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BAF12" w14:textId="3809CACF" w:rsidR="00352DD1" w:rsidRPr="00BD1CFF" w:rsidRDefault="00352DD1" w:rsidP="00383770">
      <w:pPr>
        <w:rPr>
          <w:rFonts w:ascii="Open Sans" w:hAnsi="Open Sans" w:cs="Open Sans"/>
          <w:b/>
          <w:color w:val="1F3864" w:themeColor="accent1" w:themeShade="80"/>
          <w:sz w:val="28"/>
          <w:szCs w:val="28"/>
        </w:rPr>
      </w:pPr>
      <w:r w:rsidRPr="00BD1CFF">
        <w:rPr>
          <w:rFonts w:ascii="Open Sans" w:hAnsi="Open Sans" w:cs="Open Sans"/>
          <w:b/>
          <w:color w:val="1F3864" w:themeColor="accent1" w:themeShade="80"/>
        </w:rPr>
        <w:t xml:space="preserve">PART </w:t>
      </w:r>
      <w:r w:rsidR="00963634" w:rsidRPr="00BD1CFF">
        <w:rPr>
          <w:rFonts w:ascii="Open Sans" w:hAnsi="Open Sans" w:cs="Open Sans"/>
          <w:b/>
          <w:color w:val="1F3864" w:themeColor="accent1" w:themeShade="80"/>
        </w:rPr>
        <w:t>A</w:t>
      </w:r>
      <w:r w:rsidRPr="00BD1CFF">
        <w:rPr>
          <w:rFonts w:ascii="Open Sans" w:hAnsi="Open Sans" w:cs="Open Sans"/>
          <w:b/>
          <w:color w:val="1F3864" w:themeColor="accent1" w:themeShade="80"/>
        </w:rPr>
        <w:t xml:space="preserve"> – Project identification</w:t>
      </w:r>
    </w:p>
    <w:p w14:paraId="4AE7CA10" w14:textId="77777777" w:rsidR="00BC48F7" w:rsidRPr="00BD1CFF" w:rsidRDefault="00BC48F7">
      <w:pPr>
        <w:rPr>
          <w:rFonts w:ascii="Open Sans" w:hAnsi="Open Sans" w:cs="Open Sans"/>
          <w:color w:val="1F3864" w:themeColor="accent1" w:themeShade="80"/>
        </w:rPr>
      </w:pPr>
    </w:p>
    <w:p w14:paraId="393FA360" w14:textId="77777777" w:rsidR="00BC48F7" w:rsidRPr="00BD1CFF" w:rsidRDefault="00BC48F7">
      <w:pPr>
        <w:rPr>
          <w:rFonts w:ascii="Open Sans" w:hAnsi="Open Sans" w:cs="Open Sans"/>
          <w:color w:val="1F3864" w:themeColor="accent1" w:themeShade="80"/>
        </w:rPr>
      </w:pPr>
    </w:p>
    <w:p w14:paraId="515C97B6" w14:textId="3AE2E775" w:rsidR="00352DD1" w:rsidRPr="00BD1CFF" w:rsidRDefault="00352DD1">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A.1 Project identification</w:t>
      </w:r>
    </w:p>
    <w:p w14:paraId="2DD64D32" w14:textId="14C80D2F" w:rsidR="00352DD1" w:rsidRPr="00BD1CFF" w:rsidRDefault="00352DD1">
      <w:pPr>
        <w:rPr>
          <w:rFonts w:ascii="Open Sans" w:hAnsi="Open Sans" w:cs="Open Sans"/>
          <w:color w:val="1F3864" w:themeColor="accent1" w:themeShade="80"/>
          <w:sz w:val="20"/>
          <w:szCs w:val="20"/>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67"/>
        <w:gridCol w:w="4536"/>
      </w:tblGrid>
      <w:tr w:rsidR="00383770" w:rsidRPr="00BD1CFF" w14:paraId="7F2B4C0D" w14:textId="77777777" w:rsidTr="00826BA0">
        <w:tc>
          <w:tcPr>
            <w:tcW w:w="3828" w:type="dxa"/>
          </w:tcPr>
          <w:p w14:paraId="53F6BCB1" w14:textId="20883B1E" w:rsidR="008A3072" w:rsidRPr="00BD1CFF" w:rsidRDefault="008A3072" w:rsidP="008A3072">
            <w:pPr>
              <w:ind w:left="-142" w:firstLine="142"/>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Project ID</w:t>
            </w:r>
          </w:p>
        </w:tc>
        <w:tc>
          <w:tcPr>
            <w:tcW w:w="567" w:type="dxa"/>
          </w:tcPr>
          <w:p w14:paraId="3BB1A8EB" w14:textId="6E15E133" w:rsidR="008A3072" w:rsidRPr="00BD1CFF" w:rsidRDefault="008A3072">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29AA23C7" w14:textId="0B64E185" w:rsidR="00080606" w:rsidRPr="00BD1CFF" w:rsidRDefault="008A3072" w:rsidP="00413670">
            <w:pPr>
              <w:pStyle w:val="Heading2"/>
              <w:outlineLvl w:val="1"/>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Automatically generated</w:t>
            </w:r>
            <w:r w:rsidR="00413670" w:rsidRPr="00BD1CFF">
              <w:rPr>
                <w:rFonts w:ascii="Open Sans" w:hAnsi="Open Sans" w:cs="Open Sans"/>
                <w:color w:val="1F3864" w:themeColor="accent1" w:themeShade="80"/>
                <w:sz w:val="20"/>
                <w:szCs w:val="20"/>
                <w:lang w:val="en-GB"/>
              </w:rPr>
              <w:t xml:space="preserve"> according to the programme rules in their monitoring system</w:t>
            </w:r>
          </w:p>
        </w:tc>
      </w:tr>
      <w:tr w:rsidR="00383770" w:rsidRPr="00BD1CFF" w14:paraId="6FECA195" w14:textId="77777777" w:rsidTr="00080606">
        <w:tc>
          <w:tcPr>
            <w:tcW w:w="3828" w:type="dxa"/>
          </w:tcPr>
          <w:p w14:paraId="3B1188DB" w14:textId="64A8F65C" w:rsidR="008A3072" w:rsidRPr="00BD1CFF" w:rsidRDefault="008A3072">
            <w:pPr>
              <w:rPr>
                <w:rFonts w:ascii="Open Sans" w:hAnsi="Open Sans" w:cs="Open Sans"/>
                <w:color w:val="1F3864" w:themeColor="accent1" w:themeShade="80"/>
                <w:sz w:val="20"/>
                <w:szCs w:val="20"/>
                <w:lang w:val="en-GB"/>
              </w:rPr>
            </w:pPr>
          </w:p>
        </w:tc>
        <w:tc>
          <w:tcPr>
            <w:tcW w:w="567" w:type="dxa"/>
          </w:tcPr>
          <w:p w14:paraId="2ABC1665" w14:textId="77777777" w:rsidR="008A3072" w:rsidRPr="00BD1CFF" w:rsidRDefault="008A3072">
            <w:pPr>
              <w:rPr>
                <w:rFonts w:ascii="Open Sans" w:hAnsi="Open Sans" w:cs="Open Sans"/>
                <w:color w:val="1F3864" w:themeColor="accent1" w:themeShade="80"/>
                <w:sz w:val="20"/>
                <w:szCs w:val="20"/>
                <w:lang w:val="en-GB"/>
              </w:rPr>
            </w:pPr>
          </w:p>
        </w:tc>
        <w:tc>
          <w:tcPr>
            <w:tcW w:w="4536" w:type="dxa"/>
          </w:tcPr>
          <w:p w14:paraId="0CB3FC8F" w14:textId="77777777" w:rsidR="008A3072" w:rsidRPr="00BD1CFF" w:rsidRDefault="008A3072">
            <w:pPr>
              <w:rPr>
                <w:rFonts w:ascii="Open Sans" w:hAnsi="Open Sans" w:cs="Open Sans"/>
                <w:color w:val="1F3864" w:themeColor="accent1" w:themeShade="80"/>
                <w:sz w:val="20"/>
                <w:szCs w:val="20"/>
                <w:lang w:val="en-GB"/>
              </w:rPr>
            </w:pPr>
          </w:p>
        </w:tc>
      </w:tr>
      <w:tr w:rsidR="00383770" w:rsidRPr="00BD1CFF" w14:paraId="6A4AB5B9" w14:textId="77777777" w:rsidTr="00826BA0">
        <w:tc>
          <w:tcPr>
            <w:tcW w:w="3828" w:type="dxa"/>
          </w:tcPr>
          <w:p w14:paraId="0B0F5F28" w14:textId="2490BC30" w:rsidR="008A3072" w:rsidRPr="00BD1CFF" w:rsidRDefault="008A3072" w:rsidP="00092748">
            <w:pPr>
              <w:pStyle w:val="Header"/>
              <w:tabs>
                <w:tab w:val="clear" w:pos="4513"/>
                <w:tab w:val="clear" w:pos="9026"/>
              </w:tabs>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 xml:space="preserve">Name of the </w:t>
            </w:r>
            <w:r w:rsidR="00092748">
              <w:rPr>
                <w:rFonts w:ascii="Open Sans" w:hAnsi="Open Sans" w:cs="Open Sans"/>
                <w:color w:val="1F3864" w:themeColor="accent1" w:themeShade="80"/>
                <w:sz w:val="20"/>
                <w:szCs w:val="20"/>
                <w:lang w:val="en-GB"/>
              </w:rPr>
              <w:t>L</w:t>
            </w:r>
            <w:r w:rsidRPr="00BD1CFF">
              <w:rPr>
                <w:rFonts w:ascii="Open Sans" w:hAnsi="Open Sans" w:cs="Open Sans"/>
                <w:color w:val="1F3864" w:themeColor="accent1" w:themeShade="80"/>
                <w:sz w:val="20"/>
                <w:szCs w:val="20"/>
                <w:lang w:val="en-GB"/>
              </w:rPr>
              <w:t xml:space="preserve">ead </w:t>
            </w:r>
            <w:r w:rsidR="00092748">
              <w:rPr>
                <w:rFonts w:ascii="Open Sans" w:hAnsi="Open Sans" w:cs="Open Sans"/>
                <w:color w:val="1F3864" w:themeColor="accent1" w:themeShade="80"/>
                <w:sz w:val="20"/>
                <w:szCs w:val="20"/>
                <w:lang w:val="en-GB"/>
              </w:rPr>
              <w:t>P</w:t>
            </w:r>
            <w:r w:rsidRPr="00BD1CFF">
              <w:rPr>
                <w:rFonts w:ascii="Open Sans" w:hAnsi="Open Sans" w:cs="Open Sans"/>
                <w:color w:val="1F3864" w:themeColor="accent1" w:themeShade="80"/>
                <w:sz w:val="20"/>
                <w:szCs w:val="20"/>
                <w:lang w:val="en-GB"/>
              </w:rPr>
              <w:t xml:space="preserve">artner </w:t>
            </w:r>
            <w:r w:rsidR="001C700F" w:rsidRPr="00BD1CFF">
              <w:rPr>
                <w:rFonts w:ascii="Open Sans" w:hAnsi="Open Sans" w:cs="Open Sans"/>
                <w:color w:val="1F3864" w:themeColor="accent1" w:themeShade="80"/>
                <w:sz w:val="20"/>
                <w:szCs w:val="20"/>
                <w:lang w:val="en-GB"/>
              </w:rPr>
              <w:t>orga</w:t>
            </w:r>
            <w:r w:rsidR="0064171F" w:rsidRPr="00BD1CFF">
              <w:rPr>
                <w:rFonts w:ascii="Open Sans" w:hAnsi="Open Sans" w:cs="Open Sans"/>
                <w:color w:val="1F3864" w:themeColor="accent1" w:themeShade="80"/>
                <w:sz w:val="20"/>
                <w:szCs w:val="20"/>
                <w:lang w:val="en-GB"/>
              </w:rPr>
              <w:t>nis</w:t>
            </w:r>
            <w:r w:rsidR="001C700F" w:rsidRPr="00BD1CFF">
              <w:rPr>
                <w:rFonts w:ascii="Open Sans" w:hAnsi="Open Sans" w:cs="Open Sans"/>
                <w:color w:val="1F3864" w:themeColor="accent1" w:themeShade="80"/>
                <w:sz w:val="20"/>
                <w:szCs w:val="20"/>
                <w:lang w:val="en-GB"/>
              </w:rPr>
              <w:t>ation (</w:t>
            </w:r>
            <w:r w:rsidR="00383770" w:rsidRPr="00BD1CFF">
              <w:rPr>
                <w:rFonts w:ascii="Open Sans" w:hAnsi="Open Sans" w:cs="Open Sans"/>
                <w:color w:val="1F3864" w:themeColor="accent1" w:themeShade="80"/>
                <w:sz w:val="20"/>
                <w:szCs w:val="20"/>
                <w:lang w:val="en-GB"/>
              </w:rPr>
              <w:t>in</w:t>
            </w:r>
            <w:r w:rsidR="001C700F" w:rsidRPr="00BD1CFF">
              <w:rPr>
                <w:rFonts w:ascii="Open Sans" w:hAnsi="Open Sans" w:cs="Open Sans"/>
                <w:color w:val="1F3864" w:themeColor="accent1" w:themeShade="80"/>
                <w:sz w:val="20"/>
                <w:szCs w:val="20"/>
                <w:lang w:val="en-GB"/>
              </w:rPr>
              <w:t xml:space="preserve"> English language)</w:t>
            </w:r>
          </w:p>
        </w:tc>
        <w:tc>
          <w:tcPr>
            <w:tcW w:w="567" w:type="dxa"/>
          </w:tcPr>
          <w:p w14:paraId="67C2378D" w14:textId="77777777" w:rsidR="008A3072" w:rsidRPr="00BD1CFF" w:rsidRDefault="008A3072">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4131304D" w14:textId="77777777" w:rsidR="008A3072" w:rsidRPr="00BD1CFF" w:rsidRDefault="008A3072">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Automatically filled in from part B</w:t>
            </w:r>
          </w:p>
          <w:p w14:paraId="20DA1B01" w14:textId="1C07CEDE" w:rsidR="00080606" w:rsidRPr="00BD1CFF" w:rsidRDefault="00080606">
            <w:pPr>
              <w:rPr>
                <w:rFonts w:ascii="Open Sans" w:hAnsi="Open Sans" w:cs="Open Sans"/>
                <w:color w:val="1F3864" w:themeColor="accent1" w:themeShade="80"/>
                <w:sz w:val="20"/>
                <w:szCs w:val="20"/>
                <w:lang w:val="en-GB"/>
              </w:rPr>
            </w:pPr>
          </w:p>
        </w:tc>
      </w:tr>
      <w:tr w:rsidR="00383770" w:rsidRPr="00BD1CFF" w14:paraId="620FAE1D" w14:textId="77777777" w:rsidTr="00080606">
        <w:tc>
          <w:tcPr>
            <w:tcW w:w="3828" w:type="dxa"/>
          </w:tcPr>
          <w:p w14:paraId="5C5B7329" w14:textId="77777777" w:rsidR="008A3072" w:rsidRPr="00BD1CFF" w:rsidRDefault="008A3072">
            <w:pPr>
              <w:rPr>
                <w:rFonts w:ascii="Open Sans" w:hAnsi="Open Sans" w:cs="Open Sans"/>
                <w:color w:val="1F3864" w:themeColor="accent1" w:themeShade="80"/>
                <w:sz w:val="20"/>
                <w:szCs w:val="20"/>
                <w:lang w:val="en-GB"/>
              </w:rPr>
            </w:pPr>
          </w:p>
          <w:p w14:paraId="1D576CB6" w14:textId="77777777" w:rsidR="00080606" w:rsidRPr="00BD1CFF" w:rsidRDefault="00080606">
            <w:pPr>
              <w:rPr>
                <w:rFonts w:ascii="Open Sans" w:hAnsi="Open Sans" w:cs="Open Sans"/>
                <w:color w:val="1F3864" w:themeColor="accent1" w:themeShade="80"/>
                <w:sz w:val="20"/>
                <w:szCs w:val="20"/>
                <w:lang w:val="en-GB"/>
              </w:rPr>
            </w:pPr>
          </w:p>
        </w:tc>
        <w:tc>
          <w:tcPr>
            <w:tcW w:w="567" w:type="dxa"/>
          </w:tcPr>
          <w:p w14:paraId="3DF2440E" w14:textId="77777777" w:rsidR="008A3072" w:rsidRPr="00BD1CFF" w:rsidRDefault="008A3072">
            <w:pPr>
              <w:rPr>
                <w:rFonts w:ascii="Open Sans" w:hAnsi="Open Sans" w:cs="Open Sans"/>
                <w:color w:val="1F3864" w:themeColor="accent1" w:themeShade="80"/>
                <w:sz w:val="20"/>
                <w:szCs w:val="20"/>
                <w:lang w:val="en-GB"/>
              </w:rPr>
            </w:pPr>
          </w:p>
        </w:tc>
        <w:tc>
          <w:tcPr>
            <w:tcW w:w="4536" w:type="dxa"/>
          </w:tcPr>
          <w:p w14:paraId="1229A0EF" w14:textId="77777777" w:rsidR="008A3072" w:rsidRPr="00BD1CFF" w:rsidRDefault="008A3072">
            <w:pPr>
              <w:rPr>
                <w:rFonts w:ascii="Open Sans" w:hAnsi="Open Sans" w:cs="Open Sans"/>
                <w:color w:val="1F3864" w:themeColor="accent1" w:themeShade="80"/>
                <w:sz w:val="20"/>
                <w:szCs w:val="20"/>
                <w:lang w:val="en-GB"/>
              </w:rPr>
            </w:pPr>
          </w:p>
        </w:tc>
      </w:tr>
      <w:tr w:rsidR="00383770" w:rsidRPr="00BD1CFF" w14:paraId="7F657D91" w14:textId="77777777" w:rsidTr="00080606">
        <w:tc>
          <w:tcPr>
            <w:tcW w:w="3828" w:type="dxa"/>
          </w:tcPr>
          <w:p w14:paraId="17627B65" w14:textId="6CC25308" w:rsidR="00080606" w:rsidRPr="00BD1CFF" w:rsidRDefault="00080606" w:rsidP="0092298D">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Project title</w:t>
            </w:r>
          </w:p>
        </w:tc>
        <w:tc>
          <w:tcPr>
            <w:tcW w:w="567" w:type="dxa"/>
          </w:tcPr>
          <w:p w14:paraId="38247DAD" w14:textId="77777777" w:rsidR="00080606" w:rsidRPr="00BD1CFF" w:rsidRDefault="00080606" w:rsidP="003149E6">
            <w:pPr>
              <w:rPr>
                <w:rFonts w:ascii="Open Sans" w:hAnsi="Open Sans" w:cs="Open Sans"/>
                <w:color w:val="1F3864" w:themeColor="accent1" w:themeShade="80"/>
                <w:sz w:val="20"/>
                <w:szCs w:val="20"/>
                <w:lang w:val="en-GB"/>
              </w:rPr>
            </w:pPr>
          </w:p>
        </w:tc>
        <w:tc>
          <w:tcPr>
            <w:tcW w:w="4536" w:type="dxa"/>
          </w:tcPr>
          <w:p w14:paraId="6AF62139" w14:textId="77777777" w:rsidR="00080606" w:rsidRPr="00BD1CFF" w:rsidRDefault="00080606" w:rsidP="003149E6">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Project acronym</w:t>
            </w:r>
          </w:p>
        </w:tc>
      </w:tr>
      <w:tr w:rsidR="00383770" w:rsidRPr="00BD1CFF" w14:paraId="246883F7" w14:textId="77777777" w:rsidTr="00826BA0">
        <w:tc>
          <w:tcPr>
            <w:tcW w:w="3828" w:type="dxa"/>
            <w:shd w:val="clear" w:color="auto" w:fill="D9D9D9" w:themeFill="background1" w:themeFillShade="D9"/>
          </w:tcPr>
          <w:p w14:paraId="3B5DDD90" w14:textId="50E3286A" w:rsidR="00080606" w:rsidRPr="00BD1CFF" w:rsidRDefault="00080606" w:rsidP="003149E6">
            <w:pPr>
              <w:rPr>
                <w:rFonts w:ascii="Open Sans" w:hAnsi="Open Sans" w:cs="Open Sans"/>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 title here</w:t>
            </w:r>
          </w:p>
          <w:p w14:paraId="738F193C" w14:textId="77777777" w:rsidR="00080606" w:rsidRPr="00BD1CFF" w:rsidRDefault="00080606" w:rsidP="00990C78">
            <w:pPr>
              <w:pStyle w:val="BalloonText"/>
              <w:rPr>
                <w:rFonts w:ascii="Open Sans" w:hAnsi="Open Sans" w:cs="Open Sans"/>
                <w:color w:val="1F3864" w:themeColor="accent1" w:themeShade="80"/>
                <w:sz w:val="20"/>
                <w:szCs w:val="20"/>
                <w:lang w:val="en-GB"/>
              </w:rPr>
            </w:pPr>
          </w:p>
        </w:tc>
        <w:tc>
          <w:tcPr>
            <w:tcW w:w="567" w:type="dxa"/>
          </w:tcPr>
          <w:p w14:paraId="53C812D9" w14:textId="77777777" w:rsidR="00080606" w:rsidRPr="00BD1CFF" w:rsidRDefault="00080606" w:rsidP="003149E6">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3D87F902" w14:textId="4B6A914C" w:rsidR="00080606" w:rsidRPr="00BD1CFF" w:rsidRDefault="00080606" w:rsidP="003149E6">
            <w:pPr>
              <w:pStyle w:val="BalloonText"/>
              <w:rPr>
                <w:rFonts w:ascii="Open Sans" w:hAnsi="Open Sans" w:cs="Open Sans"/>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 acronym here</w:t>
            </w:r>
          </w:p>
        </w:tc>
      </w:tr>
      <w:tr w:rsidR="00383770" w:rsidRPr="00BD1CFF" w14:paraId="038814D5" w14:textId="77777777" w:rsidTr="00080606">
        <w:tc>
          <w:tcPr>
            <w:tcW w:w="3828" w:type="dxa"/>
          </w:tcPr>
          <w:p w14:paraId="589B6416" w14:textId="77777777" w:rsidR="00080606" w:rsidRPr="00BD1CFF" w:rsidRDefault="00080606">
            <w:pPr>
              <w:rPr>
                <w:rFonts w:ascii="Open Sans" w:hAnsi="Open Sans" w:cs="Open Sans"/>
                <w:color w:val="1F3864" w:themeColor="accent1" w:themeShade="80"/>
                <w:sz w:val="20"/>
                <w:szCs w:val="20"/>
                <w:lang w:val="en-GB"/>
              </w:rPr>
            </w:pPr>
          </w:p>
          <w:p w14:paraId="37FA18C0" w14:textId="77777777" w:rsidR="00080606" w:rsidRPr="00BD1CFF" w:rsidRDefault="00080606">
            <w:pPr>
              <w:rPr>
                <w:rFonts w:ascii="Open Sans" w:hAnsi="Open Sans" w:cs="Open Sans"/>
                <w:color w:val="1F3864" w:themeColor="accent1" w:themeShade="80"/>
                <w:sz w:val="20"/>
                <w:szCs w:val="20"/>
                <w:lang w:val="en-GB"/>
              </w:rPr>
            </w:pPr>
          </w:p>
        </w:tc>
        <w:tc>
          <w:tcPr>
            <w:tcW w:w="567" w:type="dxa"/>
          </w:tcPr>
          <w:p w14:paraId="10946070" w14:textId="77777777" w:rsidR="00080606" w:rsidRPr="00BD1CFF" w:rsidRDefault="00080606">
            <w:pPr>
              <w:rPr>
                <w:rFonts w:ascii="Open Sans" w:hAnsi="Open Sans" w:cs="Open Sans"/>
                <w:color w:val="1F3864" w:themeColor="accent1" w:themeShade="80"/>
                <w:sz w:val="20"/>
                <w:szCs w:val="20"/>
                <w:lang w:val="en-GB"/>
              </w:rPr>
            </w:pPr>
          </w:p>
        </w:tc>
        <w:tc>
          <w:tcPr>
            <w:tcW w:w="4536" w:type="dxa"/>
          </w:tcPr>
          <w:p w14:paraId="27445546" w14:textId="77777777" w:rsidR="00080606" w:rsidRPr="00BD1CFF" w:rsidRDefault="00080606">
            <w:pPr>
              <w:rPr>
                <w:rFonts w:ascii="Open Sans" w:hAnsi="Open Sans" w:cs="Open Sans"/>
                <w:color w:val="1F3864" w:themeColor="accent1" w:themeShade="80"/>
                <w:sz w:val="20"/>
                <w:szCs w:val="20"/>
                <w:lang w:val="en-GB"/>
              </w:rPr>
            </w:pPr>
          </w:p>
        </w:tc>
      </w:tr>
      <w:tr w:rsidR="00383770" w:rsidRPr="00BD1CFF" w14:paraId="5B620587" w14:textId="77777777" w:rsidTr="00080606">
        <w:tc>
          <w:tcPr>
            <w:tcW w:w="3828" w:type="dxa"/>
          </w:tcPr>
          <w:p w14:paraId="2F3B1887" w14:textId="046BB52F" w:rsidR="008A3072" w:rsidRPr="00BD1CFF" w:rsidRDefault="00383770">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Policy Objective</w:t>
            </w:r>
          </w:p>
        </w:tc>
        <w:tc>
          <w:tcPr>
            <w:tcW w:w="567" w:type="dxa"/>
          </w:tcPr>
          <w:p w14:paraId="0928BE59" w14:textId="77777777" w:rsidR="008A3072" w:rsidRPr="00BD1CFF" w:rsidRDefault="008A3072">
            <w:pPr>
              <w:rPr>
                <w:rFonts w:ascii="Open Sans" w:hAnsi="Open Sans" w:cs="Open Sans"/>
                <w:color w:val="1F3864" w:themeColor="accent1" w:themeShade="80"/>
                <w:sz w:val="20"/>
                <w:szCs w:val="20"/>
                <w:lang w:val="en-GB"/>
              </w:rPr>
            </w:pPr>
          </w:p>
        </w:tc>
        <w:tc>
          <w:tcPr>
            <w:tcW w:w="4536" w:type="dxa"/>
          </w:tcPr>
          <w:p w14:paraId="7B1B24DC" w14:textId="78D431AD" w:rsidR="008A3072" w:rsidRPr="00BD1CFF" w:rsidRDefault="008A3072" w:rsidP="0009274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 xml:space="preserve">Programme priority </w:t>
            </w:r>
            <w:r w:rsidR="00092748">
              <w:rPr>
                <w:rFonts w:ascii="Open Sans" w:hAnsi="Open Sans" w:cs="Open Sans"/>
                <w:color w:val="1F3864" w:themeColor="accent1" w:themeShade="80"/>
                <w:sz w:val="20"/>
                <w:szCs w:val="20"/>
                <w:lang w:val="en-GB"/>
              </w:rPr>
              <w:t>S</w:t>
            </w:r>
            <w:r w:rsidRPr="00BD1CFF">
              <w:rPr>
                <w:rFonts w:ascii="Open Sans" w:hAnsi="Open Sans" w:cs="Open Sans"/>
                <w:color w:val="1F3864" w:themeColor="accent1" w:themeShade="80"/>
                <w:sz w:val="20"/>
                <w:szCs w:val="20"/>
                <w:lang w:val="en-GB"/>
              </w:rPr>
              <w:t xml:space="preserve">pecific </w:t>
            </w:r>
            <w:r w:rsidR="00092748">
              <w:rPr>
                <w:rFonts w:ascii="Open Sans" w:hAnsi="Open Sans" w:cs="Open Sans"/>
                <w:color w:val="1F3864" w:themeColor="accent1" w:themeShade="80"/>
                <w:sz w:val="20"/>
                <w:szCs w:val="20"/>
                <w:lang w:val="en-GB"/>
              </w:rPr>
              <w:t>O</w:t>
            </w:r>
            <w:r w:rsidRPr="00BD1CFF">
              <w:rPr>
                <w:rFonts w:ascii="Open Sans" w:hAnsi="Open Sans" w:cs="Open Sans"/>
                <w:color w:val="1F3864" w:themeColor="accent1" w:themeShade="80"/>
                <w:sz w:val="20"/>
                <w:szCs w:val="20"/>
                <w:lang w:val="en-GB"/>
              </w:rPr>
              <w:t>bjective</w:t>
            </w:r>
          </w:p>
        </w:tc>
      </w:tr>
      <w:tr w:rsidR="00383770" w:rsidRPr="00BD1CFF" w14:paraId="13A75AB2" w14:textId="77777777" w:rsidTr="00826BA0">
        <w:tc>
          <w:tcPr>
            <w:tcW w:w="3828" w:type="dxa"/>
            <w:shd w:val="clear" w:color="auto" w:fill="D9D9D9" w:themeFill="background1" w:themeFillShade="D9"/>
          </w:tcPr>
          <w:p w14:paraId="1B09A5D8" w14:textId="3C9DC827" w:rsidR="008A3072" w:rsidRPr="00BD1CFF" w:rsidRDefault="00990C78" w:rsidP="00080606">
            <w:pPr>
              <w:pStyle w:val="Heading2"/>
              <w:outlineLvl w:val="1"/>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Select from drop-</w:t>
            </w:r>
            <w:r w:rsidR="008A3072" w:rsidRPr="00BD1CFF">
              <w:rPr>
                <w:rFonts w:ascii="Open Sans" w:hAnsi="Open Sans" w:cs="Open Sans"/>
                <w:color w:val="1F3864" w:themeColor="accent1" w:themeShade="80"/>
                <w:sz w:val="20"/>
                <w:szCs w:val="20"/>
                <w:lang w:val="en-GB"/>
              </w:rPr>
              <w:t>down</w:t>
            </w:r>
          </w:p>
          <w:p w14:paraId="4F2A7B88" w14:textId="7AFE4D97" w:rsidR="00080606" w:rsidRPr="00BD1CFF" w:rsidRDefault="00080606" w:rsidP="0048561F">
            <w:pPr>
              <w:pStyle w:val="BalloonText"/>
              <w:rPr>
                <w:rFonts w:ascii="Open Sans" w:hAnsi="Open Sans" w:cs="Open Sans"/>
                <w:color w:val="1F3864" w:themeColor="accent1" w:themeShade="80"/>
                <w:sz w:val="20"/>
                <w:szCs w:val="20"/>
                <w:lang w:val="en-GB"/>
              </w:rPr>
            </w:pPr>
          </w:p>
        </w:tc>
        <w:tc>
          <w:tcPr>
            <w:tcW w:w="567" w:type="dxa"/>
          </w:tcPr>
          <w:p w14:paraId="2BD1FDE1" w14:textId="77777777" w:rsidR="008A3072" w:rsidRPr="00BD1CFF" w:rsidRDefault="008A3072">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320562AD" w14:textId="7A6CB772" w:rsidR="008A3072" w:rsidRPr="00BD1CFF" w:rsidRDefault="00383FD0" w:rsidP="0048561F">
            <w:pPr>
              <w:rPr>
                <w:rFonts w:ascii="Open Sans" w:hAnsi="Open Sans" w:cs="Open Sans"/>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 xml:space="preserve">Select from drop-down of objectives the one the project contributes to (links to Part C)  </w:t>
            </w:r>
          </w:p>
        </w:tc>
      </w:tr>
      <w:tr w:rsidR="00383770" w:rsidRPr="00BD1CFF" w14:paraId="431F327B" w14:textId="77777777" w:rsidTr="00080606">
        <w:tc>
          <w:tcPr>
            <w:tcW w:w="3828" w:type="dxa"/>
          </w:tcPr>
          <w:p w14:paraId="73293FEF" w14:textId="77777777" w:rsidR="008A3072" w:rsidRPr="00BD1CFF" w:rsidRDefault="008A3072">
            <w:pPr>
              <w:rPr>
                <w:rFonts w:ascii="Open Sans" w:hAnsi="Open Sans" w:cs="Open Sans"/>
                <w:bCs/>
                <w:i/>
                <w:color w:val="1F3864" w:themeColor="accent1" w:themeShade="80"/>
                <w:sz w:val="20"/>
                <w:szCs w:val="20"/>
                <w:lang w:val="en-GB"/>
              </w:rPr>
            </w:pPr>
          </w:p>
        </w:tc>
        <w:tc>
          <w:tcPr>
            <w:tcW w:w="567" w:type="dxa"/>
          </w:tcPr>
          <w:p w14:paraId="10869D40" w14:textId="77777777" w:rsidR="008A3072" w:rsidRPr="00BD1CFF" w:rsidRDefault="008A3072">
            <w:pPr>
              <w:rPr>
                <w:rFonts w:ascii="Open Sans" w:hAnsi="Open Sans" w:cs="Open Sans"/>
                <w:color w:val="1F3864" w:themeColor="accent1" w:themeShade="80"/>
                <w:sz w:val="20"/>
                <w:szCs w:val="20"/>
                <w:lang w:val="en-GB"/>
              </w:rPr>
            </w:pPr>
          </w:p>
        </w:tc>
        <w:tc>
          <w:tcPr>
            <w:tcW w:w="4536" w:type="dxa"/>
          </w:tcPr>
          <w:p w14:paraId="174B699C" w14:textId="77777777" w:rsidR="008A3072" w:rsidRPr="00BD1CFF" w:rsidRDefault="008A3072">
            <w:pPr>
              <w:rPr>
                <w:rFonts w:ascii="Open Sans" w:hAnsi="Open Sans" w:cs="Open Sans"/>
                <w:bCs/>
                <w:i/>
                <w:color w:val="1F3864" w:themeColor="accent1" w:themeShade="80"/>
                <w:sz w:val="20"/>
                <w:szCs w:val="20"/>
                <w:lang w:val="en-GB"/>
              </w:rPr>
            </w:pPr>
          </w:p>
        </w:tc>
      </w:tr>
      <w:tr w:rsidR="00383770" w:rsidRPr="00BD1CFF" w14:paraId="43ADA6D8" w14:textId="77777777" w:rsidTr="00826BA0">
        <w:tc>
          <w:tcPr>
            <w:tcW w:w="3828" w:type="dxa"/>
          </w:tcPr>
          <w:p w14:paraId="65A345E9" w14:textId="1EDF4B90" w:rsidR="008A3072" w:rsidRPr="00BD1CFF" w:rsidRDefault="008A3072">
            <w:pPr>
              <w:rPr>
                <w:rFonts w:ascii="Open Sans" w:hAnsi="Open Sans" w:cs="Open Sans"/>
                <w:bCs/>
                <w:i/>
                <w:color w:val="1F3864" w:themeColor="accent1" w:themeShade="80"/>
                <w:sz w:val="20"/>
                <w:szCs w:val="20"/>
                <w:lang w:val="en-GB"/>
              </w:rPr>
            </w:pPr>
            <w:r w:rsidRPr="00BD1CFF">
              <w:rPr>
                <w:rFonts w:ascii="Open Sans" w:hAnsi="Open Sans" w:cs="Open Sans"/>
                <w:color w:val="1F3864" w:themeColor="accent1" w:themeShade="80"/>
                <w:sz w:val="20"/>
                <w:szCs w:val="20"/>
                <w:lang w:val="en-GB"/>
              </w:rPr>
              <w:t>Project duration (nr.</w:t>
            </w:r>
            <w:r w:rsidR="00D36139" w:rsidRPr="00BD1CFF">
              <w:rPr>
                <w:rFonts w:ascii="Open Sans" w:hAnsi="Open Sans" w:cs="Open Sans"/>
                <w:color w:val="1F3864" w:themeColor="accent1" w:themeShade="80"/>
                <w:sz w:val="20"/>
                <w:szCs w:val="20"/>
                <w:lang w:val="en-GB"/>
              </w:rPr>
              <w:t xml:space="preserve"> </w:t>
            </w:r>
            <w:r w:rsidRPr="00BD1CFF">
              <w:rPr>
                <w:rFonts w:ascii="Open Sans" w:hAnsi="Open Sans" w:cs="Open Sans"/>
                <w:color w:val="1F3864" w:themeColor="accent1" w:themeShade="80"/>
                <w:sz w:val="20"/>
                <w:szCs w:val="20"/>
                <w:lang w:val="en-GB"/>
              </w:rPr>
              <w:t>of months)</w:t>
            </w:r>
          </w:p>
        </w:tc>
        <w:tc>
          <w:tcPr>
            <w:tcW w:w="567" w:type="dxa"/>
          </w:tcPr>
          <w:p w14:paraId="43BDF3E8" w14:textId="77777777" w:rsidR="008A3072" w:rsidRPr="00BD1CFF" w:rsidRDefault="008A3072">
            <w:pPr>
              <w:rPr>
                <w:rFonts w:ascii="Open Sans" w:hAnsi="Open Sans" w:cs="Open Sans"/>
                <w:color w:val="1F3864" w:themeColor="accent1" w:themeShade="80"/>
                <w:sz w:val="20"/>
                <w:szCs w:val="20"/>
                <w:lang w:val="en-GB"/>
              </w:rPr>
            </w:pPr>
          </w:p>
        </w:tc>
        <w:tc>
          <w:tcPr>
            <w:tcW w:w="4536" w:type="dxa"/>
            <w:tcBorders>
              <w:bottom w:val="single" w:sz="12" w:space="0" w:color="FFFFFF" w:themeColor="background1"/>
            </w:tcBorders>
            <w:shd w:val="clear" w:color="auto" w:fill="D9D9D9" w:themeFill="background1" w:themeFillShade="D9"/>
          </w:tcPr>
          <w:p w14:paraId="5C2C22B6" w14:textId="780BAD9D" w:rsidR="008A3072" w:rsidRPr="00BD1CFF" w:rsidRDefault="008A3072">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w:t>
            </w:r>
          </w:p>
          <w:p w14:paraId="6942D336" w14:textId="0D7DFCD0" w:rsidR="00080606" w:rsidRPr="00BD1CFF" w:rsidRDefault="00080606">
            <w:pPr>
              <w:rPr>
                <w:rFonts w:ascii="Open Sans" w:hAnsi="Open Sans" w:cs="Open Sans"/>
                <w:bCs/>
                <w:i/>
                <w:color w:val="1F3864" w:themeColor="accent1" w:themeShade="80"/>
                <w:sz w:val="20"/>
                <w:szCs w:val="20"/>
                <w:lang w:val="en-GB"/>
              </w:rPr>
            </w:pPr>
          </w:p>
        </w:tc>
      </w:tr>
    </w:tbl>
    <w:p w14:paraId="333D48C4" w14:textId="77777777" w:rsidR="009C1021" w:rsidRPr="00BD1CFF" w:rsidRDefault="009C1021" w:rsidP="00FD5183">
      <w:pPr>
        <w:pStyle w:val="Header"/>
        <w:tabs>
          <w:tab w:val="clear" w:pos="4513"/>
          <w:tab w:val="clear" w:pos="9026"/>
        </w:tabs>
        <w:rPr>
          <w:rFonts w:ascii="Open Sans" w:hAnsi="Open Sans" w:cs="Open Sans"/>
          <w:color w:val="1F3864" w:themeColor="accent1" w:themeShade="80"/>
        </w:rPr>
      </w:pPr>
    </w:p>
    <w:p w14:paraId="6A08ED83" w14:textId="77777777" w:rsidR="002046F0" w:rsidRPr="00BD1CFF" w:rsidRDefault="002046F0">
      <w:pPr>
        <w:rPr>
          <w:rFonts w:ascii="Open Sans" w:hAnsi="Open Sans" w:cs="Open Sans"/>
          <w:color w:val="1F3864" w:themeColor="accent1" w:themeShade="80"/>
        </w:rPr>
      </w:pPr>
    </w:p>
    <w:p w14:paraId="4F262CCE" w14:textId="738C9B3F" w:rsidR="00352DD1" w:rsidRPr="00BD1CFF" w:rsidRDefault="00352DD1">
      <w:pPr>
        <w:rPr>
          <w:rFonts w:ascii="Open Sans" w:hAnsi="Open Sans" w:cs="Open Sans"/>
          <w:b/>
          <w:color w:val="1F3864" w:themeColor="accent1" w:themeShade="80"/>
          <w:sz w:val="24"/>
          <w:szCs w:val="24"/>
        </w:rPr>
      </w:pPr>
      <w:r w:rsidRPr="00BD1CFF">
        <w:rPr>
          <w:rFonts w:ascii="Open Sans" w:hAnsi="Open Sans" w:cs="Open Sans"/>
          <w:b/>
          <w:color w:val="1F3864" w:themeColor="accent1" w:themeShade="80"/>
          <w:sz w:val="24"/>
          <w:szCs w:val="24"/>
        </w:rPr>
        <w:t>A.2 Project summary</w:t>
      </w:r>
    </w:p>
    <w:p w14:paraId="098666C9" w14:textId="0421E585" w:rsidR="00352DD1" w:rsidRPr="00BD1CFF" w:rsidRDefault="00352DD1">
      <w:pPr>
        <w:rPr>
          <w:rFonts w:ascii="Open Sans" w:hAnsi="Open Sans" w:cs="Open Sans"/>
          <w:color w:val="1F3864" w:themeColor="accent1" w:themeShade="80"/>
        </w:rPr>
      </w:pPr>
    </w:p>
    <w:tbl>
      <w:tblPr>
        <w:tblW w:w="8931" w:type="dxa"/>
        <w:tblInd w:w="108" w:type="dxa"/>
        <w:tblCellMar>
          <w:top w:w="57" w:type="dxa"/>
        </w:tblCellMar>
        <w:tblLook w:val="01E0" w:firstRow="1" w:lastRow="1" w:firstColumn="1" w:lastColumn="1" w:noHBand="0" w:noVBand="0"/>
      </w:tblPr>
      <w:tblGrid>
        <w:gridCol w:w="8931"/>
      </w:tblGrid>
      <w:tr w:rsidR="00383770" w:rsidRPr="00BD1CFF" w14:paraId="26120DBB" w14:textId="77777777" w:rsidTr="0023478C">
        <w:tc>
          <w:tcPr>
            <w:tcW w:w="8931" w:type="dxa"/>
            <w:shd w:val="clear" w:color="auto" w:fill="auto"/>
          </w:tcPr>
          <w:p w14:paraId="140F3286" w14:textId="42F1FF39" w:rsidR="003149E6" w:rsidRPr="00BD1CFF" w:rsidRDefault="003149E6" w:rsidP="001E1C5F">
            <w:pPr>
              <w:spacing w:after="60"/>
              <w:rPr>
                <w:rFonts w:ascii="Open Sans" w:hAnsi="Open Sans" w:cs="Open Sans"/>
                <w:bCs/>
                <w:color w:val="1F3864" w:themeColor="accent1" w:themeShade="80"/>
              </w:rPr>
            </w:pPr>
          </w:p>
        </w:tc>
      </w:tr>
      <w:tr w:rsidR="00383770" w:rsidRPr="00BD1CFF" w14:paraId="0D9EB126" w14:textId="77777777" w:rsidTr="0023478C">
        <w:tc>
          <w:tcPr>
            <w:tcW w:w="8931" w:type="dxa"/>
            <w:tcBorders>
              <w:top w:val="single" w:sz="12" w:space="0" w:color="FFFFFF" w:themeColor="background1"/>
            </w:tcBorders>
            <w:shd w:val="clear" w:color="auto" w:fill="D9D9D9" w:themeFill="background1" w:themeFillShade="D9"/>
          </w:tcPr>
          <w:p w14:paraId="4F2DF4F7" w14:textId="76A326A4" w:rsidR="00066A44" w:rsidRPr="00BD1CFF" w:rsidRDefault="00066A44" w:rsidP="000C21CD">
            <w:pPr>
              <w:spacing w:after="60"/>
              <w:jc w:val="both"/>
              <w:rPr>
                <w:rFonts w:ascii="Open Sans" w:hAnsi="Open Sans" w:cs="Open Sans"/>
                <w:bCs/>
                <w:i/>
                <w:color w:val="1F3864" w:themeColor="accent1" w:themeShade="80"/>
                <w:sz w:val="18"/>
                <w:szCs w:val="18"/>
              </w:rPr>
            </w:pPr>
            <w:r w:rsidRPr="00BD1CFF">
              <w:rPr>
                <w:rFonts w:ascii="Open Sans" w:hAnsi="Open Sans" w:cs="Open Sans"/>
                <w:bCs/>
                <w:i/>
                <w:color w:val="1F3864" w:themeColor="accent1" w:themeShade="80"/>
                <w:sz w:val="18"/>
                <w:szCs w:val="18"/>
              </w:rPr>
              <w:t>In English language [</w:t>
            </w:r>
            <w:r w:rsidR="0075619D" w:rsidRPr="00BD1CFF">
              <w:rPr>
                <w:rFonts w:ascii="Open Sans" w:hAnsi="Open Sans" w:cs="Open Sans"/>
                <w:bCs/>
                <w:i/>
                <w:color w:val="1F3864" w:themeColor="accent1" w:themeShade="80"/>
                <w:sz w:val="18"/>
                <w:szCs w:val="18"/>
              </w:rPr>
              <w:t>20</w:t>
            </w:r>
            <w:r w:rsidRPr="00BD1CFF">
              <w:rPr>
                <w:rFonts w:ascii="Open Sans" w:hAnsi="Open Sans" w:cs="Open Sans"/>
                <w:bCs/>
                <w:i/>
                <w:color w:val="1F3864" w:themeColor="accent1" w:themeShade="80"/>
                <w:sz w:val="18"/>
                <w:szCs w:val="18"/>
              </w:rPr>
              <w:t>00 characters]</w:t>
            </w:r>
          </w:p>
          <w:p w14:paraId="0D0CA32C" w14:textId="77777777" w:rsidR="00D70018" w:rsidRPr="00BD1CFF" w:rsidRDefault="00D70018" w:rsidP="000C21CD">
            <w:pPr>
              <w:spacing w:after="60"/>
              <w:jc w:val="both"/>
              <w:rPr>
                <w:rFonts w:ascii="Open Sans" w:hAnsi="Open Sans" w:cs="Open Sans"/>
                <w:bCs/>
                <w:i/>
                <w:color w:val="1F3864" w:themeColor="accent1" w:themeShade="80"/>
                <w:sz w:val="18"/>
                <w:szCs w:val="18"/>
              </w:rPr>
            </w:pPr>
          </w:p>
          <w:p w14:paraId="4E618100" w14:textId="5E20027F" w:rsidR="003149E6" w:rsidRPr="00BD1CFF" w:rsidRDefault="003149E6" w:rsidP="000C21CD">
            <w:pPr>
              <w:spacing w:after="60"/>
              <w:jc w:val="both"/>
              <w:rPr>
                <w:rFonts w:ascii="Open Sans" w:hAnsi="Open Sans" w:cs="Open Sans"/>
                <w:bCs/>
                <w:i/>
                <w:color w:val="1F3864" w:themeColor="accent1" w:themeShade="80"/>
                <w:sz w:val="18"/>
                <w:szCs w:val="18"/>
              </w:rPr>
            </w:pPr>
          </w:p>
        </w:tc>
      </w:tr>
    </w:tbl>
    <w:p w14:paraId="2A4DE152" w14:textId="6FE3F15D" w:rsidR="00FA0C31" w:rsidRPr="00BD1CFF" w:rsidRDefault="00FA0C31">
      <w:pPr>
        <w:rPr>
          <w:rFonts w:ascii="Open Sans" w:hAnsi="Open Sans" w:cs="Open Sans"/>
          <w:color w:val="1F3864" w:themeColor="accent1" w:themeShade="80"/>
        </w:rPr>
      </w:pPr>
    </w:p>
    <w:p w14:paraId="16AF7426" w14:textId="77777777" w:rsidR="002046F0" w:rsidRPr="00BD1CFF" w:rsidRDefault="002046F0">
      <w:pPr>
        <w:rPr>
          <w:rFonts w:ascii="Open Sans" w:hAnsi="Open Sans" w:cs="Open Sans"/>
          <w:color w:val="1F3864" w:themeColor="accent1" w:themeShade="80"/>
        </w:rPr>
      </w:pPr>
    </w:p>
    <w:p w14:paraId="2A6DCD9B" w14:textId="77777777" w:rsidR="0029146F" w:rsidRPr="00BD1CFF" w:rsidRDefault="0029146F">
      <w:pPr>
        <w:rPr>
          <w:rFonts w:ascii="Open Sans" w:hAnsi="Open Sans" w:cs="Open Sans"/>
          <w:color w:val="1F3864" w:themeColor="accent1" w:themeShade="80"/>
        </w:rPr>
      </w:pPr>
    </w:p>
    <w:p w14:paraId="56072671" w14:textId="7E4909C2" w:rsidR="00352DD1" w:rsidRPr="00BD1CFF" w:rsidRDefault="00352DD1">
      <w:pPr>
        <w:rPr>
          <w:rFonts w:ascii="Open Sans" w:hAnsi="Open Sans" w:cs="Open Sans"/>
          <w:b/>
          <w:color w:val="1F3864" w:themeColor="accent1" w:themeShade="80"/>
          <w:sz w:val="24"/>
          <w:szCs w:val="24"/>
        </w:rPr>
      </w:pPr>
      <w:r w:rsidRPr="00BD1CFF">
        <w:rPr>
          <w:rFonts w:ascii="Open Sans" w:hAnsi="Open Sans" w:cs="Open Sans"/>
          <w:b/>
          <w:color w:val="1F3864" w:themeColor="accent1" w:themeShade="80"/>
          <w:sz w:val="24"/>
          <w:szCs w:val="24"/>
        </w:rPr>
        <w:t>A.</w:t>
      </w:r>
      <w:r w:rsidR="00066A44" w:rsidRPr="00BD1CFF">
        <w:rPr>
          <w:rFonts w:ascii="Open Sans" w:hAnsi="Open Sans" w:cs="Open Sans"/>
          <w:b/>
          <w:color w:val="1F3864" w:themeColor="accent1" w:themeShade="80"/>
          <w:sz w:val="24"/>
          <w:szCs w:val="24"/>
        </w:rPr>
        <w:t>3</w:t>
      </w:r>
      <w:r w:rsidRPr="00BD1CFF">
        <w:rPr>
          <w:rFonts w:ascii="Open Sans" w:hAnsi="Open Sans" w:cs="Open Sans"/>
          <w:b/>
          <w:color w:val="1F3864" w:themeColor="accent1" w:themeShade="80"/>
          <w:sz w:val="24"/>
          <w:szCs w:val="24"/>
        </w:rPr>
        <w:t xml:space="preserve"> Project partner overview</w:t>
      </w:r>
    </w:p>
    <w:p w14:paraId="7E60A893" w14:textId="5D300676" w:rsidR="00066A44" w:rsidRPr="00BD1CFF" w:rsidRDefault="00066A44">
      <w:pPr>
        <w:rPr>
          <w:rFonts w:ascii="Open Sans" w:hAnsi="Open Sans" w:cs="Open Sans"/>
          <w:color w:val="1F3864" w:themeColor="accent1" w:themeShade="80"/>
        </w:rPr>
      </w:pPr>
    </w:p>
    <w:tbl>
      <w:tblPr>
        <w:tblW w:w="8818" w:type="dxa"/>
        <w:tblInd w:w="108"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1E0" w:firstRow="1" w:lastRow="1" w:firstColumn="1" w:lastColumn="1" w:noHBand="0" w:noVBand="0"/>
      </w:tblPr>
      <w:tblGrid>
        <w:gridCol w:w="1276"/>
        <w:gridCol w:w="1985"/>
        <w:gridCol w:w="1446"/>
        <w:gridCol w:w="2126"/>
        <w:gridCol w:w="1985"/>
      </w:tblGrid>
      <w:tr w:rsidR="00383770" w:rsidRPr="00BD1CFF" w14:paraId="732871DA" w14:textId="77777777" w:rsidTr="00301AB8">
        <w:tc>
          <w:tcPr>
            <w:tcW w:w="1276"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662B09FE" w14:textId="77777777" w:rsidR="007A7C2D" w:rsidRPr="00BD1CFF" w:rsidRDefault="007A7C2D" w:rsidP="007A7C2D">
            <w:pPr>
              <w:rPr>
                <w:rFonts w:ascii="Open Sans" w:hAnsi="Open Sans" w:cs="Open Sans"/>
                <w:bCs/>
                <w:color w:val="1F3864" w:themeColor="accent1" w:themeShade="80"/>
                <w:sz w:val="20"/>
                <w:szCs w:val="20"/>
              </w:rPr>
            </w:pPr>
            <w:r w:rsidRPr="00BD1CFF">
              <w:rPr>
                <w:rFonts w:ascii="Open Sans" w:hAnsi="Open Sans" w:cs="Open Sans"/>
                <w:bCs/>
                <w:color w:val="1F3864" w:themeColor="accent1" w:themeShade="80"/>
                <w:sz w:val="20"/>
                <w:szCs w:val="20"/>
              </w:rPr>
              <w:t>Partner number</w:t>
            </w:r>
          </w:p>
        </w:tc>
        <w:tc>
          <w:tcPr>
            <w:tcW w:w="1985"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1C2B4B70" w14:textId="5B62F9BA" w:rsidR="007A7C2D" w:rsidRPr="00BD1CFF" w:rsidRDefault="004620DA" w:rsidP="006167C9">
            <w:pPr>
              <w:rPr>
                <w:rFonts w:ascii="Open Sans" w:hAnsi="Open Sans" w:cs="Open Sans"/>
                <w:bCs/>
                <w:color w:val="1F3864" w:themeColor="accent1" w:themeShade="80"/>
                <w:sz w:val="20"/>
                <w:szCs w:val="20"/>
              </w:rPr>
            </w:pPr>
            <w:r w:rsidRPr="00BD1CFF">
              <w:rPr>
                <w:rFonts w:ascii="Open Sans" w:hAnsi="Open Sans" w:cs="Open Sans"/>
                <w:bCs/>
                <w:color w:val="1F3864" w:themeColor="accent1" w:themeShade="80"/>
                <w:sz w:val="20"/>
                <w:szCs w:val="20"/>
              </w:rPr>
              <w:t xml:space="preserve">Project </w:t>
            </w:r>
            <w:r w:rsidR="006167C9">
              <w:rPr>
                <w:rFonts w:ascii="Open Sans" w:hAnsi="Open Sans" w:cs="Open Sans"/>
                <w:bCs/>
                <w:color w:val="1F3864" w:themeColor="accent1" w:themeShade="80"/>
                <w:sz w:val="20"/>
                <w:szCs w:val="20"/>
              </w:rPr>
              <w:t>P</w:t>
            </w:r>
            <w:r w:rsidRPr="00BD1CFF">
              <w:rPr>
                <w:rFonts w:ascii="Open Sans" w:hAnsi="Open Sans" w:cs="Open Sans"/>
                <w:bCs/>
                <w:color w:val="1F3864" w:themeColor="accent1" w:themeShade="80"/>
                <w:sz w:val="20"/>
                <w:szCs w:val="20"/>
              </w:rPr>
              <w:t>artner title</w:t>
            </w:r>
          </w:p>
        </w:tc>
        <w:tc>
          <w:tcPr>
            <w:tcW w:w="1446"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43F9CC52" w14:textId="09943C78" w:rsidR="007A7C2D" w:rsidRPr="00BD1CFF" w:rsidRDefault="007A7C2D" w:rsidP="007A7C2D">
            <w:pPr>
              <w:rPr>
                <w:rFonts w:ascii="Open Sans" w:hAnsi="Open Sans" w:cs="Open Sans"/>
                <w:bCs/>
                <w:color w:val="1F3864" w:themeColor="accent1" w:themeShade="80"/>
                <w:sz w:val="20"/>
                <w:szCs w:val="20"/>
              </w:rPr>
            </w:pPr>
            <w:r w:rsidRPr="00BD1CFF">
              <w:rPr>
                <w:rFonts w:ascii="Open Sans" w:hAnsi="Open Sans" w:cs="Open Sans"/>
                <w:bCs/>
                <w:color w:val="1F3864" w:themeColor="accent1" w:themeShade="80"/>
                <w:sz w:val="20"/>
                <w:szCs w:val="20"/>
              </w:rPr>
              <w:t>Partner role in the project</w:t>
            </w:r>
          </w:p>
        </w:tc>
        <w:tc>
          <w:tcPr>
            <w:tcW w:w="2126"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61204E50" w14:textId="66236AF7" w:rsidR="007A7C2D" w:rsidRPr="00BD1CFF" w:rsidRDefault="007A7C2D" w:rsidP="007A7C2D">
            <w:pPr>
              <w:rPr>
                <w:rFonts w:ascii="Open Sans" w:hAnsi="Open Sans" w:cs="Open Sans"/>
                <w:bCs/>
                <w:color w:val="1F3864" w:themeColor="accent1" w:themeShade="80"/>
                <w:sz w:val="20"/>
                <w:szCs w:val="20"/>
              </w:rPr>
            </w:pPr>
            <w:r w:rsidRPr="00BD1CFF">
              <w:rPr>
                <w:rFonts w:ascii="Open Sans" w:hAnsi="Open Sans" w:cs="Open Sans"/>
                <w:bCs/>
                <w:color w:val="1F3864" w:themeColor="accent1" w:themeShade="80"/>
                <w:sz w:val="20"/>
                <w:szCs w:val="20"/>
              </w:rPr>
              <w:t>NUTS (country</w:t>
            </w:r>
            <w:r w:rsidR="003149E6" w:rsidRPr="00BD1CFF">
              <w:rPr>
                <w:rFonts w:ascii="Open Sans" w:hAnsi="Open Sans" w:cs="Open Sans"/>
                <w:bCs/>
                <w:color w:val="1F3864" w:themeColor="accent1" w:themeShade="80"/>
                <w:sz w:val="20"/>
                <w:szCs w:val="20"/>
              </w:rPr>
              <w:t>,</w:t>
            </w:r>
            <w:r w:rsidRPr="00BD1CFF">
              <w:rPr>
                <w:rFonts w:ascii="Open Sans" w:hAnsi="Open Sans" w:cs="Open Sans"/>
                <w:bCs/>
                <w:color w:val="1F3864" w:themeColor="accent1" w:themeShade="80"/>
                <w:sz w:val="20"/>
                <w:szCs w:val="20"/>
              </w:rPr>
              <w:t xml:space="preserve"> if NUTS not applicable)</w:t>
            </w:r>
          </w:p>
        </w:tc>
        <w:tc>
          <w:tcPr>
            <w:tcW w:w="1985"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2F693BD0" w14:textId="5C8251F5" w:rsidR="007A7C2D" w:rsidRPr="00BD1CFF" w:rsidRDefault="007A7C2D" w:rsidP="007A7C2D">
            <w:pPr>
              <w:rPr>
                <w:rFonts w:ascii="Open Sans" w:hAnsi="Open Sans" w:cs="Open Sans"/>
                <w:bCs/>
                <w:color w:val="1F3864" w:themeColor="accent1" w:themeShade="80"/>
                <w:sz w:val="20"/>
                <w:szCs w:val="20"/>
              </w:rPr>
            </w:pPr>
            <w:r w:rsidRPr="00BD1CFF">
              <w:rPr>
                <w:rFonts w:ascii="Open Sans" w:hAnsi="Open Sans" w:cs="Open Sans"/>
                <w:bCs/>
                <w:color w:val="1F3864" w:themeColor="accent1" w:themeShade="80"/>
                <w:sz w:val="20"/>
                <w:szCs w:val="20"/>
              </w:rPr>
              <w:t>Partner total eligible budget</w:t>
            </w:r>
          </w:p>
        </w:tc>
      </w:tr>
      <w:tr w:rsidR="00383770" w:rsidRPr="00BD1CFF" w14:paraId="0167E156" w14:textId="77777777" w:rsidTr="00664056">
        <w:tc>
          <w:tcPr>
            <w:tcW w:w="1276" w:type="dxa"/>
            <w:shd w:val="clear" w:color="auto" w:fill="D9D9D9" w:themeFill="background1" w:themeFillShade="D9"/>
          </w:tcPr>
          <w:p w14:paraId="71A4A97C"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5506EC76" w14:textId="77777777" w:rsidR="007A7C2D" w:rsidRPr="00BD1CFF" w:rsidRDefault="007A7C2D" w:rsidP="007A7C2D">
            <w:pPr>
              <w:spacing w:before="60" w:after="60"/>
              <w:jc w:val="both"/>
              <w:rPr>
                <w:rFonts w:ascii="Open Sans" w:hAnsi="Open Sans" w:cs="Open Sans"/>
                <w:i/>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446" w:type="dxa"/>
            <w:tcBorders>
              <w:bottom w:val="single" w:sz="4" w:space="0" w:color="FFFFFF" w:themeColor="background1"/>
            </w:tcBorders>
            <w:shd w:val="clear" w:color="auto" w:fill="D9D9D9" w:themeFill="background1" w:themeFillShade="D9"/>
          </w:tcPr>
          <w:p w14:paraId="05AA52CC"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2126" w:type="dxa"/>
            <w:shd w:val="clear" w:color="auto" w:fill="D9D9D9" w:themeFill="background1" w:themeFillShade="D9"/>
          </w:tcPr>
          <w:p w14:paraId="72370D1C"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44FEE36F"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r>
      <w:tr w:rsidR="00383770" w:rsidRPr="00BD1CFF" w14:paraId="273224C4" w14:textId="77777777" w:rsidTr="00664056">
        <w:tc>
          <w:tcPr>
            <w:tcW w:w="1276" w:type="dxa"/>
            <w:shd w:val="clear" w:color="auto" w:fill="D9D9D9" w:themeFill="background1" w:themeFillShade="D9"/>
          </w:tcPr>
          <w:p w14:paraId="093C42B6" w14:textId="77777777" w:rsidR="007A7C2D" w:rsidRPr="00BD1CFF" w:rsidRDefault="007A7C2D" w:rsidP="007A7C2D">
            <w:pPr>
              <w:spacing w:before="60" w:after="60"/>
              <w:rPr>
                <w:rFonts w:ascii="Open Sans" w:hAnsi="Open Sans" w:cs="Open Sans"/>
                <w:i/>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985" w:type="dxa"/>
            <w:tcBorders>
              <w:right w:val="single" w:sz="4" w:space="0" w:color="FFFFFF" w:themeColor="background1"/>
            </w:tcBorders>
            <w:shd w:val="clear" w:color="auto" w:fill="D9D9D9" w:themeFill="background1" w:themeFillShade="D9"/>
          </w:tcPr>
          <w:p w14:paraId="67D808DF" w14:textId="77777777" w:rsidR="007A7C2D" w:rsidRPr="00BD1CFF" w:rsidRDefault="007A7C2D" w:rsidP="007A7C2D">
            <w:pPr>
              <w:spacing w:before="60" w:after="60"/>
              <w:rPr>
                <w:rFonts w:ascii="Open Sans" w:hAnsi="Open Sans" w:cs="Open Sans"/>
                <w:i/>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65D946A9" w14:textId="77777777" w:rsidR="007A7C2D" w:rsidRPr="00BD1CFF" w:rsidRDefault="007A7C2D" w:rsidP="007A7C2D">
            <w:pPr>
              <w:spacing w:before="60" w:after="60"/>
              <w:rPr>
                <w:rFonts w:ascii="Open Sans" w:hAnsi="Open Sans" w:cs="Open Sans"/>
                <w:i/>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2126" w:type="dxa"/>
            <w:tcBorders>
              <w:left w:val="single" w:sz="4" w:space="0" w:color="FFFFFF" w:themeColor="background1"/>
            </w:tcBorders>
            <w:shd w:val="clear" w:color="auto" w:fill="D9D9D9" w:themeFill="background1" w:themeFillShade="D9"/>
          </w:tcPr>
          <w:p w14:paraId="5B78BC47"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41DBC570"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r>
      <w:tr w:rsidR="00383770" w:rsidRPr="00BD1CFF" w14:paraId="6BC2E200" w14:textId="77777777" w:rsidTr="00664056">
        <w:tc>
          <w:tcPr>
            <w:tcW w:w="1276" w:type="dxa"/>
            <w:shd w:val="clear" w:color="auto" w:fill="D9D9D9" w:themeFill="background1" w:themeFillShade="D9"/>
          </w:tcPr>
          <w:p w14:paraId="49B94D31"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64D33068"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446" w:type="dxa"/>
            <w:tcBorders>
              <w:top w:val="single" w:sz="4" w:space="0" w:color="FFFFFF" w:themeColor="background1"/>
            </w:tcBorders>
            <w:shd w:val="clear" w:color="auto" w:fill="D9D9D9" w:themeFill="background1" w:themeFillShade="D9"/>
          </w:tcPr>
          <w:p w14:paraId="14F4FD4B"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2126" w:type="dxa"/>
            <w:shd w:val="clear" w:color="auto" w:fill="D9D9D9" w:themeFill="background1" w:themeFillShade="D9"/>
          </w:tcPr>
          <w:p w14:paraId="15A5F539"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1ABD506B"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r>
      <w:tr w:rsidR="00383770" w:rsidRPr="00BD1CFF" w14:paraId="63BBC4AB" w14:textId="77777777" w:rsidTr="003149E6">
        <w:tc>
          <w:tcPr>
            <w:tcW w:w="1276" w:type="dxa"/>
            <w:shd w:val="clear" w:color="auto" w:fill="D9D9D9" w:themeFill="background1" w:themeFillShade="D9"/>
          </w:tcPr>
          <w:p w14:paraId="2E64FEA1"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lastRenderedPageBreak/>
              <w:t>Automatically filled in</w:t>
            </w:r>
          </w:p>
        </w:tc>
        <w:tc>
          <w:tcPr>
            <w:tcW w:w="1985" w:type="dxa"/>
            <w:shd w:val="clear" w:color="auto" w:fill="D9D9D9" w:themeFill="background1" w:themeFillShade="D9"/>
          </w:tcPr>
          <w:p w14:paraId="73893E3A"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446" w:type="dxa"/>
            <w:shd w:val="clear" w:color="auto" w:fill="D9D9D9" w:themeFill="background1" w:themeFillShade="D9"/>
          </w:tcPr>
          <w:p w14:paraId="73252BCE"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2126" w:type="dxa"/>
            <w:shd w:val="clear" w:color="auto" w:fill="D9D9D9" w:themeFill="background1" w:themeFillShade="D9"/>
          </w:tcPr>
          <w:p w14:paraId="740E7E09"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6B061761"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r>
      <w:tr w:rsidR="00383770" w:rsidRPr="00BD1CFF" w14:paraId="3B8528B3" w14:textId="77777777" w:rsidTr="003149E6">
        <w:tc>
          <w:tcPr>
            <w:tcW w:w="1276" w:type="dxa"/>
            <w:shd w:val="clear" w:color="auto" w:fill="D9D9D9" w:themeFill="background1" w:themeFillShade="D9"/>
          </w:tcPr>
          <w:p w14:paraId="3574CBA2"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5CB4D4D3"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446" w:type="dxa"/>
            <w:shd w:val="clear" w:color="auto" w:fill="D9D9D9" w:themeFill="background1" w:themeFillShade="D9"/>
          </w:tcPr>
          <w:p w14:paraId="20558DBA"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2126" w:type="dxa"/>
            <w:shd w:val="clear" w:color="auto" w:fill="D9D9D9" w:themeFill="background1" w:themeFillShade="D9"/>
          </w:tcPr>
          <w:p w14:paraId="0D2AE1B4"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412174A8"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r>
    </w:tbl>
    <w:p w14:paraId="1674CED6" w14:textId="7E798E3A" w:rsidR="00066A44" w:rsidRPr="00BD1CFF" w:rsidRDefault="00066A44">
      <w:pPr>
        <w:rPr>
          <w:rFonts w:ascii="Open Sans" w:hAnsi="Open Sans" w:cs="Open Sans"/>
          <w:color w:val="1F3864" w:themeColor="accent1" w:themeShade="80"/>
        </w:rPr>
      </w:pPr>
    </w:p>
    <w:p w14:paraId="1235894B" w14:textId="20EC9B1F" w:rsidR="002046F0" w:rsidRPr="00BD1CFF" w:rsidRDefault="002046F0">
      <w:pPr>
        <w:rPr>
          <w:rFonts w:ascii="Open Sans" w:hAnsi="Open Sans" w:cs="Open Sans"/>
          <w:color w:val="1F3864" w:themeColor="accent1" w:themeShade="80"/>
          <w:sz w:val="24"/>
          <w:szCs w:val="24"/>
        </w:rPr>
      </w:pPr>
      <w:r w:rsidRPr="00BD1CFF">
        <w:rPr>
          <w:rFonts w:ascii="Open Sans" w:hAnsi="Open Sans" w:cs="Open Sans"/>
          <w:color w:val="1F3864" w:themeColor="accent1" w:themeShade="80"/>
          <w:sz w:val="24"/>
          <w:szCs w:val="24"/>
        </w:rPr>
        <w:br w:type="page"/>
      </w:r>
    </w:p>
    <w:p w14:paraId="48F4AB11" w14:textId="77777777" w:rsidR="00383770" w:rsidRPr="00BD1CFF" w:rsidRDefault="00383770">
      <w:pPr>
        <w:rPr>
          <w:rFonts w:ascii="Open Sans" w:hAnsi="Open Sans" w:cs="Open Sans"/>
          <w:color w:val="1F3864" w:themeColor="accent1" w:themeShade="80"/>
          <w:sz w:val="24"/>
          <w:szCs w:val="24"/>
        </w:rPr>
        <w:sectPr w:rsidR="00383770" w:rsidRPr="00BD1CFF" w:rsidSect="00373638">
          <w:headerReference w:type="default" r:id="rId8"/>
          <w:footerReference w:type="default" r:id="rId9"/>
          <w:pgSz w:w="11906" w:h="16838"/>
          <w:pgMar w:top="1418" w:right="1418" w:bottom="1418" w:left="1418" w:header="709" w:footer="709" w:gutter="0"/>
          <w:cols w:space="708"/>
          <w:docGrid w:linePitch="360"/>
        </w:sectPr>
      </w:pPr>
    </w:p>
    <w:p w14:paraId="0AD7FBBE" w14:textId="4A888BD8" w:rsidR="00CA0774" w:rsidRPr="00BD1CFF" w:rsidRDefault="00CA0774">
      <w:pPr>
        <w:rPr>
          <w:rFonts w:ascii="Open Sans" w:hAnsi="Open Sans" w:cs="Open Sans"/>
          <w:b/>
          <w:color w:val="1F3864" w:themeColor="accent1" w:themeShade="80"/>
          <w:sz w:val="24"/>
          <w:szCs w:val="24"/>
        </w:rPr>
      </w:pPr>
      <w:r w:rsidRPr="00BD1CFF">
        <w:rPr>
          <w:rFonts w:ascii="Open Sans" w:hAnsi="Open Sans" w:cs="Open Sans"/>
          <w:b/>
          <w:color w:val="1F3864" w:themeColor="accent1" w:themeShade="80"/>
          <w:sz w:val="24"/>
          <w:szCs w:val="24"/>
        </w:rPr>
        <w:lastRenderedPageBreak/>
        <w:t>A.4 Project budget overview</w:t>
      </w:r>
      <w:r w:rsidR="00383FD0" w:rsidRPr="00BD1CFF">
        <w:rPr>
          <w:rFonts w:ascii="Open Sans" w:hAnsi="Open Sans" w:cs="Open Sans"/>
          <w:b/>
          <w:color w:val="1F3864" w:themeColor="accent1" w:themeShade="80"/>
          <w:sz w:val="24"/>
          <w:szCs w:val="24"/>
        </w:rPr>
        <w:t xml:space="preserve"> (automatic generated)</w:t>
      </w:r>
    </w:p>
    <w:p w14:paraId="439938A6" w14:textId="77777777" w:rsidR="00917AE1" w:rsidRPr="00BD1CFF" w:rsidRDefault="00917AE1">
      <w:pPr>
        <w:rPr>
          <w:rFonts w:ascii="Open Sans" w:hAnsi="Open Sans" w:cs="Open Sans"/>
          <w:color w:val="1F3864" w:themeColor="accent1" w:themeShade="80"/>
        </w:rPr>
      </w:pPr>
    </w:p>
    <w:tbl>
      <w:tblPr>
        <w:tblW w:w="14003" w:type="dxa"/>
        <w:tblInd w:w="222" w:type="dxa"/>
        <w:tblBorders>
          <w:top w:val="single" w:sz="8" w:space="0" w:color="D5DCE4" w:themeColor="text2" w:themeTint="33"/>
          <w:left w:val="single" w:sz="8" w:space="0" w:color="D5DCE4" w:themeColor="text2" w:themeTint="33"/>
          <w:bottom w:val="single" w:sz="8" w:space="0" w:color="D5DCE4" w:themeColor="text2" w:themeTint="33"/>
          <w:right w:val="single" w:sz="8" w:space="0" w:color="D5DCE4" w:themeColor="text2" w:themeTint="33"/>
          <w:insideH w:val="single" w:sz="8" w:space="0" w:color="D5DCE4" w:themeColor="text2" w:themeTint="33"/>
          <w:insideV w:val="single" w:sz="8" w:space="0" w:color="D5DCE4" w:themeColor="text2" w:themeTint="33"/>
        </w:tblBorders>
        <w:tblLayout w:type="fixed"/>
        <w:tblCellMar>
          <w:left w:w="0" w:type="dxa"/>
          <w:right w:w="0" w:type="dxa"/>
        </w:tblCellMar>
        <w:tblLook w:val="01E0" w:firstRow="1" w:lastRow="1" w:firstColumn="1" w:lastColumn="1" w:noHBand="0" w:noVBand="0"/>
      </w:tblPr>
      <w:tblGrid>
        <w:gridCol w:w="1166"/>
        <w:gridCol w:w="1167"/>
        <w:gridCol w:w="1120"/>
        <w:gridCol w:w="2856"/>
        <w:gridCol w:w="1859"/>
        <w:gridCol w:w="1167"/>
        <w:gridCol w:w="1167"/>
        <w:gridCol w:w="1167"/>
        <w:gridCol w:w="1167"/>
        <w:gridCol w:w="1167"/>
      </w:tblGrid>
      <w:tr w:rsidR="00383FD0" w:rsidRPr="00BD1CFF" w14:paraId="4A1003DC" w14:textId="77777777" w:rsidTr="00E52FC3">
        <w:trPr>
          <w:trHeight w:hRule="exact" w:val="274"/>
        </w:trPr>
        <w:tc>
          <w:tcPr>
            <w:tcW w:w="3453" w:type="dxa"/>
            <w:gridSpan w:val="3"/>
            <w:shd w:val="clear" w:color="auto" w:fill="F0F2F0"/>
          </w:tcPr>
          <w:p w14:paraId="784A7609" w14:textId="77777777" w:rsidR="00383FD0" w:rsidRPr="00BD1CFF" w:rsidRDefault="00383FD0" w:rsidP="003A24E3">
            <w:pPr>
              <w:pStyle w:val="TableParagraph"/>
              <w:spacing w:before="21"/>
              <w:jc w:val="center"/>
              <w:rPr>
                <w:rFonts w:ascii="Open Sans" w:eastAsia="Open Sans" w:hAnsi="Open Sans" w:cs="Open Sans"/>
                <w:sz w:val="18"/>
                <w:szCs w:val="18"/>
              </w:rPr>
            </w:pPr>
            <w:r w:rsidRPr="00BD1CFF">
              <w:rPr>
                <w:rFonts w:ascii="Open Sans" w:hAnsi="Open Sans" w:cs="Open Sans"/>
                <w:color w:val="17355D"/>
                <w:w w:val="105"/>
                <w:sz w:val="18"/>
                <w:szCs w:val="18"/>
              </w:rPr>
              <w:t>Partner</w:t>
            </w:r>
          </w:p>
        </w:tc>
        <w:tc>
          <w:tcPr>
            <w:tcW w:w="2856" w:type="dxa"/>
            <w:shd w:val="clear" w:color="auto" w:fill="F0F2F0"/>
          </w:tcPr>
          <w:p w14:paraId="5B9F2A48" w14:textId="77777777" w:rsidR="00383FD0" w:rsidRPr="00BD1CFF" w:rsidRDefault="00383FD0" w:rsidP="003A24E3">
            <w:pPr>
              <w:pStyle w:val="TableParagraph"/>
              <w:spacing w:before="21"/>
              <w:ind w:left="722"/>
              <w:rPr>
                <w:rFonts w:ascii="Open Sans" w:eastAsia="Open Sans" w:hAnsi="Open Sans" w:cs="Open Sans"/>
                <w:sz w:val="18"/>
                <w:szCs w:val="18"/>
              </w:rPr>
            </w:pPr>
            <w:r w:rsidRPr="00BD1CFF">
              <w:rPr>
                <w:rFonts w:ascii="Open Sans" w:hAnsi="Open Sans" w:cs="Open Sans"/>
                <w:color w:val="17355D"/>
                <w:sz w:val="18"/>
                <w:szCs w:val="18"/>
              </w:rPr>
              <w:t xml:space="preserve">Programme </w:t>
            </w:r>
            <w:r w:rsidRPr="00BD1CFF">
              <w:rPr>
                <w:rFonts w:ascii="Open Sans" w:hAnsi="Open Sans" w:cs="Open Sans"/>
                <w:color w:val="17355D"/>
                <w:spacing w:val="17"/>
                <w:sz w:val="18"/>
                <w:szCs w:val="18"/>
              </w:rPr>
              <w:t xml:space="preserve"> </w:t>
            </w:r>
            <w:r w:rsidRPr="00BD1CFF">
              <w:rPr>
                <w:rFonts w:ascii="Open Sans" w:hAnsi="Open Sans" w:cs="Open Sans"/>
                <w:color w:val="17355D"/>
                <w:sz w:val="18"/>
                <w:szCs w:val="18"/>
              </w:rPr>
              <w:t>Co-financing</w:t>
            </w:r>
          </w:p>
        </w:tc>
        <w:tc>
          <w:tcPr>
            <w:tcW w:w="6527" w:type="dxa"/>
            <w:gridSpan w:val="5"/>
            <w:shd w:val="clear" w:color="auto" w:fill="F0F2F0"/>
          </w:tcPr>
          <w:p w14:paraId="04260578" w14:textId="77777777" w:rsidR="00383FD0" w:rsidRPr="00BD1CFF" w:rsidRDefault="00383FD0" w:rsidP="003A24E3">
            <w:pPr>
              <w:pStyle w:val="TableParagraph"/>
              <w:spacing w:before="21"/>
              <w:jc w:val="center"/>
              <w:rPr>
                <w:rFonts w:ascii="Open Sans" w:eastAsia="Open Sans" w:hAnsi="Open Sans" w:cs="Open Sans"/>
                <w:sz w:val="18"/>
                <w:szCs w:val="18"/>
              </w:rPr>
            </w:pPr>
            <w:r w:rsidRPr="00BD1CFF">
              <w:rPr>
                <w:rFonts w:ascii="Open Sans" w:hAnsi="Open Sans" w:cs="Open Sans"/>
                <w:color w:val="17355D"/>
                <w:w w:val="105"/>
                <w:sz w:val="18"/>
                <w:szCs w:val="18"/>
              </w:rPr>
              <w:t>Contribution</w:t>
            </w:r>
          </w:p>
        </w:tc>
        <w:tc>
          <w:tcPr>
            <w:tcW w:w="1167" w:type="dxa"/>
            <w:vMerge w:val="restart"/>
            <w:shd w:val="clear" w:color="auto" w:fill="F0F2F0"/>
          </w:tcPr>
          <w:p w14:paraId="41AC82FE" w14:textId="77777777" w:rsidR="00383FD0" w:rsidRPr="00BD1CFF" w:rsidRDefault="00383FD0" w:rsidP="003A24E3">
            <w:pPr>
              <w:pStyle w:val="TableParagraph"/>
              <w:rPr>
                <w:rFonts w:ascii="Open Sans" w:eastAsia="Open Sans" w:hAnsi="Open Sans" w:cs="Open Sans"/>
                <w:bCs/>
                <w:sz w:val="18"/>
                <w:szCs w:val="18"/>
              </w:rPr>
            </w:pPr>
          </w:p>
          <w:p w14:paraId="122A1F2C" w14:textId="77777777" w:rsidR="00383FD0" w:rsidRPr="00BD1CFF" w:rsidRDefault="00383FD0" w:rsidP="003A24E3">
            <w:pPr>
              <w:pStyle w:val="TableParagraph"/>
              <w:rPr>
                <w:rFonts w:ascii="Open Sans" w:eastAsia="Open Sans" w:hAnsi="Open Sans" w:cs="Open Sans"/>
                <w:bCs/>
                <w:sz w:val="18"/>
                <w:szCs w:val="18"/>
              </w:rPr>
            </w:pPr>
          </w:p>
          <w:p w14:paraId="74FA86BD" w14:textId="77777777" w:rsidR="00383FD0" w:rsidRPr="00BD1CFF" w:rsidRDefault="00383FD0" w:rsidP="003A24E3">
            <w:pPr>
              <w:pStyle w:val="TableParagraph"/>
              <w:spacing w:line="192" w:lineRule="exact"/>
              <w:ind w:left="282" w:right="48" w:hanging="234"/>
              <w:rPr>
                <w:rFonts w:ascii="Open Sans" w:eastAsia="Open Sans" w:hAnsi="Open Sans" w:cs="Open Sans"/>
                <w:sz w:val="18"/>
                <w:szCs w:val="18"/>
              </w:rPr>
            </w:pPr>
            <w:r w:rsidRPr="00BD1CFF">
              <w:rPr>
                <w:rFonts w:ascii="Open Sans" w:hAnsi="Open Sans" w:cs="Open Sans"/>
                <w:color w:val="17355D"/>
                <w:w w:val="105"/>
                <w:sz w:val="18"/>
                <w:szCs w:val="18"/>
              </w:rPr>
              <w:t>Total</w:t>
            </w:r>
            <w:r w:rsidRPr="00BD1CFF">
              <w:rPr>
                <w:rFonts w:ascii="Open Sans" w:hAnsi="Open Sans" w:cs="Open Sans"/>
                <w:color w:val="17355D"/>
                <w:spacing w:val="-21"/>
                <w:w w:val="105"/>
                <w:sz w:val="18"/>
                <w:szCs w:val="18"/>
              </w:rPr>
              <w:t xml:space="preserve"> </w:t>
            </w:r>
            <w:r w:rsidRPr="00BD1CFF">
              <w:rPr>
                <w:rFonts w:ascii="Open Sans" w:hAnsi="Open Sans" w:cs="Open Sans"/>
                <w:color w:val="17355D"/>
                <w:w w:val="105"/>
                <w:sz w:val="18"/>
                <w:szCs w:val="18"/>
              </w:rPr>
              <w:t>Eligible</w:t>
            </w:r>
            <w:r w:rsidRPr="00BD1CFF">
              <w:rPr>
                <w:rFonts w:ascii="Open Sans" w:hAnsi="Open Sans" w:cs="Open Sans"/>
                <w:color w:val="17355D"/>
                <w:w w:val="103"/>
                <w:sz w:val="18"/>
                <w:szCs w:val="18"/>
              </w:rPr>
              <w:t xml:space="preserve"> </w:t>
            </w:r>
            <w:r w:rsidRPr="00BD1CFF">
              <w:rPr>
                <w:rFonts w:ascii="Open Sans" w:hAnsi="Open Sans" w:cs="Open Sans"/>
                <w:color w:val="17355D"/>
                <w:w w:val="105"/>
                <w:sz w:val="18"/>
                <w:szCs w:val="18"/>
              </w:rPr>
              <w:t>Budget</w:t>
            </w:r>
          </w:p>
        </w:tc>
      </w:tr>
      <w:tr w:rsidR="00E52FC3" w:rsidRPr="00BD1CFF" w14:paraId="293FCBCC" w14:textId="77777777" w:rsidTr="00E52FC3">
        <w:trPr>
          <w:trHeight w:hRule="exact" w:val="274"/>
        </w:trPr>
        <w:tc>
          <w:tcPr>
            <w:tcW w:w="1166" w:type="dxa"/>
            <w:vMerge w:val="restart"/>
            <w:shd w:val="clear" w:color="auto" w:fill="F0F2F0"/>
          </w:tcPr>
          <w:p w14:paraId="6370EADB" w14:textId="77777777" w:rsidR="00E52FC3" w:rsidRPr="00BD1CFF" w:rsidRDefault="00E52FC3" w:rsidP="003A24E3">
            <w:pPr>
              <w:pStyle w:val="TableParagraph"/>
              <w:rPr>
                <w:rFonts w:ascii="Open Sans" w:eastAsia="Open Sans" w:hAnsi="Open Sans" w:cs="Open Sans"/>
                <w:bCs/>
                <w:sz w:val="18"/>
                <w:szCs w:val="18"/>
              </w:rPr>
            </w:pPr>
          </w:p>
          <w:p w14:paraId="7DEECEE3" w14:textId="77777777" w:rsidR="00E52FC3" w:rsidRPr="00BD1CFF" w:rsidRDefault="00E52FC3" w:rsidP="003A24E3">
            <w:pPr>
              <w:pStyle w:val="TableParagraph"/>
              <w:spacing w:before="132"/>
              <w:ind w:left="259"/>
              <w:rPr>
                <w:rFonts w:ascii="Open Sans" w:eastAsia="Open Sans" w:hAnsi="Open Sans" w:cs="Open Sans"/>
                <w:sz w:val="18"/>
                <w:szCs w:val="18"/>
              </w:rPr>
            </w:pPr>
            <w:r w:rsidRPr="00BD1CFF">
              <w:rPr>
                <w:rFonts w:ascii="Open Sans" w:hAnsi="Open Sans" w:cs="Open Sans"/>
                <w:color w:val="17355D"/>
                <w:w w:val="105"/>
                <w:sz w:val="18"/>
                <w:szCs w:val="18"/>
              </w:rPr>
              <w:t xml:space="preserve">Partner </w:t>
            </w:r>
          </w:p>
        </w:tc>
        <w:tc>
          <w:tcPr>
            <w:tcW w:w="1167" w:type="dxa"/>
            <w:vMerge w:val="restart"/>
            <w:shd w:val="clear" w:color="auto" w:fill="F0F2F0"/>
          </w:tcPr>
          <w:p w14:paraId="4D83D9EB" w14:textId="77777777" w:rsidR="00E52FC3" w:rsidRPr="00BD1CFF" w:rsidRDefault="00E52FC3" w:rsidP="003A24E3">
            <w:pPr>
              <w:pStyle w:val="TableParagraph"/>
              <w:spacing w:before="13"/>
              <w:rPr>
                <w:rFonts w:ascii="Open Sans" w:eastAsia="Open Sans" w:hAnsi="Open Sans" w:cs="Open Sans"/>
                <w:bCs/>
                <w:sz w:val="18"/>
                <w:szCs w:val="18"/>
              </w:rPr>
            </w:pPr>
          </w:p>
          <w:p w14:paraId="564BE529" w14:textId="77777777" w:rsidR="00E52FC3" w:rsidRPr="00BD1CFF" w:rsidRDefault="00E52FC3" w:rsidP="003A24E3">
            <w:pPr>
              <w:pStyle w:val="TableParagraph"/>
              <w:spacing w:line="192" w:lineRule="exact"/>
              <w:ind w:left="205" w:right="203" w:firstLine="54"/>
              <w:rPr>
                <w:rFonts w:ascii="Open Sans" w:eastAsia="Open Sans" w:hAnsi="Open Sans" w:cs="Open Sans"/>
                <w:sz w:val="18"/>
                <w:szCs w:val="18"/>
              </w:rPr>
            </w:pPr>
            <w:r w:rsidRPr="00BD1CFF">
              <w:rPr>
                <w:rFonts w:ascii="Open Sans" w:hAnsi="Open Sans" w:cs="Open Sans"/>
                <w:color w:val="17355D"/>
                <w:w w:val="105"/>
                <w:sz w:val="18"/>
                <w:szCs w:val="18"/>
              </w:rPr>
              <w:t>Partner</w:t>
            </w:r>
            <w:r w:rsidRPr="00BD1CFF">
              <w:rPr>
                <w:rFonts w:ascii="Open Sans" w:hAnsi="Open Sans" w:cs="Open Sans"/>
                <w:color w:val="17355D"/>
                <w:w w:val="103"/>
                <w:sz w:val="18"/>
                <w:szCs w:val="18"/>
              </w:rPr>
              <w:t xml:space="preserve"> </w:t>
            </w:r>
            <w:r w:rsidRPr="00BD1CFF">
              <w:rPr>
                <w:rFonts w:ascii="Open Sans" w:hAnsi="Open Sans" w:cs="Open Sans"/>
                <w:color w:val="17355D"/>
                <w:sz w:val="18"/>
                <w:szCs w:val="18"/>
              </w:rPr>
              <w:t>Acronym</w:t>
            </w:r>
          </w:p>
        </w:tc>
        <w:tc>
          <w:tcPr>
            <w:tcW w:w="1120" w:type="dxa"/>
            <w:vMerge w:val="restart"/>
            <w:shd w:val="clear" w:color="auto" w:fill="F0F2F0"/>
          </w:tcPr>
          <w:p w14:paraId="38A3391A" w14:textId="77777777" w:rsidR="00E52FC3" w:rsidRPr="00BD1CFF" w:rsidRDefault="00E52FC3" w:rsidP="003A24E3">
            <w:pPr>
              <w:pStyle w:val="TableParagraph"/>
              <w:rPr>
                <w:rFonts w:ascii="Open Sans" w:eastAsia="Open Sans" w:hAnsi="Open Sans" w:cs="Open Sans"/>
                <w:bCs/>
                <w:sz w:val="18"/>
                <w:szCs w:val="18"/>
              </w:rPr>
            </w:pPr>
          </w:p>
          <w:p w14:paraId="68D260CD" w14:textId="77777777" w:rsidR="00E52FC3" w:rsidRPr="00BD1CFF" w:rsidRDefault="00E52FC3" w:rsidP="003A24E3">
            <w:pPr>
              <w:pStyle w:val="TableParagraph"/>
              <w:spacing w:before="132"/>
              <w:ind w:left="242"/>
              <w:rPr>
                <w:rFonts w:ascii="Open Sans" w:eastAsia="Open Sans" w:hAnsi="Open Sans" w:cs="Open Sans"/>
                <w:sz w:val="18"/>
                <w:szCs w:val="18"/>
              </w:rPr>
            </w:pPr>
            <w:r w:rsidRPr="00BD1CFF">
              <w:rPr>
                <w:rFonts w:ascii="Open Sans" w:hAnsi="Open Sans" w:cs="Open Sans"/>
                <w:color w:val="17355D"/>
                <w:w w:val="105"/>
                <w:sz w:val="18"/>
                <w:szCs w:val="18"/>
              </w:rPr>
              <w:t>Country</w:t>
            </w:r>
          </w:p>
        </w:tc>
        <w:tc>
          <w:tcPr>
            <w:tcW w:w="2856" w:type="dxa"/>
            <w:vMerge w:val="restart"/>
            <w:shd w:val="clear" w:color="auto" w:fill="F0F2F0"/>
          </w:tcPr>
          <w:p w14:paraId="52806786" w14:textId="77777777" w:rsidR="00E52FC3" w:rsidRPr="00BD1CFF" w:rsidRDefault="00E52FC3" w:rsidP="003A24E3">
            <w:pPr>
              <w:pStyle w:val="TableParagraph"/>
              <w:spacing w:line="192" w:lineRule="exact"/>
              <w:ind w:left="110" w:right="109"/>
              <w:jc w:val="center"/>
              <w:rPr>
                <w:rFonts w:ascii="Open Sans" w:eastAsia="Open Sans" w:hAnsi="Open Sans" w:cs="Open Sans"/>
                <w:sz w:val="18"/>
                <w:szCs w:val="18"/>
              </w:rPr>
            </w:pPr>
          </w:p>
          <w:p w14:paraId="7EAA9E63" w14:textId="231063A3" w:rsidR="00E52FC3" w:rsidRPr="00BD1CFF" w:rsidRDefault="00E52FC3" w:rsidP="003A24E3">
            <w:pPr>
              <w:pStyle w:val="TableParagraph"/>
              <w:spacing w:line="192" w:lineRule="exact"/>
              <w:ind w:left="110" w:right="109"/>
              <w:jc w:val="center"/>
              <w:rPr>
                <w:rFonts w:ascii="Open Sans" w:eastAsia="Open Sans" w:hAnsi="Open Sans" w:cs="Open Sans"/>
                <w:sz w:val="18"/>
                <w:szCs w:val="18"/>
              </w:rPr>
            </w:pPr>
            <w:r w:rsidRPr="00BD1CFF">
              <w:rPr>
                <w:rFonts w:ascii="Open Sans" w:eastAsia="Open Sans" w:hAnsi="Open Sans" w:cs="Open Sans"/>
                <w:color w:val="323E4F" w:themeColor="text2" w:themeShade="BF"/>
                <w:sz w:val="18"/>
                <w:szCs w:val="18"/>
              </w:rPr>
              <w:t>Interreg funds</w:t>
            </w:r>
          </w:p>
        </w:tc>
        <w:tc>
          <w:tcPr>
            <w:tcW w:w="4193" w:type="dxa"/>
            <w:gridSpan w:val="3"/>
            <w:shd w:val="clear" w:color="auto" w:fill="F0F2F0"/>
          </w:tcPr>
          <w:p w14:paraId="728B2948" w14:textId="77777777" w:rsidR="00E52FC3" w:rsidRPr="00BD1CFF" w:rsidRDefault="00E52FC3" w:rsidP="003A24E3">
            <w:pPr>
              <w:pStyle w:val="TableParagraph"/>
              <w:spacing w:before="21"/>
              <w:ind w:left="941"/>
              <w:rPr>
                <w:rFonts w:ascii="Open Sans" w:eastAsia="Open Sans" w:hAnsi="Open Sans" w:cs="Open Sans"/>
                <w:sz w:val="18"/>
                <w:szCs w:val="18"/>
              </w:rPr>
            </w:pPr>
            <w:r w:rsidRPr="00BD1CFF">
              <w:rPr>
                <w:rFonts w:ascii="Open Sans" w:hAnsi="Open Sans" w:cs="Open Sans"/>
                <w:color w:val="17355D"/>
                <w:sz w:val="18"/>
                <w:szCs w:val="18"/>
              </w:rPr>
              <w:t xml:space="preserve">Public </w:t>
            </w:r>
            <w:r w:rsidRPr="00BD1CFF">
              <w:rPr>
                <w:rFonts w:ascii="Open Sans" w:hAnsi="Open Sans" w:cs="Open Sans"/>
                <w:color w:val="17355D"/>
                <w:spacing w:val="4"/>
                <w:sz w:val="18"/>
                <w:szCs w:val="18"/>
              </w:rPr>
              <w:t xml:space="preserve"> </w:t>
            </w:r>
            <w:r w:rsidRPr="00BD1CFF">
              <w:rPr>
                <w:rFonts w:ascii="Open Sans" w:hAnsi="Open Sans" w:cs="Open Sans"/>
                <w:color w:val="17355D"/>
                <w:sz w:val="18"/>
                <w:szCs w:val="18"/>
              </w:rPr>
              <w:t>Contribution</w:t>
            </w:r>
          </w:p>
        </w:tc>
        <w:tc>
          <w:tcPr>
            <w:tcW w:w="1167" w:type="dxa"/>
            <w:vMerge w:val="restart"/>
            <w:shd w:val="clear" w:color="auto" w:fill="F0F2F0"/>
          </w:tcPr>
          <w:p w14:paraId="5FBBAFF5" w14:textId="77777777" w:rsidR="00E52FC3" w:rsidRPr="00BD1CFF" w:rsidRDefault="00E52FC3" w:rsidP="003A24E3">
            <w:pPr>
              <w:pStyle w:val="TableParagraph"/>
              <w:spacing w:before="13"/>
              <w:rPr>
                <w:rFonts w:ascii="Open Sans" w:eastAsia="Open Sans" w:hAnsi="Open Sans" w:cs="Open Sans"/>
                <w:bCs/>
                <w:sz w:val="18"/>
                <w:szCs w:val="18"/>
              </w:rPr>
            </w:pPr>
          </w:p>
          <w:p w14:paraId="3E5A2D22" w14:textId="77777777" w:rsidR="00E52FC3" w:rsidRPr="00BD1CFF" w:rsidRDefault="00E52FC3" w:rsidP="003A24E3">
            <w:pPr>
              <w:pStyle w:val="TableParagraph"/>
              <w:spacing w:line="192" w:lineRule="exact"/>
              <w:ind w:left="46" w:right="43" w:firstLine="233"/>
              <w:rPr>
                <w:rFonts w:ascii="Open Sans" w:eastAsia="Open Sans" w:hAnsi="Open Sans" w:cs="Open Sans"/>
                <w:sz w:val="18"/>
                <w:szCs w:val="18"/>
              </w:rPr>
            </w:pPr>
            <w:r w:rsidRPr="00BD1CFF">
              <w:rPr>
                <w:rFonts w:ascii="Open Sans" w:hAnsi="Open Sans" w:cs="Open Sans"/>
                <w:color w:val="17355D"/>
                <w:w w:val="105"/>
                <w:sz w:val="18"/>
                <w:szCs w:val="18"/>
              </w:rPr>
              <w:t>Private</w:t>
            </w:r>
            <w:r w:rsidRPr="00BD1CFF">
              <w:rPr>
                <w:rFonts w:ascii="Open Sans" w:hAnsi="Open Sans" w:cs="Open Sans"/>
                <w:color w:val="17355D"/>
                <w:w w:val="103"/>
                <w:sz w:val="18"/>
                <w:szCs w:val="18"/>
              </w:rPr>
              <w:t xml:space="preserve"> </w:t>
            </w:r>
            <w:r w:rsidRPr="00BD1CFF">
              <w:rPr>
                <w:rFonts w:ascii="Open Sans" w:hAnsi="Open Sans" w:cs="Open Sans"/>
                <w:color w:val="17355D"/>
                <w:sz w:val="18"/>
                <w:szCs w:val="18"/>
              </w:rPr>
              <w:t>Contribution</w:t>
            </w:r>
          </w:p>
        </w:tc>
        <w:tc>
          <w:tcPr>
            <w:tcW w:w="1167" w:type="dxa"/>
            <w:vMerge w:val="restart"/>
            <w:shd w:val="clear" w:color="auto" w:fill="F0F2F0"/>
          </w:tcPr>
          <w:p w14:paraId="2482571B" w14:textId="77777777" w:rsidR="00E52FC3" w:rsidRPr="00BD1CFF" w:rsidRDefault="00E52FC3" w:rsidP="003A24E3">
            <w:pPr>
              <w:pStyle w:val="TableParagraph"/>
              <w:spacing w:before="13"/>
              <w:rPr>
                <w:rFonts w:ascii="Open Sans" w:eastAsia="Open Sans" w:hAnsi="Open Sans" w:cs="Open Sans"/>
                <w:bCs/>
                <w:sz w:val="18"/>
                <w:szCs w:val="18"/>
              </w:rPr>
            </w:pPr>
          </w:p>
          <w:p w14:paraId="375473E9" w14:textId="77777777" w:rsidR="00E52FC3" w:rsidRPr="00BD1CFF" w:rsidRDefault="00E52FC3" w:rsidP="003A24E3">
            <w:pPr>
              <w:pStyle w:val="TableParagraph"/>
              <w:spacing w:line="192" w:lineRule="exact"/>
              <w:ind w:left="46" w:right="43" w:firstLine="318"/>
              <w:rPr>
                <w:rFonts w:ascii="Open Sans" w:eastAsia="Open Sans" w:hAnsi="Open Sans" w:cs="Open Sans"/>
                <w:sz w:val="18"/>
                <w:szCs w:val="18"/>
              </w:rPr>
            </w:pPr>
            <w:r w:rsidRPr="00BD1CFF">
              <w:rPr>
                <w:rFonts w:ascii="Open Sans" w:hAnsi="Open Sans" w:cs="Open Sans"/>
                <w:color w:val="17355D"/>
                <w:w w:val="105"/>
                <w:sz w:val="18"/>
                <w:szCs w:val="18"/>
              </w:rPr>
              <w:t>Total</w:t>
            </w:r>
            <w:r w:rsidRPr="00BD1CFF">
              <w:rPr>
                <w:rFonts w:ascii="Open Sans" w:hAnsi="Open Sans" w:cs="Open Sans"/>
                <w:color w:val="17355D"/>
                <w:w w:val="103"/>
                <w:sz w:val="18"/>
                <w:szCs w:val="18"/>
              </w:rPr>
              <w:t xml:space="preserve"> </w:t>
            </w:r>
            <w:r w:rsidRPr="00BD1CFF">
              <w:rPr>
                <w:rFonts w:ascii="Open Sans" w:hAnsi="Open Sans" w:cs="Open Sans"/>
                <w:color w:val="17355D"/>
                <w:sz w:val="18"/>
                <w:szCs w:val="18"/>
              </w:rPr>
              <w:t>Contribution</w:t>
            </w:r>
          </w:p>
        </w:tc>
        <w:tc>
          <w:tcPr>
            <w:tcW w:w="1167" w:type="dxa"/>
            <w:vMerge/>
            <w:shd w:val="clear" w:color="auto" w:fill="F0F2F0"/>
          </w:tcPr>
          <w:p w14:paraId="3DEF87F6" w14:textId="77777777" w:rsidR="00E52FC3" w:rsidRPr="00BD1CFF" w:rsidRDefault="00E52FC3" w:rsidP="003A24E3">
            <w:pPr>
              <w:rPr>
                <w:rFonts w:ascii="Open Sans" w:hAnsi="Open Sans" w:cs="Open Sans"/>
                <w:sz w:val="18"/>
                <w:szCs w:val="18"/>
              </w:rPr>
            </w:pPr>
          </w:p>
        </w:tc>
      </w:tr>
      <w:tr w:rsidR="00E52FC3" w:rsidRPr="00BD1CFF" w14:paraId="6098C910" w14:textId="77777777" w:rsidTr="00E52FC3">
        <w:trPr>
          <w:trHeight w:hRule="exact" w:val="964"/>
        </w:trPr>
        <w:tc>
          <w:tcPr>
            <w:tcW w:w="1166" w:type="dxa"/>
            <w:vMerge/>
            <w:shd w:val="clear" w:color="auto" w:fill="F0F2F0"/>
          </w:tcPr>
          <w:p w14:paraId="0F7A2C60" w14:textId="77777777" w:rsidR="00E52FC3" w:rsidRPr="00BD1CFF" w:rsidRDefault="00E52FC3" w:rsidP="003A24E3">
            <w:pPr>
              <w:rPr>
                <w:rFonts w:ascii="Open Sans" w:hAnsi="Open Sans" w:cs="Open Sans"/>
                <w:sz w:val="18"/>
                <w:szCs w:val="18"/>
              </w:rPr>
            </w:pPr>
          </w:p>
        </w:tc>
        <w:tc>
          <w:tcPr>
            <w:tcW w:w="1167" w:type="dxa"/>
            <w:vMerge/>
            <w:shd w:val="clear" w:color="auto" w:fill="F0F2F0"/>
          </w:tcPr>
          <w:p w14:paraId="5D051B7E" w14:textId="77777777" w:rsidR="00E52FC3" w:rsidRPr="00BD1CFF" w:rsidRDefault="00E52FC3" w:rsidP="003A24E3">
            <w:pPr>
              <w:rPr>
                <w:rFonts w:ascii="Open Sans" w:hAnsi="Open Sans" w:cs="Open Sans"/>
                <w:sz w:val="18"/>
                <w:szCs w:val="18"/>
              </w:rPr>
            </w:pPr>
          </w:p>
        </w:tc>
        <w:tc>
          <w:tcPr>
            <w:tcW w:w="1120" w:type="dxa"/>
            <w:vMerge/>
            <w:shd w:val="clear" w:color="auto" w:fill="F0F2F0"/>
          </w:tcPr>
          <w:p w14:paraId="27FC8897" w14:textId="77777777" w:rsidR="00E52FC3" w:rsidRPr="00BD1CFF" w:rsidRDefault="00E52FC3" w:rsidP="003A24E3">
            <w:pPr>
              <w:rPr>
                <w:rFonts w:ascii="Open Sans" w:hAnsi="Open Sans" w:cs="Open Sans"/>
                <w:sz w:val="18"/>
                <w:szCs w:val="18"/>
              </w:rPr>
            </w:pPr>
          </w:p>
        </w:tc>
        <w:tc>
          <w:tcPr>
            <w:tcW w:w="2856" w:type="dxa"/>
            <w:vMerge/>
            <w:shd w:val="clear" w:color="auto" w:fill="F0F2F0"/>
          </w:tcPr>
          <w:p w14:paraId="2CC12331" w14:textId="77777777" w:rsidR="00E52FC3" w:rsidRPr="00BD1CFF" w:rsidRDefault="00E52FC3" w:rsidP="003A24E3">
            <w:pPr>
              <w:rPr>
                <w:rFonts w:ascii="Open Sans" w:hAnsi="Open Sans" w:cs="Open Sans"/>
                <w:sz w:val="18"/>
                <w:szCs w:val="18"/>
              </w:rPr>
            </w:pPr>
          </w:p>
        </w:tc>
        <w:tc>
          <w:tcPr>
            <w:tcW w:w="1859" w:type="dxa"/>
            <w:shd w:val="clear" w:color="auto" w:fill="F0F2F0"/>
          </w:tcPr>
          <w:p w14:paraId="086FECEA" w14:textId="77777777" w:rsidR="00E52FC3" w:rsidRPr="00BD1CFF" w:rsidRDefault="00E52FC3" w:rsidP="003A24E3">
            <w:pPr>
              <w:pStyle w:val="TableParagraph"/>
              <w:spacing w:before="39" w:line="192" w:lineRule="exact"/>
              <w:ind w:left="46" w:right="43" w:hanging="1"/>
              <w:jc w:val="center"/>
              <w:rPr>
                <w:rFonts w:ascii="Open Sans" w:eastAsia="Open Sans" w:hAnsi="Open Sans" w:cs="Open Sans"/>
                <w:sz w:val="18"/>
                <w:szCs w:val="18"/>
              </w:rPr>
            </w:pPr>
            <w:r w:rsidRPr="00BD1CFF">
              <w:rPr>
                <w:rFonts w:ascii="Open Sans" w:hAnsi="Open Sans" w:cs="Open Sans"/>
                <w:color w:val="17355D"/>
                <w:w w:val="105"/>
                <w:sz w:val="18"/>
                <w:szCs w:val="18"/>
              </w:rPr>
              <w:t>Automatic</w:t>
            </w:r>
            <w:r w:rsidRPr="00BD1CFF">
              <w:rPr>
                <w:rFonts w:ascii="Open Sans" w:hAnsi="Open Sans" w:cs="Open Sans"/>
                <w:color w:val="17355D"/>
                <w:w w:val="103"/>
                <w:sz w:val="18"/>
                <w:szCs w:val="18"/>
              </w:rPr>
              <w:t xml:space="preserve"> </w:t>
            </w:r>
            <w:r w:rsidRPr="00BD1CFF">
              <w:rPr>
                <w:rFonts w:ascii="Open Sans" w:hAnsi="Open Sans" w:cs="Open Sans"/>
                <w:color w:val="17355D"/>
                <w:w w:val="105"/>
                <w:sz w:val="18"/>
                <w:szCs w:val="18"/>
              </w:rPr>
              <w:t>Public</w:t>
            </w:r>
            <w:r w:rsidRPr="00BD1CFF">
              <w:rPr>
                <w:rFonts w:ascii="Open Sans" w:hAnsi="Open Sans" w:cs="Open Sans"/>
                <w:color w:val="17355D"/>
                <w:w w:val="103"/>
                <w:sz w:val="18"/>
                <w:szCs w:val="18"/>
              </w:rPr>
              <w:t xml:space="preserve"> </w:t>
            </w:r>
            <w:r w:rsidRPr="00BD1CFF">
              <w:rPr>
                <w:rFonts w:ascii="Open Sans" w:hAnsi="Open Sans" w:cs="Open Sans"/>
                <w:color w:val="17355D"/>
                <w:sz w:val="18"/>
                <w:szCs w:val="18"/>
              </w:rPr>
              <w:t>Contribution</w:t>
            </w:r>
          </w:p>
        </w:tc>
        <w:tc>
          <w:tcPr>
            <w:tcW w:w="1167" w:type="dxa"/>
            <w:shd w:val="clear" w:color="auto" w:fill="F0F2F0"/>
          </w:tcPr>
          <w:p w14:paraId="48E085E1" w14:textId="77777777" w:rsidR="00E52FC3" w:rsidRPr="00BD1CFF" w:rsidRDefault="00E52FC3" w:rsidP="003A24E3">
            <w:pPr>
              <w:pStyle w:val="TableParagraph"/>
              <w:spacing w:before="135" w:line="192" w:lineRule="exact"/>
              <w:ind w:left="46" w:right="43" w:firstLine="66"/>
              <w:rPr>
                <w:rFonts w:ascii="Open Sans" w:eastAsia="Open Sans" w:hAnsi="Open Sans" w:cs="Open Sans"/>
                <w:sz w:val="18"/>
                <w:szCs w:val="18"/>
              </w:rPr>
            </w:pPr>
            <w:r w:rsidRPr="00BD1CFF">
              <w:rPr>
                <w:rFonts w:ascii="Open Sans" w:hAnsi="Open Sans" w:cs="Open Sans"/>
                <w:color w:val="17355D"/>
                <w:w w:val="105"/>
                <w:sz w:val="18"/>
                <w:szCs w:val="18"/>
              </w:rPr>
              <w:t>Public</w:t>
            </w:r>
            <w:r w:rsidRPr="00BD1CFF">
              <w:rPr>
                <w:rFonts w:ascii="Open Sans" w:hAnsi="Open Sans" w:cs="Open Sans"/>
                <w:color w:val="17355D"/>
                <w:spacing w:val="-19"/>
                <w:w w:val="105"/>
                <w:sz w:val="18"/>
                <w:szCs w:val="18"/>
              </w:rPr>
              <w:t xml:space="preserve"> </w:t>
            </w:r>
            <w:r w:rsidRPr="00BD1CFF">
              <w:rPr>
                <w:rFonts w:ascii="Open Sans" w:hAnsi="Open Sans" w:cs="Open Sans"/>
                <w:color w:val="17355D"/>
                <w:w w:val="105"/>
                <w:sz w:val="18"/>
                <w:szCs w:val="18"/>
              </w:rPr>
              <w:t>Own</w:t>
            </w:r>
            <w:r w:rsidRPr="00BD1CFF">
              <w:rPr>
                <w:rFonts w:ascii="Open Sans" w:hAnsi="Open Sans" w:cs="Open Sans"/>
                <w:color w:val="17355D"/>
                <w:w w:val="103"/>
                <w:sz w:val="18"/>
                <w:szCs w:val="18"/>
              </w:rPr>
              <w:t xml:space="preserve"> </w:t>
            </w:r>
            <w:r w:rsidRPr="00BD1CFF">
              <w:rPr>
                <w:rFonts w:ascii="Open Sans" w:hAnsi="Open Sans" w:cs="Open Sans"/>
                <w:color w:val="17355D"/>
                <w:sz w:val="18"/>
                <w:szCs w:val="18"/>
              </w:rPr>
              <w:t>Contribution</w:t>
            </w:r>
          </w:p>
        </w:tc>
        <w:tc>
          <w:tcPr>
            <w:tcW w:w="1167" w:type="dxa"/>
            <w:shd w:val="clear" w:color="auto" w:fill="F0F2F0"/>
          </w:tcPr>
          <w:p w14:paraId="687CDD68" w14:textId="77777777" w:rsidR="00E52FC3" w:rsidRPr="00BD1CFF" w:rsidRDefault="00E52FC3" w:rsidP="003A24E3">
            <w:pPr>
              <w:pStyle w:val="TableParagraph"/>
              <w:spacing w:before="135" w:line="192" w:lineRule="exact"/>
              <w:ind w:left="46" w:right="43" w:firstLine="46"/>
              <w:rPr>
                <w:rFonts w:ascii="Open Sans" w:eastAsia="Open Sans" w:hAnsi="Open Sans" w:cs="Open Sans"/>
                <w:sz w:val="18"/>
                <w:szCs w:val="18"/>
              </w:rPr>
            </w:pPr>
            <w:r w:rsidRPr="00BD1CFF">
              <w:rPr>
                <w:rFonts w:ascii="Open Sans" w:hAnsi="Open Sans" w:cs="Open Sans"/>
                <w:color w:val="17355D"/>
                <w:w w:val="105"/>
                <w:sz w:val="18"/>
                <w:szCs w:val="18"/>
              </w:rPr>
              <w:t>Total</w:t>
            </w:r>
            <w:r w:rsidRPr="00BD1CFF">
              <w:rPr>
                <w:rFonts w:ascii="Open Sans" w:hAnsi="Open Sans" w:cs="Open Sans"/>
                <w:color w:val="17355D"/>
                <w:spacing w:val="-19"/>
                <w:w w:val="105"/>
                <w:sz w:val="18"/>
                <w:szCs w:val="18"/>
              </w:rPr>
              <w:t xml:space="preserve"> </w:t>
            </w:r>
            <w:r w:rsidRPr="00BD1CFF">
              <w:rPr>
                <w:rFonts w:ascii="Open Sans" w:hAnsi="Open Sans" w:cs="Open Sans"/>
                <w:color w:val="17355D"/>
                <w:w w:val="105"/>
                <w:sz w:val="18"/>
                <w:szCs w:val="18"/>
              </w:rPr>
              <w:t>Public</w:t>
            </w:r>
            <w:r w:rsidRPr="00BD1CFF">
              <w:rPr>
                <w:rFonts w:ascii="Open Sans" w:hAnsi="Open Sans" w:cs="Open Sans"/>
                <w:color w:val="17355D"/>
                <w:w w:val="103"/>
                <w:sz w:val="18"/>
                <w:szCs w:val="18"/>
              </w:rPr>
              <w:t xml:space="preserve"> </w:t>
            </w:r>
            <w:r w:rsidRPr="00BD1CFF">
              <w:rPr>
                <w:rFonts w:ascii="Open Sans" w:hAnsi="Open Sans" w:cs="Open Sans"/>
                <w:color w:val="17355D"/>
                <w:sz w:val="18"/>
                <w:szCs w:val="18"/>
              </w:rPr>
              <w:t>Contribution</w:t>
            </w:r>
          </w:p>
        </w:tc>
        <w:tc>
          <w:tcPr>
            <w:tcW w:w="1167" w:type="dxa"/>
            <w:vMerge/>
            <w:shd w:val="clear" w:color="auto" w:fill="F0F2F0"/>
          </w:tcPr>
          <w:p w14:paraId="1946C25D" w14:textId="77777777" w:rsidR="00E52FC3" w:rsidRPr="00BD1CFF" w:rsidRDefault="00E52FC3" w:rsidP="003A24E3">
            <w:pPr>
              <w:rPr>
                <w:rFonts w:ascii="Open Sans" w:hAnsi="Open Sans" w:cs="Open Sans"/>
                <w:sz w:val="18"/>
                <w:szCs w:val="18"/>
              </w:rPr>
            </w:pPr>
          </w:p>
        </w:tc>
        <w:tc>
          <w:tcPr>
            <w:tcW w:w="1167" w:type="dxa"/>
            <w:vMerge/>
            <w:shd w:val="clear" w:color="auto" w:fill="F0F2F0"/>
          </w:tcPr>
          <w:p w14:paraId="4A9B2C9F" w14:textId="77777777" w:rsidR="00E52FC3" w:rsidRPr="00BD1CFF" w:rsidRDefault="00E52FC3" w:rsidP="003A24E3">
            <w:pPr>
              <w:rPr>
                <w:rFonts w:ascii="Open Sans" w:hAnsi="Open Sans" w:cs="Open Sans"/>
                <w:sz w:val="18"/>
                <w:szCs w:val="18"/>
              </w:rPr>
            </w:pPr>
          </w:p>
        </w:tc>
        <w:tc>
          <w:tcPr>
            <w:tcW w:w="1167" w:type="dxa"/>
            <w:vMerge/>
            <w:shd w:val="clear" w:color="auto" w:fill="F0F2F0"/>
          </w:tcPr>
          <w:p w14:paraId="3E0BAA80" w14:textId="77777777" w:rsidR="00E52FC3" w:rsidRPr="00BD1CFF" w:rsidRDefault="00E52FC3" w:rsidP="003A24E3">
            <w:pPr>
              <w:rPr>
                <w:rFonts w:ascii="Open Sans" w:hAnsi="Open Sans" w:cs="Open Sans"/>
                <w:sz w:val="18"/>
                <w:szCs w:val="18"/>
              </w:rPr>
            </w:pPr>
          </w:p>
        </w:tc>
      </w:tr>
      <w:tr w:rsidR="00E52FC3" w:rsidRPr="00BD1CFF" w14:paraId="5DB00C6C" w14:textId="77777777" w:rsidTr="00E52FC3">
        <w:trPr>
          <w:trHeight w:hRule="exact" w:val="274"/>
        </w:trPr>
        <w:tc>
          <w:tcPr>
            <w:tcW w:w="1166" w:type="dxa"/>
          </w:tcPr>
          <w:p w14:paraId="60665F79" w14:textId="2092A960" w:rsidR="00E52FC3" w:rsidRPr="00BD1CFF" w:rsidRDefault="00E52FC3" w:rsidP="003A24E3">
            <w:pPr>
              <w:pStyle w:val="TableParagraph"/>
              <w:spacing w:before="22"/>
              <w:ind w:left="31"/>
              <w:rPr>
                <w:rFonts w:ascii="Open Sans" w:eastAsia="Open Sans" w:hAnsi="Open Sans" w:cs="Open Sans"/>
                <w:color w:val="323E4F" w:themeColor="text2" w:themeShade="BF"/>
                <w:sz w:val="18"/>
                <w:szCs w:val="18"/>
              </w:rPr>
            </w:pPr>
            <w:r w:rsidRPr="00BD1CFF">
              <w:rPr>
                <w:rFonts w:ascii="Open Sans" w:eastAsia="Open Sans" w:hAnsi="Open Sans" w:cs="Open Sans"/>
                <w:color w:val="323E4F" w:themeColor="text2" w:themeShade="BF"/>
                <w:sz w:val="18"/>
                <w:szCs w:val="18"/>
              </w:rPr>
              <w:t>LP</w:t>
            </w:r>
          </w:p>
        </w:tc>
        <w:tc>
          <w:tcPr>
            <w:tcW w:w="1167" w:type="dxa"/>
          </w:tcPr>
          <w:p w14:paraId="52699E0A" w14:textId="77777777" w:rsidR="00E52FC3" w:rsidRPr="00BD1CFF" w:rsidRDefault="00E52FC3" w:rsidP="003A24E3">
            <w:pPr>
              <w:pStyle w:val="TableParagraph"/>
              <w:spacing w:before="22"/>
              <w:ind w:left="32"/>
              <w:rPr>
                <w:rFonts w:ascii="Open Sans" w:eastAsia="Open Sans" w:hAnsi="Open Sans" w:cs="Open Sans"/>
                <w:sz w:val="18"/>
                <w:szCs w:val="18"/>
              </w:rPr>
            </w:pPr>
          </w:p>
        </w:tc>
        <w:tc>
          <w:tcPr>
            <w:tcW w:w="1120" w:type="dxa"/>
          </w:tcPr>
          <w:p w14:paraId="38E0D3DA" w14:textId="77777777" w:rsidR="00E52FC3" w:rsidRPr="00BD1CFF" w:rsidRDefault="00E52FC3" w:rsidP="003A24E3">
            <w:pPr>
              <w:pStyle w:val="TableParagraph"/>
              <w:spacing w:before="22"/>
              <w:ind w:left="31"/>
              <w:rPr>
                <w:rFonts w:ascii="Open Sans" w:eastAsia="Open Sans" w:hAnsi="Open Sans" w:cs="Open Sans"/>
                <w:sz w:val="18"/>
                <w:szCs w:val="18"/>
              </w:rPr>
            </w:pPr>
          </w:p>
        </w:tc>
        <w:tc>
          <w:tcPr>
            <w:tcW w:w="2856" w:type="dxa"/>
          </w:tcPr>
          <w:p w14:paraId="05F7B81F" w14:textId="77777777" w:rsidR="00E52FC3" w:rsidRPr="00BD1CFF" w:rsidRDefault="00E52FC3" w:rsidP="003A24E3">
            <w:pPr>
              <w:pStyle w:val="TableParagraph"/>
              <w:spacing w:before="22"/>
              <w:ind w:left="424"/>
              <w:rPr>
                <w:rFonts w:ascii="Open Sans" w:eastAsia="Open Sans" w:hAnsi="Open Sans" w:cs="Open Sans"/>
                <w:sz w:val="18"/>
                <w:szCs w:val="18"/>
              </w:rPr>
            </w:pPr>
          </w:p>
        </w:tc>
        <w:tc>
          <w:tcPr>
            <w:tcW w:w="1859" w:type="dxa"/>
          </w:tcPr>
          <w:p w14:paraId="0B5F23DA"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tcPr>
          <w:p w14:paraId="5BEF2A93"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tcPr>
          <w:p w14:paraId="01413514"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tcPr>
          <w:p w14:paraId="3D9DF46B"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tcPr>
          <w:p w14:paraId="6FB67088"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tcPr>
          <w:p w14:paraId="4507F789" w14:textId="77777777" w:rsidR="00E52FC3" w:rsidRPr="00BD1CFF" w:rsidRDefault="00E52FC3" w:rsidP="003A24E3">
            <w:pPr>
              <w:pStyle w:val="TableParagraph"/>
              <w:spacing w:before="22"/>
              <w:ind w:left="374"/>
              <w:rPr>
                <w:rFonts w:ascii="Open Sans" w:eastAsia="Open Sans" w:hAnsi="Open Sans" w:cs="Open Sans"/>
                <w:sz w:val="18"/>
                <w:szCs w:val="18"/>
              </w:rPr>
            </w:pPr>
          </w:p>
        </w:tc>
      </w:tr>
      <w:tr w:rsidR="00E52FC3" w:rsidRPr="00BD1CFF" w14:paraId="65FB6073" w14:textId="77777777" w:rsidTr="00E52FC3">
        <w:trPr>
          <w:trHeight w:hRule="exact" w:val="274"/>
        </w:trPr>
        <w:tc>
          <w:tcPr>
            <w:tcW w:w="1166" w:type="dxa"/>
          </w:tcPr>
          <w:p w14:paraId="653CE5C6" w14:textId="77B008CC" w:rsidR="00E52FC3" w:rsidRPr="00BD1CFF" w:rsidRDefault="00E52FC3" w:rsidP="003A24E3">
            <w:pPr>
              <w:pStyle w:val="TableParagraph"/>
              <w:spacing w:before="22"/>
              <w:ind w:left="31"/>
              <w:rPr>
                <w:rFonts w:ascii="Open Sans" w:eastAsia="Open Sans" w:hAnsi="Open Sans" w:cs="Open Sans"/>
                <w:color w:val="323E4F" w:themeColor="text2" w:themeShade="BF"/>
                <w:sz w:val="18"/>
                <w:szCs w:val="18"/>
              </w:rPr>
            </w:pPr>
            <w:r w:rsidRPr="00BD1CFF">
              <w:rPr>
                <w:rFonts w:ascii="Open Sans" w:eastAsia="Open Sans" w:hAnsi="Open Sans" w:cs="Open Sans"/>
                <w:color w:val="323E4F" w:themeColor="text2" w:themeShade="BF"/>
                <w:sz w:val="18"/>
                <w:szCs w:val="18"/>
              </w:rPr>
              <w:t>PP1</w:t>
            </w:r>
          </w:p>
        </w:tc>
        <w:tc>
          <w:tcPr>
            <w:tcW w:w="1167" w:type="dxa"/>
          </w:tcPr>
          <w:p w14:paraId="6C47BDA9" w14:textId="77777777" w:rsidR="00E52FC3" w:rsidRPr="00BD1CFF" w:rsidRDefault="00E52FC3" w:rsidP="003A24E3">
            <w:pPr>
              <w:pStyle w:val="TableParagraph"/>
              <w:spacing w:before="22"/>
              <w:ind w:left="32"/>
              <w:rPr>
                <w:rFonts w:ascii="Open Sans" w:eastAsia="Open Sans" w:hAnsi="Open Sans" w:cs="Open Sans"/>
                <w:sz w:val="18"/>
                <w:szCs w:val="18"/>
              </w:rPr>
            </w:pPr>
          </w:p>
        </w:tc>
        <w:tc>
          <w:tcPr>
            <w:tcW w:w="1120" w:type="dxa"/>
          </w:tcPr>
          <w:p w14:paraId="1743E958" w14:textId="77777777" w:rsidR="00E52FC3" w:rsidRPr="00BD1CFF" w:rsidRDefault="00E52FC3" w:rsidP="003A24E3">
            <w:pPr>
              <w:pStyle w:val="TableParagraph"/>
              <w:spacing w:before="22"/>
              <w:ind w:left="31"/>
              <w:rPr>
                <w:rFonts w:ascii="Open Sans" w:eastAsia="Open Sans" w:hAnsi="Open Sans" w:cs="Open Sans"/>
                <w:sz w:val="18"/>
                <w:szCs w:val="18"/>
              </w:rPr>
            </w:pPr>
          </w:p>
        </w:tc>
        <w:tc>
          <w:tcPr>
            <w:tcW w:w="2856" w:type="dxa"/>
          </w:tcPr>
          <w:p w14:paraId="235B8CA4" w14:textId="77777777" w:rsidR="00E52FC3" w:rsidRPr="00BD1CFF" w:rsidRDefault="00E52FC3" w:rsidP="003A24E3">
            <w:pPr>
              <w:pStyle w:val="TableParagraph"/>
              <w:spacing w:before="22"/>
              <w:ind w:left="424"/>
              <w:rPr>
                <w:rFonts w:ascii="Open Sans" w:eastAsia="Open Sans" w:hAnsi="Open Sans" w:cs="Open Sans"/>
                <w:sz w:val="18"/>
                <w:szCs w:val="18"/>
              </w:rPr>
            </w:pPr>
          </w:p>
        </w:tc>
        <w:tc>
          <w:tcPr>
            <w:tcW w:w="1859" w:type="dxa"/>
          </w:tcPr>
          <w:p w14:paraId="0A2F47D9"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tcPr>
          <w:p w14:paraId="52E40242"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tcPr>
          <w:p w14:paraId="1037812F"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tcPr>
          <w:p w14:paraId="3C63AE6F"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tcPr>
          <w:p w14:paraId="5727A14E"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tcPr>
          <w:p w14:paraId="26640408" w14:textId="77777777" w:rsidR="00E52FC3" w:rsidRPr="00BD1CFF" w:rsidRDefault="00E52FC3" w:rsidP="003A24E3">
            <w:pPr>
              <w:pStyle w:val="TableParagraph"/>
              <w:spacing w:before="22"/>
              <w:ind w:left="374"/>
              <w:rPr>
                <w:rFonts w:ascii="Open Sans" w:eastAsia="Open Sans" w:hAnsi="Open Sans" w:cs="Open Sans"/>
                <w:sz w:val="18"/>
                <w:szCs w:val="18"/>
              </w:rPr>
            </w:pPr>
          </w:p>
        </w:tc>
      </w:tr>
      <w:tr w:rsidR="00E52FC3" w:rsidRPr="00BD1CFF" w14:paraId="4BCA2D5E" w14:textId="77777777" w:rsidTr="00E52FC3">
        <w:trPr>
          <w:trHeight w:hRule="exact" w:val="274"/>
        </w:trPr>
        <w:tc>
          <w:tcPr>
            <w:tcW w:w="3453" w:type="dxa"/>
            <w:gridSpan w:val="3"/>
            <w:shd w:val="clear" w:color="auto" w:fill="D9E2F3" w:themeFill="accent1" w:themeFillTint="33"/>
          </w:tcPr>
          <w:p w14:paraId="45D97A47" w14:textId="77777777" w:rsidR="00E52FC3" w:rsidRPr="00BD1CFF" w:rsidRDefault="00E52FC3" w:rsidP="003A24E3">
            <w:pPr>
              <w:pStyle w:val="TableParagraph"/>
              <w:spacing w:before="22"/>
              <w:ind w:left="31"/>
              <w:rPr>
                <w:rFonts w:ascii="Open Sans" w:eastAsia="Open Sans" w:hAnsi="Open Sans" w:cs="Open Sans"/>
                <w:sz w:val="18"/>
                <w:szCs w:val="18"/>
              </w:rPr>
            </w:pPr>
          </w:p>
        </w:tc>
        <w:tc>
          <w:tcPr>
            <w:tcW w:w="2856" w:type="dxa"/>
            <w:shd w:val="clear" w:color="auto" w:fill="D9E2F3" w:themeFill="accent1" w:themeFillTint="33"/>
          </w:tcPr>
          <w:p w14:paraId="6268B65A" w14:textId="77777777" w:rsidR="00E52FC3" w:rsidRPr="00BD1CFF" w:rsidRDefault="00E52FC3" w:rsidP="003A24E3">
            <w:pPr>
              <w:pStyle w:val="TableParagraph"/>
              <w:spacing w:before="22"/>
              <w:ind w:left="424"/>
              <w:rPr>
                <w:rFonts w:ascii="Open Sans" w:eastAsia="Open Sans" w:hAnsi="Open Sans" w:cs="Open Sans"/>
                <w:sz w:val="18"/>
                <w:szCs w:val="18"/>
              </w:rPr>
            </w:pPr>
          </w:p>
        </w:tc>
        <w:tc>
          <w:tcPr>
            <w:tcW w:w="1859" w:type="dxa"/>
            <w:shd w:val="clear" w:color="auto" w:fill="D9E2F3" w:themeFill="accent1" w:themeFillTint="33"/>
          </w:tcPr>
          <w:p w14:paraId="66288DA2"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3CCE721E"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shd w:val="clear" w:color="auto" w:fill="D9E2F3" w:themeFill="accent1" w:themeFillTint="33"/>
          </w:tcPr>
          <w:p w14:paraId="56FCC2D0"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shd w:val="clear" w:color="auto" w:fill="D9E2F3" w:themeFill="accent1" w:themeFillTint="33"/>
          </w:tcPr>
          <w:p w14:paraId="39CA7E34"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28586629"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shd w:val="clear" w:color="auto" w:fill="D9E2F3" w:themeFill="accent1" w:themeFillTint="33"/>
          </w:tcPr>
          <w:p w14:paraId="6254017E" w14:textId="77777777" w:rsidR="00E52FC3" w:rsidRPr="00BD1CFF" w:rsidRDefault="00E52FC3" w:rsidP="003A24E3">
            <w:pPr>
              <w:pStyle w:val="TableParagraph"/>
              <w:spacing w:before="22"/>
              <w:ind w:left="374"/>
              <w:rPr>
                <w:rFonts w:ascii="Open Sans" w:eastAsia="Open Sans" w:hAnsi="Open Sans" w:cs="Open Sans"/>
                <w:sz w:val="18"/>
                <w:szCs w:val="18"/>
              </w:rPr>
            </w:pPr>
          </w:p>
        </w:tc>
      </w:tr>
      <w:tr w:rsidR="00E52FC3" w:rsidRPr="00BD1CFF" w14:paraId="78E27612" w14:textId="77777777" w:rsidTr="00E52FC3">
        <w:trPr>
          <w:trHeight w:hRule="exact" w:val="274"/>
        </w:trPr>
        <w:tc>
          <w:tcPr>
            <w:tcW w:w="3453" w:type="dxa"/>
            <w:gridSpan w:val="3"/>
            <w:shd w:val="clear" w:color="auto" w:fill="D9E2F3" w:themeFill="accent1" w:themeFillTint="33"/>
          </w:tcPr>
          <w:p w14:paraId="263B4CE3" w14:textId="77777777" w:rsidR="00E52FC3" w:rsidRPr="00BD1CFF" w:rsidRDefault="00E52FC3" w:rsidP="003A24E3">
            <w:pPr>
              <w:pStyle w:val="TableParagraph"/>
              <w:spacing w:before="22"/>
              <w:ind w:left="31"/>
              <w:rPr>
                <w:rFonts w:ascii="Open Sans" w:eastAsia="Open Sans" w:hAnsi="Open Sans" w:cs="Open Sans"/>
                <w:sz w:val="18"/>
                <w:szCs w:val="18"/>
              </w:rPr>
            </w:pPr>
          </w:p>
        </w:tc>
        <w:tc>
          <w:tcPr>
            <w:tcW w:w="2856" w:type="dxa"/>
            <w:shd w:val="clear" w:color="auto" w:fill="D9E2F3" w:themeFill="accent1" w:themeFillTint="33"/>
          </w:tcPr>
          <w:p w14:paraId="16629B17" w14:textId="77777777" w:rsidR="00E52FC3" w:rsidRPr="00BD1CFF" w:rsidRDefault="00E52FC3" w:rsidP="003A24E3">
            <w:pPr>
              <w:pStyle w:val="TableParagraph"/>
              <w:spacing w:before="22"/>
              <w:ind w:left="612"/>
              <w:rPr>
                <w:rFonts w:ascii="Open Sans" w:eastAsia="Open Sans" w:hAnsi="Open Sans" w:cs="Open Sans"/>
                <w:sz w:val="18"/>
                <w:szCs w:val="18"/>
              </w:rPr>
            </w:pPr>
          </w:p>
        </w:tc>
        <w:tc>
          <w:tcPr>
            <w:tcW w:w="1859" w:type="dxa"/>
            <w:shd w:val="clear" w:color="auto" w:fill="D9E2F3" w:themeFill="accent1" w:themeFillTint="33"/>
          </w:tcPr>
          <w:p w14:paraId="5FE46F6F"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5993EA5C"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1A92C0FD"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0B025D2A"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74BCD106"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0AABB8F0"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r>
      <w:tr w:rsidR="00E52FC3" w:rsidRPr="00BD1CFF" w14:paraId="60D445D9" w14:textId="77777777" w:rsidTr="00E52FC3">
        <w:trPr>
          <w:trHeight w:hRule="exact" w:val="274"/>
        </w:trPr>
        <w:tc>
          <w:tcPr>
            <w:tcW w:w="3453" w:type="dxa"/>
            <w:gridSpan w:val="3"/>
            <w:shd w:val="clear" w:color="auto" w:fill="B4C6E7" w:themeFill="accent1" w:themeFillTint="66"/>
          </w:tcPr>
          <w:p w14:paraId="22D89B29" w14:textId="77777777" w:rsidR="00E52FC3" w:rsidRPr="00BD1CFF" w:rsidRDefault="00E52FC3" w:rsidP="003A24E3">
            <w:pPr>
              <w:pStyle w:val="TableParagraph"/>
              <w:spacing w:before="22"/>
              <w:ind w:left="31"/>
              <w:rPr>
                <w:rFonts w:ascii="Open Sans" w:eastAsia="Open Sans" w:hAnsi="Open Sans" w:cs="Open Sans"/>
                <w:sz w:val="18"/>
                <w:szCs w:val="18"/>
              </w:rPr>
            </w:pPr>
          </w:p>
        </w:tc>
        <w:tc>
          <w:tcPr>
            <w:tcW w:w="2856" w:type="dxa"/>
            <w:shd w:val="clear" w:color="auto" w:fill="B4C6E7" w:themeFill="accent1" w:themeFillTint="66"/>
          </w:tcPr>
          <w:p w14:paraId="1112DF6E" w14:textId="77777777" w:rsidR="00E52FC3" w:rsidRPr="00BD1CFF" w:rsidRDefault="00E52FC3" w:rsidP="003A24E3">
            <w:pPr>
              <w:pStyle w:val="TableParagraph"/>
              <w:spacing w:before="22"/>
              <w:ind w:left="427"/>
              <w:rPr>
                <w:rFonts w:ascii="Open Sans" w:eastAsia="Open Sans" w:hAnsi="Open Sans" w:cs="Open Sans"/>
                <w:sz w:val="18"/>
                <w:szCs w:val="18"/>
              </w:rPr>
            </w:pPr>
          </w:p>
        </w:tc>
        <w:tc>
          <w:tcPr>
            <w:tcW w:w="1859" w:type="dxa"/>
            <w:shd w:val="clear" w:color="auto" w:fill="B4C6E7" w:themeFill="accent1" w:themeFillTint="66"/>
          </w:tcPr>
          <w:p w14:paraId="1C123C41"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shd w:val="clear" w:color="auto" w:fill="B4C6E7" w:themeFill="accent1" w:themeFillTint="66"/>
          </w:tcPr>
          <w:p w14:paraId="029E536C"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shd w:val="clear" w:color="auto" w:fill="B4C6E7" w:themeFill="accent1" w:themeFillTint="66"/>
          </w:tcPr>
          <w:p w14:paraId="0EF3067E"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shd w:val="clear" w:color="auto" w:fill="B4C6E7" w:themeFill="accent1" w:themeFillTint="66"/>
          </w:tcPr>
          <w:p w14:paraId="1C4CC25B"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shd w:val="clear" w:color="auto" w:fill="B4C6E7" w:themeFill="accent1" w:themeFillTint="66"/>
          </w:tcPr>
          <w:p w14:paraId="47C8D87A"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shd w:val="clear" w:color="auto" w:fill="B4C6E7" w:themeFill="accent1" w:themeFillTint="66"/>
          </w:tcPr>
          <w:p w14:paraId="7F259BBB" w14:textId="77777777" w:rsidR="00E52FC3" w:rsidRPr="00BD1CFF" w:rsidRDefault="00E52FC3" w:rsidP="003A24E3">
            <w:pPr>
              <w:pStyle w:val="TableParagraph"/>
              <w:spacing w:before="22"/>
              <w:ind w:left="374"/>
              <w:rPr>
                <w:rFonts w:ascii="Open Sans" w:eastAsia="Open Sans" w:hAnsi="Open Sans" w:cs="Open Sans"/>
                <w:sz w:val="18"/>
                <w:szCs w:val="18"/>
              </w:rPr>
            </w:pPr>
          </w:p>
        </w:tc>
      </w:tr>
    </w:tbl>
    <w:p w14:paraId="30220769" w14:textId="2542E5C4" w:rsidR="00B76188" w:rsidRPr="00BD1CFF" w:rsidRDefault="00B76188">
      <w:pPr>
        <w:rPr>
          <w:rFonts w:ascii="Open Sans" w:hAnsi="Open Sans" w:cs="Open Sans"/>
          <w:color w:val="1F3864" w:themeColor="accent1" w:themeShade="80"/>
        </w:rPr>
      </w:pPr>
    </w:p>
    <w:p w14:paraId="3D1943C4" w14:textId="77777777" w:rsidR="00EC39AE" w:rsidRPr="00BD1CFF" w:rsidRDefault="00EC39AE">
      <w:pPr>
        <w:rPr>
          <w:rFonts w:ascii="Open Sans" w:hAnsi="Open Sans" w:cs="Open Sans"/>
          <w:color w:val="1F3864" w:themeColor="accent1" w:themeShade="80"/>
        </w:rPr>
      </w:pPr>
    </w:p>
    <w:p w14:paraId="5792A569" w14:textId="77777777" w:rsidR="00EC39AE" w:rsidRPr="00BD1CFF" w:rsidRDefault="00EC39AE">
      <w:pPr>
        <w:rPr>
          <w:rFonts w:ascii="Open Sans" w:hAnsi="Open Sans" w:cs="Open Sans"/>
          <w:color w:val="1F3864" w:themeColor="accent1" w:themeShade="80"/>
        </w:rPr>
      </w:pPr>
    </w:p>
    <w:p w14:paraId="2FE0A1A9" w14:textId="2F90D8AB" w:rsidR="00EC39AE" w:rsidRPr="00BD1CFF" w:rsidRDefault="00EC39AE" w:rsidP="00EC39AE">
      <w:pPr>
        <w:rPr>
          <w:rFonts w:ascii="Open Sans" w:hAnsi="Open Sans" w:cs="Open Sans"/>
          <w:color w:val="1F3864" w:themeColor="accent1" w:themeShade="80"/>
        </w:rPr>
      </w:pPr>
      <w:r w:rsidRPr="00BD1CFF">
        <w:rPr>
          <w:rFonts w:ascii="Open Sans" w:hAnsi="Open Sans" w:cs="Open Sans"/>
          <w:color w:val="1F3864" w:themeColor="accent1" w:themeShade="80"/>
        </w:rPr>
        <w:t>A.5 Project outputs and result overview</w:t>
      </w:r>
    </w:p>
    <w:p w14:paraId="4CCF7CC7" w14:textId="77777777" w:rsidR="00EC39AE" w:rsidRPr="00BD1CFF" w:rsidRDefault="00EC39AE">
      <w:pPr>
        <w:rPr>
          <w:rFonts w:ascii="Open Sans" w:hAnsi="Open Sans" w:cs="Open Sans"/>
          <w:color w:val="1F3864" w:themeColor="accent1" w:themeShade="80"/>
        </w:rPr>
      </w:pPr>
    </w:p>
    <w:p w14:paraId="7EADB7D4" w14:textId="77777777" w:rsidR="00EC39AE" w:rsidRPr="00BD1CFF" w:rsidRDefault="00EC39AE" w:rsidP="00EC39AE">
      <w:pPr>
        <w:rPr>
          <w:rFonts w:ascii="Open Sans" w:hAnsi="Open Sans" w:cs="Open Sans"/>
          <w:color w:val="1F3864" w:themeColor="accent1" w:themeShade="80"/>
        </w:rPr>
      </w:pPr>
      <w:r w:rsidRPr="00BD1CFF">
        <w:rPr>
          <w:rFonts w:ascii="Open Sans" w:hAnsi="Open Sans" w:cs="Open Sans"/>
          <w:color w:val="1F3864" w:themeColor="accent1" w:themeShade="80"/>
        </w:rPr>
        <w:t>Purpose and logic:</w:t>
      </w:r>
    </w:p>
    <w:p w14:paraId="404C0687" w14:textId="08E34A96" w:rsidR="00EC39AE" w:rsidRPr="00BD1CFF" w:rsidRDefault="00EC39AE" w:rsidP="00755DBD">
      <w:pPr>
        <w:pStyle w:val="ListParagraph"/>
        <w:numPr>
          <w:ilvl w:val="0"/>
          <w:numId w:val="26"/>
        </w:numPr>
        <w:rPr>
          <w:rFonts w:ascii="Open Sans" w:hAnsi="Open Sans" w:cs="Open Sans"/>
          <w:color w:val="1F3864" w:themeColor="accent1" w:themeShade="80"/>
        </w:rPr>
      </w:pPr>
      <w:r w:rsidRPr="00BD1CFF">
        <w:rPr>
          <w:rFonts w:ascii="Open Sans" w:hAnsi="Open Sans" w:cs="Open Sans"/>
          <w:color w:val="1F3864" w:themeColor="accent1" w:themeShade="80"/>
        </w:rPr>
        <w:t>This is an overview table based on data from outputs and results tables in the work plan.</w:t>
      </w:r>
    </w:p>
    <w:p w14:paraId="08446A4C" w14:textId="77777777" w:rsidR="00EC39AE" w:rsidRPr="00BD1CFF" w:rsidRDefault="00EC39AE">
      <w:pPr>
        <w:rPr>
          <w:rFonts w:ascii="Open Sans" w:hAnsi="Open Sans" w:cs="Open Sans"/>
          <w:color w:val="1F3864" w:themeColor="accent1" w:themeShade="80"/>
        </w:rPr>
      </w:pPr>
    </w:p>
    <w:tbl>
      <w:tblPr>
        <w:tblStyle w:val="TableGrid"/>
        <w:tblW w:w="12049" w:type="dxa"/>
        <w:tblInd w:w="108" w:type="dxa"/>
        <w:tblLayout w:type="fixed"/>
        <w:tblLook w:val="04A0" w:firstRow="1" w:lastRow="0" w:firstColumn="1" w:lastColumn="0" w:noHBand="0" w:noVBand="1"/>
      </w:tblPr>
      <w:tblGrid>
        <w:gridCol w:w="1843"/>
        <w:gridCol w:w="1418"/>
        <w:gridCol w:w="1134"/>
        <w:gridCol w:w="1417"/>
        <w:gridCol w:w="1134"/>
        <w:gridCol w:w="1418"/>
        <w:gridCol w:w="1133"/>
        <w:gridCol w:w="1418"/>
        <w:gridCol w:w="1134"/>
      </w:tblGrid>
      <w:tr w:rsidR="00383770" w:rsidRPr="00BD1CFF" w14:paraId="6816DE37" w14:textId="77777777" w:rsidTr="00383770">
        <w:tc>
          <w:tcPr>
            <w:tcW w:w="1843"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1E2C3ECD" w14:textId="77777777"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color w:val="1F3864" w:themeColor="accent1" w:themeShade="80"/>
                <w:sz w:val="18"/>
                <w:szCs w:val="18"/>
                <w:lang w:val="en-GB"/>
              </w:rPr>
              <w:t>Programme output indicator</w:t>
            </w:r>
          </w:p>
        </w:tc>
        <w:tc>
          <w:tcPr>
            <w:tcW w:w="1418"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71FFD0" w14:textId="77777777"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color w:val="1F3864" w:themeColor="accent1" w:themeShade="80"/>
                <w:sz w:val="18"/>
                <w:szCs w:val="18"/>
                <w:lang w:val="en-GB"/>
              </w:rPr>
              <w:t>Measurement unit</w:t>
            </w:r>
          </w:p>
        </w:tc>
        <w:tc>
          <w:tcPr>
            <w:tcW w:w="1134"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0A6F9107" w14:textId="77777777"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color w:val="1F3864" w:themeColor="accent1" w:themeShade="80"/>
                <w:sz w:val="18"/>
                <w:szCs w:val="18"/>
                <w:lang w:val="en-GB"/>
              </w:rPr>
              <w:t>Project's target</w:t>
            </w:r>
          </w:p>
        </w:tc>
        <w:tc>
          <w:tcPr>
            <w:tcW w:w="1417"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751B7170" w14:textId="77777777"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color w:val="1F3864" w:themeColor="accent1" w:themeShade="80"/>
                <w:sz w:val="18"/>
                <w:szCs w:val="18"/>
                <w:lang w:val="en-GB"/>
              </w:rPr>
              <w:t>Project output number</w:t>
            </w:r>
          </w:p>
        </w:tc>
        <w:tc>
          <w:tcPr>
            <w:tcW w:w="1134"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38DBC2DC" w14:textId="77777777"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color w:val="1F3864" w:themeColor="accent1" w:themeShade="80"/>
                <w:sz w:val="18"/>
                <w:szCs w:val="18"/>
                <w:lang w:val="en-GB"/>
              </w:rPr>
              <w:t>Project outputs</w:t>
            </w:r>
          </w:p>
        </w:tc>
        <w:tc>
          <w:tcPr>
            <w:tcW w:w="1418"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61CF3E6C" w14:textId="77777777"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color w:val="1F3864" w:themeColor="accent1" w:themeShade="80"/>
                <w:sz w:val="18"/>
                <w:szCs w:val="18"/>
                <w:lang w:val="en-GB"/>
              </w:rPr>
              <w:t>Target for outputs</w:t>
            </w:r>
          </w:p>
        </w:tc>
        <w:tc>
          <w:tcPr>
            <w:tcW w:w="1133" w:type="dxa"/>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tcPr>
          <w:p w14:paraId="669AA088" w14:textId="77777777"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color w:val="1F3864" w:themeColor="accent1" w:themeShade="80"/>
                <w:sz w:val="18"/>
                <w:szCs w:val="18"/>
                <w:lang w:val="en-GB"/>
              </w:rPr>
              <w:t>Programme result indicator</w:t>
            </w:r>
          </w:p>
        </w:tc>
        <w:tc>
          <w:tcPr>
            <w:tcW w:w="1418"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50D5F71" w14:textId="77777777"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color w:val="1F3864" w:themeColor="accent1" w:themeShade="80"/>
                <w:sz w:val="18"/>
                <w:szCs w:val="18"/>
                <w:lang w:val="en-GB"/>
              </w:rPr>
              <w:t>Measurement unit</w:t>
            </w:r>
          </w:p>
        </w:tc>
        <w:tc>
          <w:tcPr>
            <w:tcW w:w="1134"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7D134A50" w14:textId="77777777"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color w:val="1F3864" w:themeColor="accent1" w:themeShade="80"/>
                <w:sz w:val="18"/>
                <w:szCs w:val="18"/>
                <w:lang w:val="en-GB"/>
              </w:rPr>
              <w:t>Project's target</w:t>
            </w:r>
          </w:p>
        </w:tc>
      </w:tr>
      <w:tr w:rsidR="00383770" w:rsidRPr="00BD1CFF" w14:paraId="6F5F581D" w14:textId="77777777" w:rsidTr="00383770">
        <w:tc>
          <w:tcPr>
            <w:tcW w:w="1843" w:type="dxa"/>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057C743" w14:textId="0C3A6984" w:rsidR="00664056" w:rsidRPr="00BD1CFF" w:rsidRDefault="00664056" w:rsidP="003B698F">
            <w:pPr>
              <w:pStyle w:val="Header"/>
              <w:tabs>
                <w:tab w:val="clear" w:pos="4513"/>
              </w:tabs>
              <w:rPr>
                <w:rFonts w:ascii="Open Sans" w:hAnsi="Open Sans" w:cs="Open Sans"/>
                <w:i/>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8"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28422AA" w14:textId="6FC275B6" w:rsidR="00664056" w:rsidRPr="00BD1CFF" w:rsidRDefault="00664056" w:rsidP="00664056">
            <w:pPr>
              <w:pStyle w:val="Heading2"/>
              <w:outlineLvl w:val="1"/>
              <w:rPr>
                <w:rFonts w:ascii="Open Sans" w:hAnsi="Open Sans" w:cs="Open Sans"/>
                <w:bCs w:val="0"/>
                <w:color w:val="1F3864" w:themeColor="accent1" w:themeShade="80"/>
                <w:lang w:val="en-GB"/>
              </w:rPr>
            </w:pPr>
            <w:r w:rsidRPr="00BD1CFF">
              <w:rPr>
                <w:rFonts w:ascii="Open Sans" w:hAnsi="Open Sans" w:cs="Open Sans"/>
                <w:bCs w:val="0"/>
                <w:color w:val="1F3864" w:themeColor="accent1" w:themeShade="80"/>
                <w:lang w:val="en-GB"/>
              </w:rPr>
              <w:t>Automatic</w:t>
            </w:r>
          </w:p>
        </w:tc>
        <w:tc>
          <w:tcPr>
            <w:tcW w:w="1134" w:type="dxa"/>
            <w:vMerge w:val="restart"/>
            <w:tcBorders>
              <w:top w:val="single" w:sz="4"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3232BEFB" w14:textId="0EA900E7" w:rsidR="00664056" w:rsidRPr="00BD1CFF" w:rsidRDefault="00664056" w:rsidP="003B698F">
            <w:pPr>
              <w:jc w:val="cente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7"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5FD57A40" w14:textId="4B22A8EC" w:rsidR="00664056" w:rsidRPr="00BD1CFF" w:rsidRDefault="00664056" w:rsidP="00664056">
            <w:pPr>
              <w:spacing w:before="60" w:after="60"/>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4"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1BBFC5A4" w14:textId="443BE84D" w:rsidR="00664056" w:rsidRPr="00BD1CFF" w:rsidRDefault="00664056" w:rsidP="00664056">
            <w:pPr>
              <w:spacing w:before="60" w:after="60"/>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8"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70DD6A2" w14:textId="4BAFEEDB" w:rsidR="00664056" w:rsidRPr="00BD1CFF" w:rsidRDefault="00664056" w:rsidP="00664056">
            <w:pPr>
              <w:spacing w:before="60" w:after="60"/>
              <w:jc w:val="cente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3" w:type="dxa"/>
            <w:vMerge w:val="restar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58EFC537" w14:textId="5DECE73E"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8"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6DA9F3" w14:textId="6E239028" w:rsidR="00664056" w:rsidRPr="00BD1CFF" w:rsidRDefault="00664056" w:rsidP="00664056">
            <w:pPr>
              <w:pStyle w:val="Heading2"/>
              <w:outlineLvl w:val="1"/>
              <w:rPr>
                <w:rFonts w:ascii="Open Sans" w:hAnsi="Open Sans" w:cs="Open Sans"/>
                <w:bCs w:val="0"/>
                <w:color w:val="1F3864" w:themeColor="accent1" w:themeShade="80"/>
                <w:lang w:val="en-GB"/>
              </w:rPr>
            </w:pPr>
            <w:r w:rsidRPr="00BD1CFF">
              <w:rPr>
                <w:rFonts w:ascii="Open Sans" w:hAnsi="Open Sans" w:cs="Open Sans"/>
                <w:bCs w:val="0"/>
                <w:color w:val="1F3864" w:themeColor="accent1" w:themeShade="80"/>
                <w:lang w:val="en-GB"/>
              </w:rPr>
              <w:t xml:space="preserve">Automatic </w:t>
            </w:r>
          </w:p>
        </w:tc>
        <w:tc>
          <w:tcPr>
            <w:tcW w:w="1134" w:type="dxa"/>
            <w:vMerge w:val="restart"/>
            <w:tcBorders>
              <w:top w:val="single" w:sz="4"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671D7005" w14:textId="0B915B5A" w:rsidR="00664056" w:rsidRPr="00BD1CFF" w:rsidRDefault="00664056" w:rsidP="003B698F">
            <w:pPr>
              <w:jc w:val="cente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r>
      <w:tr w:rsidR="00383770" w:rsidRPr="00BD1CFF" w14:paraId="201883F2" w14:textId="77777777" w:rsidTr="00383770">
        <w:tc>
          <w:tcPr>
            <w:tcW w:w="1843"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37C45635" w14:textId="77777777" w:rsidR="00664056" w:rsidRPr="00BD1CFF"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22C0AE5" w14:textId="77777777" w:rsidR="00664056" w:rsidRPr="00BD1CFF" w:rsidRDefault="00664056" w:rsidP="00664056">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6EAAAC49" w14:textId="77777777" w:rsidR="00664056" w:rsidRPr="00BD1CFF" w:rsidRDefault="00664056" w:rsidP="003B698F">
            <w:pPr>
              <w:jc w:val="center"/>
              <w:rPr>
                <w:rFonts w:ascii="Open Sans" w:hAnsi="Open Sans" w:cs="Open Sans"/>
                <w:color w:val="1F3864" w:themeColor="accent1" w:themeShade="80"/>
                <w:sz w:val="18"/>
                <w:szCs w:val="18"/>
                <w:lang w:val="en-GB"/>
              </w:rPr>
            </w:pPr>
          </w:p>
        </w:tc>
        <w:tc>
          <w:tcPr>
            <w:tcW w:w="1417" w:type="dxa"/>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24A05619" w14:textId="0BB73383" w:rsidR="00664056" w:rsidRPr="00BD1CFF" w:rsidRDefault="00664056" w:rsidP="00664056">
            <w:pPr>
              <w:spacing w:before="60" w:after="60"/>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613C4F0" w14:textId="494BB028" w:rsidR="00664056" w:rsidRPr="00BD1CFF" w:rsidRDefault="00664056" w:rsidP="00664056">
            <w:pPr>
              <w:spacing w:before="60" w:after="60"/>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8" w:type="dxa"/>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F770C72" w14:textId="376B36FA" w:rsidR="00664056" w:rsidRPr="00BD1CFF" w:rsidRDefault="00664056" w:rsidP="00664056">
            <w:pPr>
              <w:spacing w:before="60" w:after="60"/>
              <w:jc w:val="cente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525426A" w14:textId="77777777" w:rsidR="00664056" w:rsidRPr="00BD1CFF"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719D8D" w14:textId="77777777" w:rsidR="00664056" w:rsidRPr="00BD1CFF" w:rsidRDefault="00664056" w:rsidP="00664056">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7EB5D0CF" w14:textId="77777777" w:rsidR="00664056" w:rsidRPr="00BD1CFF" w:rsidRDefault="00664056" w:rsidP="003B698F">
            <w:pPr>
              <w:jc w:val="center"/>
              <w:rPr>
                <w:rFonts w:ascii="Open Sans" w:hAnsi="Open Sans" w:cs="Open Sans"/>
                <w:color w:val="1F3864" w:themeColor="accent1" w:themeShade="80"/>
                <w:sz w:val="18"/>
                <w:szCs w:val="18"/>
                <w:lang w:val="en-GB"/>
              </w:rPr>
            </w:pPr>
          </w:p>
        </w:tc>
      </w:tr>
      <w:tr w:rsidR="00383770" w:rsidRPr="00BD1CFF" w14:paraId="1A9DEE4B" w14:textId="77777777" w:rsidTr="00383770">
        <w:tc>
          <w:tcPr>
            <w:tcW w:w="1843" w:type="dxa"/>
            <w:vMerge w:val="restart"/>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678AABC2" w14:textId="5A259B44"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8" w:type="dxa"/>
            <w:vMerge w:val="restar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4DEC314E" w14:textId="122ACA8B" w:rsidR="00664056" w:rsidRPr="00BD1CFF" w:rsidRDefault="00664056" w:rsidP="00664056">
            <w:pP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4" w:type="dxa"/>
            <w:vMerge w:val="restart"/>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792C5287" w14:textId="04945F8F" w:rsidR="00664056" w:rsidRPr="00BD1CFF" w:rsidRDefault="00664056" w:rsidP="003B698F">
            <w:pPr>
              <w:jc w:val="cente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7" w:type="dxa"/>
            <w:tcBorders>
              <w:top w:val="single" w:sz="12" w:space="0" w:color="FFFFFF" w:themeColor="background1"/>
              <w:left w:val="single" w:sz="12" w:space="0" w:color="A6A6A6" w:themeColor="background1" w:themeShade="A6"/>
              <w:bottom w:val="single" w:sz="4" w:space="0" w:color="FFFFFF" w:themeColor="background1"/>
              <w:right w:val="single" w:sz="12" w:space="0" w:color="FFFFFF" w:themeColor="background1"/>
            </w:tcBorders>
            <w:shd w:val="clear" w:color="auto" w:fill="D9D9D9" w:themeFill="background1" w:themeFillShade="D9"/>
          </w:tcPr>
          <w:p w14:paraId="3466F30A" w14:textId="0E3FF0E6" w:rsidR="00664056" w:rsidRPr="00BD1CFF" w:rsidRDefault="00664056" w:rsidP="00664056">
            <w:pPr>
              <w:spacing w:before="60" w:after="60"/>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4"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6C8692FB" w14:textId="77B1D4BB" w:rsidR="00664056" w:rsidRPr="00BD1CFF" w:rsidRDefault="00664056" w:rsidP="00664056">
            <w:pPr>
              <w:spacing w:before="60" w:after="60"/>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8" w:type="dxa"/>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01C1AAE9" w14:textId="2728F27C" w:rsidR="00664056" w:rsidRPr="00BD1CFF" w:rsidRDefault="00664056" w:rsidP="00664056">
            <w:pPr>
              <w:spacing w:before="60" w:after="60"/>
              <w:jc w:val="cente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3" w:type="dxa"/>
            <w:vMerge w:val="restart"/>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7DC66C8E" w14:textId="07D0BE5C"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8" w:type="dxa"/>
            <w:vMerge w:val="restar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403F8178" w14:textId="209ED150" w:rsidR="00664056" w:rsidRPr="00BD1CFF" w:rsidRDefault="00664056" w:rsidP="00664056">
            <w:pP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4" w:type="dxa"/>
            <w:vMerge w:val="restart"/>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5F56A8FD" w14:textId="626A3C79" w:rsidR="00664056" w:rsidRPr="00BD1CFF" w:rsidRDefault="00664056" w:rsidP="003B698F">
            <w:pPr>
              <w:jc w:val="cente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r>
      <w:tr w:rsidR="00383770" w:rsidRPr="00BD1CFF" w14:paraId="45AF64CC" w14:textId="77777777" w:rsidTr="00383770">
        <w:tc>
          <w:tcPr>
            <w:tcW w:w="1843"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37CB7ACE" w14:textId="77777777" w:rsidR="00664056" w:rsidRPr="00BD1CFF"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1432F639" w14:textId="77777777" w:rsidR="00664056" w:rsidRPr="00BD1CFF" w:rsidRDefault="00664056" w:rsidP="003B698F">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tcPr>
          <w:p w14:paraId="021CA3D4" w14:textId="77777777" w:rsidR="00664056" w:rsidRPr="00BD1CFF" w:rsidRDefault="00664056" w:rsidP="003B698F">
            <w:pPr>
              <w:rPr>
                <w:rFonts w:ascii="Open Sans" w:hAnsi="Open Sans" w:cs="Open Sans"/>
                <w:color w:val="1F3864" w:themeColor="accent1" w:themeShade="80"/>
                <w:sz w:val="18"/>
                <w:szCs w:val="18"/>
                <w:lang w:val="en-GB"/>
              </w:rPr>
            </w:pPr>
          </w:p>
        </w:tc>
        <w:tc>
          <w:tcPr>
            <w:tcW w:w="1417"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1FC5BB8F" w14:textId="460965E5" w:rsidR="00664056" w:rsidRPr="00BD1CFF" w:rsidRDefault="00664056" w:rsidP="00664056">
            <w:pPr>
              <w:spacing w:before="60" w:after="60"/>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4"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FB9119F" w14:textId="7C3B00D7" w:rsidR="00664056" w:rsidRPr="00BD1CFF" w:rsidRDefault="00664056" w:rsidP="00664056">
            <w:pPr>
              <w:spacing w:before="60" w:after="60"/>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8"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79E60C33" w14:textId="68EB3478" w:rsidR="00664056" w:rsidRPr="00BD1CFF" w:rsidRDefault="00664056" w:rsidP="00664056">
            <w:pPr>
              <w:spacing w:before="60" w:after="60"/>
              <w:jc w:val="cente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096F0215" w14:textId="77777777" w:rsidR="00664056" w:rsidRPr="00BD1CFF"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02AF955B" w14:textId="77777777" w:rsidR="00664056" w:rsidRPr="00BD1CFF" w:rsidRDefault="00664056" w:rsidP="003B698F">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tcPr>
          <w:p w14:paraId="2501809A" w14:textId="77777777" w:rsidR="00664056" w:rsidRPr="00BD1CFF" w:rsidRDefault="00664056" w:rsidP="003B698F">
            <w:pPr>
              <w:rPr>
                <w:rFonts w:ascii="Open Sans" w:hAnsi="Open Sans" w:cs="Open Sans"/>
                <w:color w:val="1F3864" w:themeColor="accent1" w:themeShade="80"/>
                <w:sz w:val="18"/>
                <w:szCs w:val="18"/>
                <w:lang w:val="en-GB"/>
              </w:rPr>
            </w:pPr>
          </w:p>
        </w:tc>
      </w:tr>
      <w:tr w:rsidR="00383770" w:rsidRPr="00BD1CFF" w14:paraId="75A99A7D" w14:textId="77777777" w:rsidTr="00383770">
        <w:tc>
          <w:tcPr>
            <w:tcW w:w="1843"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74BAB036" w14:textId="77777777" w:rsidR="00664056" w:rsidRPr="00BD1CFF"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3906FA1C" w14:textId="77777777" w:rsidR="00664056" w:rsidRPr="00BD1CFF" w:rsidRDefault="00664056" w:rsidP="003B698F">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tcPr>
          <w:p w14:paraId="5BB5CCA0" w14:textId="77777777" w:rsidR="00664056" w:rsidRPr="00BD1CFF" w:rsidRDefault="00664056" w:rsidP="003B698F">
            <w:pPr>
              <w:rPr>
                <w:rFonts w:ascii="Open Sans" w:hAnsi="Open Sans" w:cs="Open Sans"/>
                <w:color w:val="1F3864" w:themeColor="accent1" w:themeShade="80"/>
                <w:sz w:val="18"/>
                <w:szCs w:val="18"/>
                <w:lang w:val="en-GB"/>
              </w:rPr>
            </w:pPr>
          </w:p>
        </w:tc>
        <w:tc>
          <w:tcPr>
            <w:tcW w:w="1417" w:type="dxa"/>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D9D9D9" w:themeFill="background1" w:themeFillShade="D9"/>
          </w:tcPr>
          <w:p w14:paraId="687808C3" w14:textId="7196E0D3" w:rsidR="00664056" w:rsidRPr="00BD1CFF" w:rsidRDefault="00664056" w:rsidP="00664056">
            <w:pPr>
              <w:spacing w:before="60" w:after="60"/>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4"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tcPr>
          <w:p w14:paraId="5FF51D98" w14:textId="7E9C427F" w:rsidR="00664056" w:rsidRPr="00BD1CFF" w:rsidRDefault="00664056" w:rsidP="00664056">
            <w:pPr>
              <w:spacing w:before="60" w:after="60"/>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8" w:type="dxa"/>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D9D9D9" w:themeFill="background1" w:themeFillShade="D9"/>
            <w:vAlign w:val="center"/>
          </w:tcPr>
          <w:p w14:paraId="597D3A9E" w14:textId="2248CCFE" w:rsidR="00664056" w:rsidRPr="00BD1CFF" w:rsidRDefault="00664056" w:rsidP="00664056">
            <w:pPr>
              <w:spacing w:before="60" w:after="60"/>
              <w:jc w:val="cente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343E968B" w14:textId="77777777" w:rsidR="00664056" w:rsidRPr="00BD1CFF"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60220F7C" w14:textId="77777777" w:rsidR="00664056" w:rsidRPr="00BD1CFF" w:rsidRDefault="00664056" w:rsidP="003B698F">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tcPr>
          <w:p w14:paraId="15B902B5" w14:textId="77777777" w:rsidR="00664056" w:rsidRPr="00BD1CFF" w:rsidRDefault="00664056" w:rsidP="003B698F">
            <w:pPr>
              <w:rPr>
                <w:rFonts w:ascii="Open Sans" w:hAnsi="Open Sans" w:cs="Open Sans"/>
                <w:color w:val="1F3864" w:themeColor="accent1" w:themeShade="80"/>
                <w:sz w:val="18"/>
                <w:szCs w:val="18"/>
                <w:lang w:val="en-GB"/>
              </w:rPr>
            </w:pPr>
          </w:p>
        </w:tc>
      </w:tr>
    </w:tbl>
    <w:p w14:paraId="379022B9" w14:textId="77777777" w:rsidR="00383770" w:rsidRPr="00BD1CFF" w:rsidRDefault="00383770" w:rsidP="00BC48F7">
      <w:pPr>
        <w:rPr>
          <w:rFonts w:ascii="Open Sans" w:hAnsi="Open Sans" w:cs="Open Sans"/>
          <w:color w:val="1F3864" w:themeColor="accent1" w:themeShade="80"/>
          <w:sz w:val="40"/>
          <w:szCs w:val="40"/>
        </w:rPr>
        <w:sectPr w:rsidR="00383770" w:rsidRPr="00BD1CFF" w:rsidSect="00373638">
          <w:pgSz w:w="16838" w:h="11906" w:orient="landscape"/>
          <w:pgMar w:top="1418" w:right="1418" w:bottom="1418" w:left="1418" w:header="709" w:footer="709" w:gutter="0"/>
          <w:cols w:space="708"/>
          <w:docGrid w:linePitch="360"/>
        </w:sectPr>
      </w:pPr>
    </w:p>
    <w:p w14:paraId="281BD4DD" w14:textId="6D538131" w:rsidR="00963634" w:rsidRPr="00BD1CFF" w:rsidRDefault="00963634" w:rsidP="00BC48F7">
      <w:pPr>
        <w:rPr>
          <w:rFonts w:ascii="Open Sans" w:hAnsi="Open Sans" w:cs="Open Sans"/>
          <w:b/>
          <w:color w:val="1F3864" w:themeColor="accent1" w:themeShade="80"/>
          <w:sz w:val="24"/>
          <w:szCs w:val="24"/>
        </w:rPr>
      </w:pPr>
      <w:r w:rsidRPr="00BD1CFF">
        <w:rPr>
          <w:rFonts w:ascii="Open Sans" w:hAnsi="Open Sans" w:cs="Open Sans"/>
          <w:b/>
          <w:color w:val="1F3864" w:themeColor="accent1" w:themeShade="80"/>
          <w:sz w:val="24"/>
          <w:szCs w:val="24"/>
        </w:rPr>
        <w:lastRenderedPageBreak/>
        <w:t>PART B – Project partnership</w:t>
      </w:r>
    </w:p>
    <w:p w14:paraId="353285CE" w14:textId="77777777" w:rsidR="0091522A" w:rsidRPr="00BD1CFF" w:rsidRDefault="0091522A" w:rsidP="00963634">
      <w:pPr>
        <w:rPr>
          <w:rFonts w:ascii="Open Sans" w:hAnsi="Open Sans" w:cs="Open Sans"/>
          <w:color w:val="1F3864" w:themeColor="accent1" w:themeShade="80"/>
        </w:rPr>
      </w:pPr>
    </w:p>
    <w:p w14:paraId="6E4405C7" w14:textId="77777777" w:rsidR="0091522A" w:rsidRPr="00BD1CFF" w:rsidRDefault="0091522A" w:rsidP="00963634">
      <w:pPr>
        <w:rPr>
          <w:rFonts w:ascii="Open Sans" w:hAnsi="Open Sans" w:cs="Open Sans"/>
          <w:color w:val="1F3864" w:themeColor="accent1" w:themeShade="80"/>
        </w:rPr>
      </w:pPr>
    </w:p>
    <w:p w14:paraId="4686B4D9" w14:textId="4A106B56" w:rsidR="00963634" w:rsidRPr="00BD1CFF" w:rsidRDefault="00777F27" w:rsidP="00963634">
      <w:pPr>
        <w:rPr>
          <w:rFonts w:ascii="Open Sans" w:hAnsi="Open Sans" w:cs="Open Sans"/>
          <w:color w:val="1F3864" w:themeColor="accent1" w:themeShade="80"/>
        </w:rPr>
      </w:pPr>
      <w:r w:rsidRPr="00BD1CFF">
        <w:rPr>
          <w:rFonts w:ascii="Open Sans" w:hAnsi="Open Sans" w:cs="Open Sans"/>
          <w:color w:val="1F3864" w:themeColor="accent1" w:themeShade="80"/>
        </w:rPr>
        <w:t>B</w:t>
      </w:r>
      <w:r w:rsidR="00963634" w:rsidRPr="00BD1CFF">
        <w:rPr>
          <w:rFonts w:ascii="Open Sans" w:hAnsi="Open Sans" w:cs="Open Sans"/>
          <w:color w:val="1F3864" w:themeColor="accent1" w:themeShade="80"/>
        </w:rPr>
        <w:t xml:space="preserve">.1 </w:t>
      </w:r>
      <w:r w:rsidR="00E52FC3" w:rsidRPr="00BD1CFF">
        <w:rPr>
          <w:rFonts w:ascii="Open Sans" w:hAnsi="Open Sans" w:cs="Open Sans"/>
          <w:color w:val="1F3864" w:themeColor="accent1" w:themeShade="80"/>
        </w:rPr>
        <w:t>Lead Partner</w:t>
      </w:r>
    </w:p>
    <w:p w14:paraId="1BC94E75" w14:textId="77777777" w:rsidR="00A413B9" w:rsidRPr="00BD1CFF" w:rsidRDefault="00A413B9" w:rsidP="00963634">
      <w:pPr>
        <w:rPr>
          <w:rFonts w:ascii="Open Sans" w:hAnsi="Open Sans" w:cs="Open Sans"/>
          <w:color w:val="1F3864" w:themeColor="accent1" w:themeShade="80"/>
          <w:sz w:val="24"/>
          <w:szCs w:val="24"/>
        </w:rPr>
      </w:pPr>
    </w:p>
    <w:p w14:paraId="3BE53F95" w14:textId="6BDECE1D" w:rsidR="00963634" w:rsidRPr="00BD1CFF" w:rsidRDefault="00963634">
      <w:pPr>
        <w:rPr>
          <w:rFonts w:ascii="Open Sans" w:hAnsi="Open Sans" w:cs="Open Sans"/>
          <w:color w:val="1F3864" w:themeColor="accent1" w:themeShade="80"/>
        </w:rPr>
      </w:pPr>
    </w:p>
    <w:p w14:paraId="54A0EEE7" w14:textId="4B8E5A0D" w:rsidR="00301AB8" w:rsidRPr="00BD1CFF" w:rsidRDefault="00301AB8" w:rsidP="00301AB8">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B.1.1 Partner identity</w:t>
      </w:r>
    </w:p>
    <w:p w14:paraId="6CE24F49" w14:textId="77777777" w:rsidR="00301AB8" w:rsidRPr="00BD1CFF" w:rsidRDefault="00301AB8" w:rsidP="00301AB8">
      <w:pPr>
        <w:rPr>
          <w:rFonts w:ascii="Open Sans" w:hAnsi="Open Sans" w:cs="Open Sans"/>
          <w:color w:val="1F3864" w:themeColor="accent1" w:themeShade="80"/>
          <w:sz w:val="20"/>
          <w:szCs w:val="20"/>
        </w:rPr>
      </w:pPr>
    </w:p>
    <w:tbl>
      <w:tblPr>
        <w:tblStyle w:val="TableGrid"/>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383770" w:rsidRPr="00BD1CFF" w14:paraId="06FC9C00" w14:textId="77777777" w:rsidTr="00826BA0">
        <w:tc>
          <w:tcPr>
            <w:tcW w:w="4253" w:type="dxa"/>
          </w:tcPr>
          <w:p w14:paraId="154F26DF" w14:textId="21A72ECD" w:rsidR="00301AB8" w:rsidRPr="00BD1CFF" w:rsidRDefault="00AC378C" w:rsidP="00990C78">
            <w:pPr>
              <w:rPr>
                <w:rFonts w:ascii="Open Sans" w:hAnsi="Open Sans" w:cs="Open Sans"/>
                <w:bCs/>
                <w:i/>
                <w:color w:val="1F3864" w:themeColor="accent1" w:themeShade="80"/>
                <w:sz w:val="20"/>
                <w:szCs w:val="20"/>
                <w:lang w:val="en-GB"/>
              </w:rPr>
            </w:pPr>
            <w:r w:rsidRPr="00BD1CFF">
              <w:rPr>
                <w:rFonts w:ascii="Open Sans" w:hAnsi="Open Sans" w:cs="Open Sans"/>
                <w:color w:val="1F3864" w:themeColor="accent1" w:themeShade="80"/>
                <w:sz w:val="20"/>
                <w:szCs w:val="20"/>
                <w:lang w:val="en-GB"/>
              </w:rPr>
              <w:t>Partner role in the project</w:t>
            </w:r>
          </w:p>
        </w:tc>
        <w:tc>
          <w:tcPr>
            <w:tcW w:w="284" w:type="dxa"/>
          </w:tcPr>
          <w:p w14:paraId="1892F615" w14:textId="77777777" w:rsidR="00301AB8" w:rsidRPr="00BD1CFF" w:rsidRDefault="00301AB8"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2497CDBA" w14:textId="0B32153E" w:rsidR="00301AB8" w:rsidRPr="00BD1CFF" w:rsidRDefault="00A413B9" w:rsidP="00990C78">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Drop-down list</w:t>
            </w:r>
            <w:r w:rsidR="0086121D" w:rsidRPr="00BD1CFF">
              <w:rPr>
                <w:rFonts w:ascii="Open Sans" w:hAnsi="Open Sans" w:cs="Open Sans"/>
                <w:bCs/>
                <w:i/>
                <w:color w:val="1F3864" w:themeColor="accent1" w:themeShade="80"/>
                <w:sz w:val="20"/>
                <w:szCs w:val="20"/>
                <w:lang w:val="en-GB"/>
              </w:rPr>
              <w:t>: l</w:t>
            </w:r>
            <w:r w:rsidR="00AC378C" w:rsidRPr="00BD1CFF">
              <w:rPr>
                <w:rFonts w:ascii="Open Sans" w:hAnsi="Open Sans" w:cs="Open Sans"/>
                <w:bCs/>
                <w:i/>
                <w:color w:val="1F3864" w:themeColor="accent1" w:themeShade="80"/>
                <w:sz w:val="20"/>
                <w:szCs w:val="20"/>
                <w:lang w:val="en-GB"/>
              </w:rPr>
              <w:t xml:space="preserve">ead partner, </w:t>
            </w:r>
            <w:r w:rsidR="0086121D" w:rsidRPr="00BD1CFF">
              <w:rPr>
                <w:rFonts w:ascii="Open Sans" w:hAnsi="Open Sans" w:cs="Open Sans"/>
                <w:bCs/>
                <w:i/>
                <w:color w:val="1F3864" w:themeColor="accent1" w:themeShade="80"/>
                <w:sz w:val="20"/>
                <w:szCs w:val="20"/>
                <w:lang w:val="en-GB"/>
              </w:rPr>
              <w:t>p</w:t>
            </w:r>
            <w:r w:rsidR="00AC378C" w:rsidRPr="00BD1CFF">
              <w:rPr>
                <w:rFonts w:ascii="Open Sans" w:hAnsi="Open Sans" w:cs="Open Sans"/>
                <w:bCs/>
                <w:i/>
                <w:color w:val="1F3864" w:themeColor="accent1" w:themeShade="80"/>
                <w:sz w:val="20"/>
                <w:szCs w:val="20"/>
                <w:lang w:val="en-GB"/>
              </w:rPr>
              <w:t xml:space="preserve">roject partner </w:t>
            </w:r>
          </w:p>
          <w:p w14:paraId="1F407607" w14:textId="4527D80A" w:rsidR="00AC378C" w:rsidRPr="00BD1CFF" w:rsidRDefault="00AC378C" w:rsidP="00990C78">
            <w:pPr>
              <w:rPr>
                <w:rFonts w:ascii="Open Sans" w:hAnsi="Open Sans" w:cs="Open Sans"/>
                <w:bCs/>
                <w:i/>
                <w:color w:val="1F3864" w:themeColor="accent1" w:themeShade="80"/>
                <w:sz w:val="20"/>
                <w:szCs w:val="20"/>
                <w:lang w:val="en-GB"/>
              </w:rPr>
            </w:pPr>
          </w:p>
        </w:tc>
      </w:tr>
      <w:tr w:rsidR="00383770" w:rsidRPr="00BD1CFF" w14:paraId="2837E5BE" w14:textId="77777777" w:rsidTr="00826BA0">
        <w:tc>
          <w:tcPr>
            <w:tcW w:w="4253" w:type="dxa"/>
          </w:tcPr>
          <w:p w14:paraId="20BBB783" w14:textId="5CA24D7F" w:rsidR="00AC378C" w:rsidRPr="00BD1CFF" w:rsidRDefault="00AC378C"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Partner ID</w:t>
            </w:r>
          </w:p>
        </w:tc>
        <w:tc>
          <w:tcPr>
            <w:tcW w:w="284" w:type="dxa"/>
          </w:tcPr>
          <w:p w14:paraId="5C7BD7EF" w14:textId="77777777" w:rsidR="00AC378C" w:rsidRPr="00BD1CFF" w:rsidRDefault="00AC378C"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617C045" w14:textId="7D1AA61D" w:rsidR="00AC378C" w:rsidRPr="00BD1CFF" w:rsidRDefault="00AC378C" w:rsidP="00A935A4">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Automatic</w:t>
            </w:r>
            <w:r w:rsidR="00F25328" w:rsidRPr="00BD1CFF">
              <w:rPr>
                <w:rFonts w:ascii="Open Sans" w:hAnsi="Open Sans" w:cs="Open Sans"/>
                <w:bCs/>
                <w:i/>
                <w:color w:val="1F3864" w:themeColor="accent1" w:themeShade="80"/>
                <w:sz w:val="20"/>
                <w:szCs w:val="20"/>
                <w:lang w:val="en-GB"/>
              </w:rPr>
              <w:t>ally generated by the system (</w:t>
            </w:r>
            <w:r w:rsidR="00A935A4" w:rsidRPr="00BD1CFF">
              <w:rPr>
                <w:rFonts w:ascii="Open Sans" w:hAnsi="Open Sans" w:cs="Open Sans"/>
                <w:bCs/>
                <w:i/>
                <w:color w:val="1F3864" w:themeColor="accent1" w:themeShade="80"/>
                <w:sz w:val="20"/>
                <w:szCs w:val="20"/>
                <w:lang w:val="en-GB"/>
              </w:rPr>
              <w:t>Interreg Funds</w:t>
            </w:r>
            <w:r w:rsidR="00F25328" w:rsidRPr="00BD1CFF">
              <w:rPr>
                <w:rFonts w:ascii="Open Sans" w:hAnsi="Open Sans" w:cs="Open Sans"/>
                <w:bCs/>
                <w:i/>
                <w:color w:val="1F3864" w:themeColor="accent1" w:themeShade="80"/>
                <w:sz w:val="20"/>
                <w:szCs w:val="20"/>
                <w:lang w:val="en-GB"/>
              </w:rPr>
              <w:t xml:space="preserve">) </w:t>
            </w:r>
          </w:p>
        </w:tc>
      </w:tr>
      <w:tr w:rsidR="00383770" w:rsidRPr="00BD1CFF" w14:paraId="62E2DD28" w14:textId="77777777" w:rsidTr="00826BA0">
        <w:tc>
          <w:tcPr>
            <w:tcW w:w="4253" w:type="dxa"/>
          </w:tcPr>
          <w:p w14:paraId="23F95AFB" w14:textId="0DC6D0E8" w:rsidR="00301AB8" w:rsidRPr="00BD1CFF" w:rsidRDefault="00AC378C" w:rsidP="00990C78">
            <w:pPr>
              <w:rPr>
                <w:rFonts w:ascii="Open Sans" w:hAnsi="Open Sans" w:cs="Open Sans"/>
                <w:bCs/>
                <w:i/>
                <w:color w:val="1F3864" w:themeColor="accent1" w:themeShade="80"/>
                <w:sz w:val="20"/>
                <w:szCs w:val="20"/>
                <w:lang w:val="en-GB"/>
              </w:rPr>
            </w:pPr>
            <w:r w:rsidRPr="00BD1CFF">
              <w:rPr>
                <w:rFonts w:ascii="Open Sans" w:hAnsi="Open Sans" w:cs="Open Sans"/>
                <w:color w:val="1F3864" w:themeColor="accent1" w:themeShade="80"/>
                <w:sz w:val="20"/>
                <w:szCs w:val="20"/>
                <w:lang w:val="en-GB"/>
              </w:rPr>
              <w:t>Name of organisation in original language*</w:t>
            </w:r>
          </w:p>
        </w:tc>
        <w:tc>
          <w:tcPr>
            <w:tcW w:w="284" w:type="dxa"/>
          </w:tcPr>
          <w:p w14:paraId="302424C1" w14:textId="77777777" w:rsidR="00301AB8" w:rsidRPr="00BD1CFF" w:rsidRDefault="00301AB8"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DF145CC" w14:textId="0754AD21" w:rsidR="001246DD" w:rsidRPr="00BD1CFF" w:rsidRDefault="00283D65" w:rsidP="001246DD">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 here</w:t>
            </w:r>
          </w:p>
          <w:p w14:paraId="004E9CD2" w14:textId="77777777" w:rsidR="00301AB8" w:rsidRPr="00BD1CFF" w:rsidRDefault="00301AB8" w:rsidP="00AC378C">
            <w:pPr>
              <w:rPr>
                <w:rFonts w:ascii="Open Sans" w:hAnsi="Open Sans" w:cs="Open Sans"/>
                <w:bCs/>
                <w:i/>
                <w:color w:val="1F3864" w:themeColor="accent1" w:themeShade="80"/>
                <w:sz w:val="20"/>
                <w:szCs w:val="20"/>
                <w:lang w:val="en-GB"/>
              </w:rPr>
            </w:pPr>
          </w:p>
        </w:tc>
      </w:tr>
      <w:tr w:rsidR="00383770" w:rsidRPr="00BD1CFF" w14:paraId="621908C6" w14:textId="77777777" w:rsidTr="00826BA0">
        <w:tc>
          <w:tcPr>
            <w:tcW w:w="4253" w:type="dxa"/>
          </w:tcPr>
          <w:p w14:paraId="0A95FA8A" w14:textId="547EDE93" w:rsidR="00AC378C" w:rsidRPr="00BD1CFF" w:rsidRDefault="00AC378C"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Name of organisation in English</w:t>
            </w:r>
          </w:p>
        </w:tc>
        <w:tc>
          <w:tcPr>
            <w:tcW w:w="284" w:type="dxa"/>
          </w:tcPr>
          <w:p w14:paraId="36B94525" w14:textId="77777777" w:rsidR="00AC378C" w:rsidRPr="00BD1CFF" w:rsidRDefault="00AC378C"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5DA9E66" w14:textId="77777777" w:rsidR="00AC378C" w:rsidRPr="00BD1CFF" w:rsidRDefault="00AC378C" w:rsidP="00990C78">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If existing, using the official translation</w:t>
            </w:r>
          </w:p>
          <w:p w14:paraId="7C9E5B14" w14:textId="24240B84" w:rsidR="00AC378C" w:rsidRPr="00BD1CFF" w:rsidRDefault="00AC378C" w:rsidP="00990C78">
            <w:pPr>
              <w:rPr>
                <w:rFonts w:ascii="Open Sans" w:hAnsi="Open Sans" w:cs="Open Sans"/>
                <w:bCs/>
                <w:i/>
                <w:color w:val="1F3864" w:themeColor="accent1" w:themeShade="80"/>
                <w:sz w:val="20"/>
                <w:szCs w:val="20"/>
                <w:lang w:val="en-GB"/>
              </w:rPr>
            </w:pPr>
          </w:p>
        </w:tc>
      </w:tr>
      <w:tr w:rsidR="00383770" w:rsidRPr="00BD1CFF" w14:paraId="4A02F31E" w14:textId="77777777" w:rsidTr="00826BA0">
        <w:tc>
          <w:tcPr>
            <w:tcW w:w="4253" w:type="dxa"/>
          </w:tcPr>
          <w:p w14:paraId="106AB4C9" w14:textId="17374BCB" w:rsidR="00A413B9" w:rsidRPr="00BD1CFF" w:rsidRDefault="00A413B9"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Department /unit / division</w:t>
            </w:r>
          </w:p>
        </w:tc>
        <w:tc>
          <w:tcPr>
            <w:tcW w:w="284" w:type="dxa"/>
          </w:tcPr>
          <w:p w14:paraId="68A64CBF" w14:textId="77777777" w:rsidR="00A413B9" w:rsidRPr="00BD1CFF" w:rsidRDefault="00A413B9"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3393150" w14:textId="67BA504D" w:rsidR="00A413B9" w:rsidRPr="00BD1CFF" w:rsidRDefault="008A6605" w:rsidP="00990C78">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If applicable, e</w:t>
            </w:r>
            <w:r w:rsidR="00A413B9" w:rsidRPr="00BD1CFF">
              <w:rPr>
                <w:rFonts w:ascii="Open Sans" w:hAnsi="Open Sans" w:cs="Open Sans"/>
                <w:bCs/>
                <w:i/>
                <w:color w:val="1F3864" w:themeColor="accent1" w:themeShade="80"/>
                <w:sz w:val="20"/>
                <w:szCs w:val="20"/>
                <w:lang w:val="en-GB"/>
              </w:rPr>
              <w:t>nter her</w:t>
            </w:r>
            <w:r w:rsidR="009B3304" w:rsidRPr="00BD1CFF">
              <w:rPr>
                <w:rFonts w:ascii="Open Sans" w:hAnsi="Open Sans" w:cs="Open Sans"/>
                <w:bCs/>
                <w:i/>
                <w:color w:val="1F3864" w:themeColor="accent1" w:themeShade="80"/>
                <w:sz w:val="20"/>
                <w:szCs w:val="20"/>
                <w:lang w:val="en-GB"/>
              </w:rPr>
              <w:t>e</w:t>
            </w:r>
          </w:p>
          <w:p w14:paraId="4EDB3166" w14:textId="5F289717" w:rsidR="00A413B9" w:rsidRPr="00BD1CFF" w:rsidRDefault="00A413B9" w:rsidP="00990C78">
            <w:pPr>
              <w:rPr>
                <w:rFonts w:ascii="Open Sans" w:hAnsi="Open Sans" w:cs="Open Sans"/>
                <w:bCs/>
                <w:i/>
                <w:color w:val="1F3864" w:themeColor="accent1" w:themeShade="80"/>
                <w:sz w:val="20"/>
                <w:szCs w:val="20"/>
                <w:lang w:val="en-GB"/>
              </w:rPr>
            </w:pPr>
          </w:p>
        </w:tc>
      </w:tr>
      <w:tr w:rsidR="00383770" w:rsidRPr="00BD1CFF" w14:paraId="57A2DBFC" w14:textId="77777777" w:rsidTr="00826BA0">
        <w:tc>
          <w:tcPr>
            <w:tcW w:w="4253" w:type="dxa"/>
          </w:tcPr>
          <w:p w14:paraId="55247DFC" w14:textId="023406C5" w:rsidR="00AC378C" w:rsidRPr="00BD1CFF" w:rsidRDefault="00AC378C"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Abbreviated name of organisation</w:t>
            </w:r>
          </w:p>
        </w:tc>
        <w:tc>
          <w:tcPr>
            <w:tcW w:w="284" w:type="dxa"/>
          </w:tcPr>
          <w:p w14:paraId="740217FE" w14:textId="77777777" w:rsidR="00AC378C" w:rsidRPr="00BD1CFF" w:rsidRDefault="00AC378C"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tcBorders>
            <w:shd w:val="clear" w:color="auto" w:fill="D9D9D9" w:themeFill="background1" w:themeFillShade="D9"/>
          </w:tcPr>
          <w:p w14:paraId="0F80342E" w14:textId="68315E5D" w:rsidR="00AC378C" w:rsidRPr="00BD1CFF" w:rsidRDefault="001E6CC5" w:rsidP="00990C78">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 here</w:t>
            </w:r>
          </w:p>
          <w:p w14:paraId="0F5F5740" w14:textId="761B4703" w:rsidR="00751258" w:rsidRPr="00BD1CFF" w:rsidRDefault="00751258" w:rsidP="00990C78">
            <w:pPr>
              <w:rPr>
                <w:rFonts w:ascii="Open Sans" w:hAnsi="Open Sans" w:cs="Open Sans"/>
                <w:bCs/>
                <w:i/>
                <w:color w:val="1F3864" w:themeColor="accent1" w:themeShade="80"/>
                <w:sz w:val="20"/>
                <w:szCs w:val="20"/>
                <w:lang w:val="en-GB"/>
              </w:rPr>
            </w:pPr>
          </w:p>
        </w:tc>
      </w:tr>
    </w:tbl>
    <w:p w14:paraId="621778F4" w14:textId="0FD9133A" w:rsidR="00301AB8" w:rsidRPr="00BD1CFF" w:rsidRDefault="00301AB8" w:rsidP="00301AB8">
      <w:pPr>
        <w:rPr>
          <w:rFonts w:ascii="Open Sans" w:hAnsi="Open Sans" w:cs="Open Sans"/>
          <w:color w:val="1F3864" w:themeColor="accent1" w:themeShade="80"/>
        </w:rPr>
      </w:pPr>
    </w:p>
    <w:p w14:paraId="15C341BC" w14:textId="77777777" w:rsidR="0015355C" w:rsidRPr="00BD1CFF" w:rsidRDefault="0015355C" w:rsidP="00301AB8">
      <w:pPr>
        <w:rPr>
          <w:rFonts w:ascii="Open Sans" w:hAnsi="Open Sans" w:cs="Open Sans"/>
          <w:color w:val="1F3864" w:themeColor="accent1" w:themeShade="80"/>
        </w:rPr>
      </w:pPr>
    </w:p>
    <w:p w14:paraId="0CA256C7" w14:textId="77777777" w:rsidR="00BC48F7" w:rsidRPr="00BD1CFF" w:rsidRDefault="00BC48F7" w:rsidP="00BC48F7">
      <w:pPr>
        <w:pStyle w:val="Header"/>
        <w:tabs>
          <w:tab w:val="clear" w:pos="4513"/>
          <w:tab w:val="clear" w:pos="9026"/>
        </w:tabs>
        <w:rPr>
          <w:rFonts w:ascii="Open Sans" w:hAnsi="Open Sans" w:cs="Open Sans"/>
          <w:color w:val="1F3864" w:themeColor="accent1" w:themeShade="80"/>
        </w:rPr>
      </w:pPr>
    </w:p>
    <w:p w14:paraId="36C6E960" w14:textId="77777777" w:rsidR="00301AB8" w:rsidRPr="00BD1CFF" w:rsidRDefault="00301AB8" w:rsidP="00301AB8">
      <w:pPr>
        <w:rPr>
          <w:rFonts w:ascii="Open Sans" w:hAnsi="Open Sans" w:cs="Open Sans"/>
          <w:color w:val="1F3864" w:themeColor="accent1" w:themeShade="80"/>
        </w:rPr>
      </w:pPr>
    </w:p>
    <w:p w14:paraId="3CF9E5BD" w14:textId="54AC5806" w:rsidR="00301AB8" w:rsidRPr="00BD1CFF" w:rsidRDefault="00301AB8" w:rsidP="00301AB8">
      <w:pPr>
        <w:rPr>
          <w:rFonts w:ascii="Open Sans" w:hAnsi="Open Sans" w:cs="Open Sans"/>
          <w:color w:val="1F3864" w:themeColor="accent1" w:themeShade="80"/>
        </w:rPr>
      </w:pPr>
      <w:r w:rsidRPr="00BD1CFF">
        <w:rPr>
          <w:rFonts w:ascii="Open Sans" w:hAnsi="Open Sans" w:cs="Open Sans"/>
          <w:color w:val="1F3864" w:themeColor="accent1" w:themeShade="80"/>
        </w:rPr>
        <w:t>B</w:t>
      </w:r>
      <w:r w:rsidR="001961BD" w:rsidRPr="00BD1CFF">
        <w:rPr>
          <w:rFonts w:ascii="Open Sans" w:hAnsi="Open Sans" w:cs="Open Sans"/>
          <w:color w:val="1F3864" w:themeColor="accent1" w:themeShade="80"/>
        </w:rPr>
        <w:t>.</w:t>
      </w:r>
      <w:r w:rsidRPr="00BD1CFF">
        <w:rPr>
          <w:rFonts w:ascii="Open Sans" w:hAnsi="Open Sans" w:cs="Open Sans"/>
          <w:color w:val="1F3864" w:themeColor="accent1" w:themeShade="80"/>
        </w:rPr>
        <w:t xml:space="preserve">1.2 Partner </w:t>
      </w:r>
      <w:r w:rsidR="00292E83" w:rsidRPr="00BD1CFF">
        <w:rPr>
          <w:rFonts w:ascii="Open Sans" w:hAnsi="Open Sans" w:cs="Open Sans"/>
          <w:color w:val="1F3864" w:themeColor="accent1" w:themeShade="80"/>
        </w:rPr>
        <w:t xml:space="preserve">main </w:t>
      </w:r>
      <w:r w:rsidRPr="00BD1CFF">
        <w:rPr>
          <w:rFonts w:ascii="Open Sans" w:hAnsi="Open Sans" w:cs="Open Sans"/>
          <w:color w:val="1F3864" w:themeColor="accent1" w:themeShade="80"/>
        </w:rPr>
        <w:t>address</w:t>
      </w:r>
    </w:p>
    <w:p w14:paraId="23B4FEEF" w14:textId="3742B5D6" w:rsidR="001961BD" w:rsidRPr="00BD1CFF" w:rsidRDefault="001961BD" w:rsidP="00301AB8">
      <w:pPr>
        <w:rPr>
          <w:rFonts w:ascii="Open Sans" w:hAnsi="Open Sans" w:cs="Open Sans"/>
          <w:color w:val="1F3864" w:themeColor="accent1" w:themeShade="80"/>
        </w:rPr>
      </w:pPr>
    </w:p>
    <w:tbl>
      <w:tblPr>
        <w:tblStyle w:val="TableGrid"/>
        <w:tblW w:w="8931" w:type="dxa"/>
        <w:tblInd w:w="108" w:type="dxa"/>
        <w:tblLook w:val="04A0" w:firstRow="1" w:lastRow="0" w:firstColumn="1" w:lastColumn="0" w:noHBand="0" w:noVBand="1"/>
      </w:tblPr>
      <w:tblGrid>
        <w:gridCol w:w="3828"/>
        <w:gridCol w:w="567"/>
        <w:gridCol w:w="4536"/>
      </w:tblGrid>
      <w:tr w:rsidR="00383770" w:rsidRPr="00BD1CFF" w14:paraId="1D6C850C" w14:textId="77777777" w:rsidTr="001C08C4">
        <w:tc>
          <w:tcPr>
            <w:tcW w:w="3828" w:type="dxa"/>
            <w:tcBorders>
              <w:top w:val="nil"/>
              <w:left w:val="nil"/>
              <w:bottom w:val="nil"/>
              <w:right w:val="nil"/>
            </w:tcBorders>
          </w:tcPr>
          <w:p w14:paraId="448999B2" w14:textId="144ECDB0" w:rsidR="00826BA0" w:rsidRPr="00BD1CFF" w:rsidRDefault="00826BA0" w:rsidP="001C08C4">
            <w:pPr>
              <w:jc w:val="right"/>
              <w:rPr>
                <w:rFonts w:ascii="Open Sans" w:hAnsi="Open Sans" w:cs="Open Sans"/>
                <w:bCs/>
                <w:iCs/>
                <w:color w:val="1F3864" w:themeColor="accent1" w:themeShade="80"/>
                <w:lang w:val="en-GB"/>
              </w:rPr>
            </w:pPr>
            <w:r w:rsidRPr="00BD1CFF">
              <w:rPr>
                <w:rFonts w:ascii="Open Sans" w:hAnsi="Open Sans" w:cs="Open Sans"/>
                <w:bCs/>
                <w:iCs/>
                <w:color w:val="1F3864" w:themeColor="accent1" w:themeShade="80"/>
                <w:lang w:val="en-GB"/>
              </w:rPr>
              <w:t>Country* (Nuts 0)</w:t>
            </w:r>
          </w:p>
        </w:tc>
        <w:tc>
          <w:tcPr>
            <w:tcW w:w="567" w:type="dxa"/>
            <w:tcBorders>
              <w:top w:val="nil"/>
              <w:left w:val="nil"/>
              <w:bottom w:val="nil"/>
              <w:right w:val="nil"/>
            </w:tcBorders>
          </w:tcPr>
          <w:p w14:paraId="6DDA2458" w14:textId="77777777" w:rsidR="00826BA0" w:rsidRPr="00BD1CFF" w:rsidRDefault="00826BA0" w:rsidP="00990C78">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D9D9D9" w:themeFill="background1" w:themeFillShade="D9"/>
          </w:tcPr>
          <w:p w14:paraId="64B12646" w14:textId="74693F1B" w:rsidR="00826BA0" w:rsidRPr="00BD1CFF" w:rsidRDefault="00EA2DCB" w:rsidP="00990C78">
            <w:pPr>
              <w:rPr>
                <w:rFonts w:ascii="Open Sans" w:hAnsi="Open Sans" w:cs="Open Sans"/>
                <w:bCs/>
                <w:i/>
                <w:iCs/>
                <w:color w:val="1F3864" w:themeColor="accent1" w:themeShade="80"/>
                <w:sz w:val="18"/>
                <w:szCs w:val="18"/>
                <w:lang w:val="en-GB"/>
              </w:rPr>
            </w:pPr>
            <w:r w:rsidRPr="00BD1CFF">
              <w:rPr>
                <w:rFonts w:ascii="Open Sans" w:hAnsi="Open Sans" w:cs="Open Sans"/>
                <w:i/>
                <w:iCs/>
                <w:color w:val="1F3864" w:themeColor="accent1" w:themeShade="80"/>
                <w:sz w:val="18"/>
                <w:szCs w:val="18"/>
                <w:lang w:val="en-GB"/>
              </w:rPr>
              <w:t>Drop-down</w:t>
            </w:r>
          </w:p>
          <w:p w14:paraId="7B163141" w14:textId="77777777" w:rsidR="00826BA0" w:rsidRPr="00BD1CFF" w:rsidRDefault="00826BA0" w:rsidP="00990C78">
            <w:pPr>
              <w:rPr>
                <w:rFonts w:ascii="Open Sans" w:hAnsi="Open Sans" w:cs="Open Sans"/>
                <w:bCs/>
                <w:i/>
                <w:color w:val="1F3864" w:themeColor="accent1" w:themeShade="80"/>
                <w:sz w:val="18"/>
                <w:szCs w:val="18"/>
                <w:lang w:val="en-GB"/>
              </w:rPr>
            </w:pPr>
          </w:p>
        </w:tc>
      </w:tr>
      <w:tr w:rsidR="00383770" w:rsidRPr="00BD1CFF" w14:paraId="1AA151DB" w14:textId="77777777" w:rsidTr="00826BA0">
        <w:tc>
          <w:tcPr>
            <w:tcW w:w="3828" w:type="dxa"/>
            <w:tcBorders>
              <w:top w:val="nil"/>
              <w:left w:val="nil"/>
              <w:bottom w:val="nil"/>
              <w:right w:val="nil"/>
            </w:tcBorders>
          </w:tcPr>
          <w:p w14:paraId="44F5E6DF" w14:textId="77777777" w:rsidR="00826BA0" w:rsidRPr="00BD1CFF" w:rsidRDefault="00826BA0" w:rsidP="00990C78">
            <w:pPr>
              <w:rPr>
                <w:rFonts w:ascii="Open Sans" w:hAnsi="Open Sans" w:cs="Open Sans"/>
                <w:bCs/>
                <w:iCs/>
                <w:color w:val="1F3864" w:themeColor="accent1" w:themeShade="80"/>
                <w:lang w:val="en-GB"/>
              </w:rPr>
            </w:pPr>
          </w:p>
        </w:tc>
        <w:tc>
          <w:tcPr>
            <w:tcW w:w="567" w:type="dxa"/>
            <w:tcBorders>
              <w:top w:val="nil"/>
              <w:left w:val="nil"/>
              <w:bottom w:val="nil"/>
              <w:right w:val="nil"/>
            </w:tcBorders>
          </w:tcPr>
          <w:p w14:paraId="28A6D45A" w14:textId="77777777" w:rsidR="00826BA0" w:rsidRPr="00BD1CFF" w:rsidRDefault="00826BA0" w:rsidP="00990C78">
            <w:pPr>
              <w:rPr>
                <w:rFonts w:ascii="Open Sans" w:hAnsi="Open Sans" w:cs="Open Sans"/>
                <w:color w:val="1F3864" w:themeColor="accent1" w:themeShade="80"/>
                <w:lang w:val="en-GB"/>
              </w:rPr>
            </w:pPr>
          </w:p>
        </w:tc>
        <w:tc>
          <w:tcPr>
            <w:tcW w:w="4536" w:type="dxa"/>
            <w:tcBorders>
              <w:top w:val="nil"/>
              <w:left w:val="nil"/>
              <w:bottom w:val="nil"/>
              <w:right w:val="nil"/>
            </w:tcBorders>
          </w:tcPr>
          <w:p w14:paraId="232D4448" w14:textId="77777777" w:rsidR="00826BA0" w:rsidRPr="00BD1CFF" w:rsidRDefault="00826BA0" w:rsidP="00990C78">
            <w:pPr>
              <w:rPr>
                <w:rFonts w:ascii="Open Sans" w:hAnsi="Open Sans" w:cs="Open Sans"/>
                <w:bCs/>
                <w:i/>
                <w:color w:val="1F3864" w:themeColor="accent1" w:themeShade="80"/>
                <w:sz w:val="18"/>
                <w:szCs w:val="18"/>
                <w:lang w:val="en-GB"/>
              </w:rPr>
            </w:pPr>
          </w:p>
        </w:tc>
      </w:tr>
      <w:tr w:rsidR="00383770" w:rsidRPr="00BD1CFF" w14:paraId="68988266" w14:textId="77777777" w:rsidTr="00826BA0">
        <w:tc>
          <w:tcPr>
            <w:tcW w:w="3828" w:type="dxa"/>
            <w:tcBorders>
              <w:top w:val="nil"/>
              <w:left w:val="nil"/>
              <w:bottom w:val="nil"/>
              <w:right w:val="nil"/>
            </w:tcBorders>
          </w:tcPr>
          <w:p w14:paraId="268DA68F" w14:textId="14B5DF2D" w:rsidR="00826BA0" w:rsidRPr="00BD1CFF" w:rsidRDefault="008018BF" w:rsidP="008018BF">
            <w:pPr>
              <w:pStyle w:val="Header"/>
              <w:tabs>
                <w:tab w:val="clear" w:pos="4513"/>
                <w:tab w:val="clear" w:pos="9026"/>
              </w:tabs>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Region (</w:t>
            </w:r>
            <w:r w:rsidR="00826BA0" w:rsidRPr="00BD1CFF">
              <w:rPr>
                <w:rFonts w:ascii="Open Sans" w:hAnsi="Open Sans" w:cs="Open Sans"/>
                <w:color w:val="1F3864" w:themeColor="accent1" w:themeShade="80"/>
                <w:lang w:val="en-GB"/>
              </w:rPr>
              <w:t>Nuts 2</w:t>
            </w:r>
            <w:r w:rsidRPr="00BD1CFF">
              <w:rPr>
                <w:rFonts w:ascii="Open Sans" w:hAnsi="Open Sans" w:cs="Open Sans"/>
                <w:color w:val="1F3864" w:themeColor="accent1" w:themeShade="80"/>
                <w:lang w:val="en-GB"/>
              </w:rPr>
              <w:t>)</w:t>
            </w:r>
          </w:p>
        </w:tc>
        <w:tc>
          <w:tcPr>
            <w:tcW w:w="567" w:type="dxa"/>
            <w:tcBorders>
              <w:top w:val="nil"/>
              <w:left w:val="nil"/>
              <w:bottom w:val="nil"/>
              <w:right w:val="nil"/>
            </w:tcBorders>
          </w:tcPr>
          <w:p w14:paraId="233B7FE9" w14:textId="77777777" w:rsidR="00826BA0" w:rsidRPr="00BD1CFF" w:rsidRDefault="00826BA0" w:rsidP="00990C78">
            <w:pPr>
              <w:rPr>
                <w:rFonts w:ascii="Open Sans" w:hAnsi="Open Sans" w:cs="Open Sans"/>
                <w:color w:val="1F3864" w:themeColor="accent1" w:themeShade="80"/>
                <w:lang w:val="en-GB"/>
              </w:rPr>
            </w:pPr>
          </w:p>
        </w:tc>
        <w:tc>
          <w:tcPr>
            <w:tcW w:w="4536" w:type="dxa"/>
            <w:tcBorders>
              <w:top w:val="nil"/>
              <w:left w:val="nil"/>
              <w:bottom w:val="nil"/>
              <w:right w:val="nil"/>
            </w:tcBorders>
          </w:tcPr>
          <w:p w14:paraId="3CA6DDD1" w14:textId="5DA954CF" w:rsidR="00826BA0" w:rsidRPr="00BD1CFF" w:rsidRDefault="00826BA0" w:rsidP="00990C78">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Nuts 3</w:t>
            </w:r>
          </w:p>
        </w:tc>
      </w:tr>
      <w:tr w:rsidR="00383770" w:rsidRPr="00BD1CFF" w14:paraId="422B8F6E" w14:textId="77777777" w:rsidTr="00826BA0">
        <w:tc>
          <w:tcPr>
            <w:tcW w:w="3828" w:type="dxa"/>
            <w:tcBorders>
              <w:top w:val="nil"/>
              <w:left w:val="nil"/>
              <w:bottom w:val="nil"/>
              <w:right w:val="nil"/>
            </w:tcBorders>
            <w:shd w:val="clear" w:color="auto" w:fill="D9D9D9" w:themeFill="background1" w:themeFillShade="D9"/>
          </w:tcPr>
          <w:p w14:paraId="3DCF7D57" w14:textId="74367AEC" w:rsidR="00826BA0" w:rsidRPr="00BD1CFF" w:rsidRDefault="00826BA0" w:rsidP="008018BF">
            <w:pPr>
              <w:pStyle w:val="Heading2"/>
              <w:outlineLvl w:val="1"/>
              <w:rPr>
                <w:rFonts w:ascii="Open Sans" w:hAnsi="Open Sans" w:cs="Open Sans"/>
                <w:bCs w:val="0"/>
                <w:color w:val="1F3864" w:themeColor="accent1" w:themeShade="80"/>
                <w:lang w:val="en-GB"/>
              </w:rPr>
            </w:pPr>
            <w:r w:rsidRPr="00BD1CFF">
              <w:rPr>
                <w:rFonts w:ascii="Open Sans" w:hAnsi="Open Sans" w:cs="Open Sans"/>
                <w:bCs w:val="0"/>
                <w:color w:val="1F3864" w:themeColor="accent1" w:themeShade="80"/>
                <w:lang w:val="en-GB"/>
              </w:rPr>
              <w:t>Drop-down</w:t>
            </w:r>
          </w:p>
          <w:p w14:paraId="5C0836DD" w14:textId="77777777" w:rsidR="00826BA0" w:rsidRPr="00BD1CFF" w:rsidRDefault="00826BA0" w:rsidP="00990C78">
            <w:pPr>
              <w:rPr>
                <w:rFonts w:ascii="Open Sans" w:hAnsi="Open Sans" w:cs="Open Sans"/>
                <w:color w:val="1F3864" w:themeColor="accent1" w:themeShade="80"/>
                <w:sz w:val="18"/>
                <w:szCs w:val="18"/>
                <w:lang w:val="en-GB"/>
              </w:rPr>
            </w:pPr>
          </w:p>
        </w:tc>
        <w:tc>
          <w:tcPr>
            <w:tcW w:w="567" w:type="dxa"/>
            <w:tcBorders>
              <w:top w:val="nil"/>
              <w:left w:val="nil"/>
              <w:bottom w:val="nil"/>
              <w:right w:val="nil"/>
            </w:tcBorders>
          </w:tcPr>
          <w:p w14:paraId="422DA855" w14:textId="77777777" w:rsidR="00826BA0" w:rsidRPr="00BD1CFF" w:rsidRDefault="00826BA0" w:rsidP="00990C78">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D9D9D9" w:themeFill="background1" w:themeFillShade="D9"/>
          </w:tcPr>
          <w:p w14:paraId="6C9F9BDE" w14:textId="055C7C1D" w:rsidR="00826BA0" w:rsidRPr="00BD1CFF" w:rsidRDefault="00826BA0" w:rsidP="00990C78">
            <w:pPr>
              <w:pStyle w:val="BalloonText"/>
              <w:rPr>
                <w:rFonts w:ascii="Open Sans" w:hAnsi="Open Sans" w:cs="Open Sans"/>
                <w:i/>
                <w:color w:val="1F3864" w:themeColor="accent1" w:themeShade="80"/>
                <w:lang w:val="en-GB"/>
              </w:rPr>
            </w:pPr>
            <w:r w:rsidRPr="00BD1CFF">
              <w:rPr>
                <w:rFonts w:ascii="Open Sans" w:hAnsi="Open Sans" w:cs="Open Sans"/>
                <w:i/>
                <w:color w:val="1F3864" w:themeColor="accent1" w:themeShade="80"/>
                <w:lang w:val="en-GB"/>
              </w:rPr>
              <w:t>Drop-down</w:t>
            </w:r>
          </w:p>
        </w:tc>
      </w:tr>
      <w:tr w:rsidR="00383770" w:rsidRPr="00BD1CFF" w14:paraId="3D06C3CD" w14:textId="77777777" w:rsidTr="001C08C4">
        <w:tc>
          <w:tcPr>
            <w:tcW w:w="3828" w:type="dxa"/>
            <w:tcBorders>
              <w:top w:val="nil"/>
              <w:left w:val="nil"/>
              <w:bottom w:val="nil"/>
              <w:right w:val="nil"/>
            </w:tcBorders>
            <w:shd w:val="clear" w:color="auto" w:fill="FFFFFF" w:themeFill="background1"/>
          </w:tcPr>
          <w:p w14:paraId="2B825A6C" w14:textId="77777777" w:rsidR="001C08C4" w:rsidRPr="00BD1CFF" w:rsidRDefault="001C08C4" w:rsidP="00990C78">
            <w:pPr>
              <w:rPr>
                <w:rFonts w:ascii="Open Sans" w:hAnsi="Open Sans" w:cs="Open Sans"/>
                <w:color w:val="1F3864" w:themeColor="accent1" w:themeShade="80"/>
                <w:sz w:val="18"/>
                <w:szCs w:val="18"/>
                <w:lang w:val="en-GB"/>
              </w:rPr>
            </w:pPr>
          </w:p>
        </w:tc>
        <w:tc>
          <w:tcPr>
            <w:tcW w:w="567" w:type="dxa"/>
            <w:tcBorders>
              <w:top w:val="nil"/>
              <w:left w:val="nil"/>
              <w:bottom w:val="nil"/>
              <w:right w:val="nil"/>
            </w:tcBorders>
            <w:shd w:val="clear" w:color="auto" w:fill="FFFFFF" w:themeFill="background1"/>
          </w:tcPr>
          <w:p w14:paraId="42D3AD5D" w14:textId="77777777" w:rsidR="001C08C4" w:rsidRPr="00BD1CFF" w:rsidRDefault="001C08C4" w:rsidP="00990C78">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FFFFFF" w:themeFill="background1"/>
          </w:tcPr>
          <w:p w14:paraId="4DAE913E" w14:textId="77777777" w:rsidR="001C08C4" w:rsidRPr="00BD1CFF" w:rsidRDefault="001C08C4" w:rsidP="00990C78">
            <w:pPr>
              <w:pStyle w:val="BalloonText"/>
              <w:rPr>
                <w:rFonts w:ascii="Open Sans" w:hAnsi="Open Sans" w:cs="Open Sans"/>
                <w:color w:val="1F3864" w:themeColor="accent1" w:themeShade="80"/>
                <w:lang w:val="en-GB"/>
              </w:rPr>
            </w:pPr>
          </w:p>
        </w:tc>
      </w:tr>
      <w:tr w:rsidR="00383770" w:rsidRPr="00BD1CFF" w14:paraId="2F9985E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B005FA1" w14:textId="6C0895A0" w:rsidR="00826BA0" w:rsidRPr="00BD1CFF" w:rsidRDefault="00826BA0" w:rsidP="00990C78">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Street*</w:t>
            </w:r>
          </w:p>
        </w:tc>
        <w:tc>
          <w:tcPr>
            <w:tcW w:w="567" w:type="dxa"/>
          </w:tcPr>
          <w:p w14:paraId="78615B02" w14:textId="77777777" w:rsidR="00826BA0" w:rsidRPr="00BD1CFF" w:rsidRDefault="00826BA0" w:rsidP="00990C78">
            <w:pPr>
              <w:rPr>
                <w:rFonts w:ascii="Open Sans" w:hAnsi="Open Sans" w:cs="Open Sans"/>
                <w:color w:val="1F3864" w:themeColor="accent1" w:themeShade="80"/>
                <w:lang w:val="en-GB"/>
              </w:rPr>
            </w:pPr>
          </w:p>
        </w:tc>
        <w:tc>
          <w:tcPr>
            <w:tcW w:w="4536" w:type="dxa"/>
          </w:tcPr>
          <w:p w14:paraId="49ED4C6B" w14:textId="20611E2D" w:rsidR="00826BA0" w:rsidRPr="00BD1CFF" w:rsidRDefault="00826BA0" w:rsidP="00990C78">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House number*</w:t>
            </w:r>
          </w:p>
        </w:tc>
      </w:tr>
      <w:tr w:rsidR="00383770" w:rsidRPr="00BD1CFF" w14:paraId="23910284"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D6974AF" w14:textId="77777777" w:rsidR="00826BA0" w:rsidRPr="00BD1CFF" w:rsidRDefault="00826BA0" w:rsidP="00990C78">
            <w:pPr>
              <w:rPr>
                <w:rFonts w:ascii="Open Sans" w:hAnsi="Open Sans" w:cs="Open Sans"/>
                <w:color w:val="1F3864" w:themeColor="accent1" w:themeShade="80"/>
                <w:sz w:val="18"/>
                <w:szCs w:val="18"/>
                <w:lang w:val="en-GB"/>
              </w:rPr>
            </w:pPr>
          </w:p>
          <w:p w14:paraId="7A171D46" w14:textId="56C3B7A7" w:rsidR="00826BA0" w:rsidRPr="00BD1CFF" w:rsidRDefault="00826BA0" w:rsidP="00990C78">
            <w:pPr>
              <w:rPr>
                <w:rFonts w:ascii="Open Sans" w:hAnsi="Open Sans" w:cs="Open Sans"/>
                <w:color w:val="1F3864" w:themeColor="accent1" w:themeShade="80"/>
                <w:sz w:val="18"/>
                <w:szCs w:val="18"/>
                <w:lang w:val="en-GB"/>
              </w:rPr>
            </w:pPr>
          </w:p>
        </w:tc>
        <w:tc>
          <w:tcPr>
            <w:tcW w:w="567" w:type="dxa"/>
          </w:tcPr>
          <w:p w14:paraId="63CAF89E" w14:textId="77777777" w:rsidR="00826BA0" w:rsidRPr="00BD1CFF" w:rsidRDefault="00826BA0" w:rsidP="00990C78">
            <w:pPr>
              <w:rPr>
                <w:rFonts w:ascii="Open Sans" w:hAnsi="Open Sans" w:cs="Open Sans"/>
                <w:color w:val="1F3864" w:themeColor="accent1" w:themeShade="80"/>
                <w:lang w:val="en-GB"/>
              </w:rPr>
            </w:pPr>
          </w:p>
        </w:tc>
        <w:tc>
          <w:tcPr>
            <w:tcW w:w="4536" w:type="dxa"/>
            <w:shd w:val="clear" w:color="auto" w:fill="D9D9D9" w:themeFill="background1" w:themeFillShade="D9"/>
          </w:tcPr>
          <w:p w14:paraId="7CB0BEB4" w14:textId="3CBD5FDE" w:rsidR="00826BA0" w:rsidRPr="00BD1CFF" w:rsidRDefault="00826BA0" w:rsidP="00990C78">
            <w:pPr>
              <w:pStyle w:val="BalloonText"/>
              <w:rPr>
                <w:rFonts w:ascii="Open Sans" w:hAnsi="Open Sans" w:cs="Open Sans"/>
                <w:color w:val="1F3864" w:themeColor="accent1" w:themeShade="80"/>
                <w:lang w:val="en-GB"/>
              </w:rPr>
            </w:pPr>
          </w:p>
        </w:tc>
      </w:tr>
      <w:tr w:rsidR="00383770" w:rsidRPr="00BD1CFF" w14:paraId="2C7214D0"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68854B2" w14:textId="77777777" w:rsidR="00826BA0" w:rsidRPr="00BD1CFF" w:rsidRDefault="00826BA0" w:rsidP="00990C78">
            <w:pPr>
              <w:rPr>
                <w:rFonts w:ascii="Open Sans" w:hAnsi="Open Sans" w:cs="Open Sans"/>
                <w:color w:val="1F3864" w:themeColor="accent1" w:themeShade="80"/>
                <w:lang w:val="en-GB"/>
              </w:rPr>
            </w:pPr>
          </w:p>
        </w:tc>
        <w:tc>
          <w:tcPr>
            <w:tcW w:w="567" w:type="dxa"/>
          </w:tcPr>
          <w:p w14:paraId="77260541" w14:textId="77777777" w:rsidR="00826BA0" w:rsidRPr="00BD1CFF" w:rsidRDefault="00826BA0" w:rsidP="00990C78">
            <w:pPr>
              <w:rPr>
                <w:rFonts w:ascii="Open Sans" w:hAnsi="Open Sans" w:cs="Open Sans"/>
                <w:color w:val="1F3864" w:themeColor="accent1" w:themeShade="80"/>
                <w:lang w:val="en-GB"/>
              </w:rPr>
            </w:pPr>
          </w:p>
        </w:tc>
        <w:tc>
          <w:tcPr>
            <w:tcW w:w="4536" w:type="dxa"/>
          </w:tcPr>
          <w:p w14:paraId="08A49197" w14:textId="77777777" w:rsidR="00826BA0" w:rsidRPr="00BD1CFF" w:rsidRDefault="00826BA0" w:rsidP="00990C78">
            <w:pPr>
              <w:rPr>
                <w:rFonts w:ascii="Open Sans" w:hAnsi="Open Sans" w:cs="Open Sans"/>
                <w:color w:val="1F3864" w:themeColor="accent1" w:themeShade="80"/>
                <w:lang w:val="en-GB"/>
              </w:rPr>
            </w:pPr>
          </w:p>
        </w:tc>
      </w:tr>
      <w:tr w:rsidR="00383770" w:rsidRPr="00BD1CFF" w14:paraId="506B540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F9549ED" w14:textId="59629D8B" w:rsidR="00826BA0" w:rsidRPr="00BD1CFF" w:rsidRDefault="00826BA0"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Postal code*</w:t>
            </w:r>
          </w:p>
        </w:tc>
        <w:tc>
          <w:tcPr>
            <w:tcW w:w="567" w:type="dxa"/>
          </w:tcPr>
          <w:p w14:paraId="0D41E530" w14:textId="77777777" w:rsidR="00826BA0" w:rsidRPr="00BD1CFF" w:rsidRDefault="00826BA0" w:rsidP="00990C78">
            <w:pPr>
              <w:rPr>
                <w:rFonts w:ascii="Open Sans" w:hAnsi="Open Sans" w:cs="Open Sans"/>
                <w:color w:val="1F3864" w:themeColor="accent1" w:themeShade="80"/>
                <w:sz w:val="20"/>
                <w:szCs w:val="20"/>
                <w:lang w:val="en-GB"/>
              </w:rPr>
            </w:pPr>
          </w:p>
        </w:tc>
        <w:tc>
          <w:tcPr>
            <w:tcW w:w="4536" w:type="dxa"/>
          </w:tcPr>
          <w:p w14:paraId="34021EFB" w14:textId="48CF7259" w:rsidR="00826BA0" w:rsidRPr="00BD1CFF" w:rsidRDefault="00826BA0"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City*</w:t>
            </w:r>
          </w:p>
        </w:tc>
      </w:tr>
      <w:tr w:rsidR="00383770" w:rsidRPr="00BD1CFF" w14:paraId="79361EC9"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736A77A" w14:textId="77777777" w:rsidR="00826BA0" w:rsidRPr="00BD1CFF" w:rsidRDefault="00826BA0" w:rsidP="00990C78">
            <w:pPr>
              <w:rPr>
                <w:rFonts w:ascii="Open Sans" w:hAnsi="Open Sans" w:cs="Open Sans"/>
                <w:color w:val="1F3864" w:themeColor="accent1" w:themeShade="80"/>
                <w:sz w:val="20"/>
                <w:szCs w:val="20"/>
                <w:lang w:val="en-GB"/>
              </w:rPr>
            </w:pPr>
          </w:p>
          <w:p w14:paraId="124661B5" w14:textId="3CA0FDD5" w:rsidR="00826BA0" w:rsidRPr="00BD1CFF" w:rsidRDefault="00826BA0" w:rsidP="00990C78">
            <w:pPr>
              <w:rPr>
                <w:rFonts w:ascii="Open Sans" w:hAnsi="Open Sans" w:cs="Open Sans"/>
                <w:color w:val="1F3864" w:themeColor="accent1" w:themeShade="80"/>
                <w:sz w:val="20"/>
                <w:szCs w:val="20"/>
                <w:lang w:val="en-GB"/>
              </w:rPr>
            </w:pPr>
          </w:p>
        </w:tc>
        <w:tc>
          <w:tcPr>
            <w:tcW w:w="567" w:type="dxa"/>
          </w:tcPr>
          <w:p w14:paraId="311F2463" w14:textId="77777777" w:rsidR="00826BA0" w:rsidRPr="00BD1CFF" w:rsidRDefault="00826BA0" w:rsidP="00990C78">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12C3B652" w14:textId="1FA0F975" w:rsidR="00826BA0" w:rsidRPr="00BD1CFF" w:rsidRDefault="00826BA0" w:rsidP="00990C78">
            <w:pPr>
              <w:rPr>
                <w:rFonts w:ascii="Open Sans" w:hAnsi="Open Sans" w:cs="Open Sans"/>
                <w:color w:val="1F3864" w:themeColor="accent1" w:themeShade="80"/>
                <w:sz w:val="20"/>
                <w:szCs w:val="20"/>
                <w:lang w:val="en-GB"/>
              </w:rPr>
            </w:pPr>
          </w:p>
        </w:tc>
      </w:tr>
      <w:tr w:rsidR="00383770" w:rsidRPr="00BD1CFF" w14:paraId="6AC6E172"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C47EB4C" w14:textId="77777777" w:rsidR="00826BA0" w:rsidRPr="00BD1CFF" w:rsidRDefault="00826BA0" w:rsidP="00990C78">
            <w:pPr>
              <w:rPr>
                <w:rFonts w:ascii="Open Sans" w:hAnsi="Open Sans" w:cs="Open Sans"/>
                <w:bCs/>
                <w:i/>
                <w:color w:val="1F3864" w:themeColor="accent1" w:themeShade="80"/>
                <w:sz w:val="20"/>
                <w:szCs w:val="20"/>
                <w:lang w:val="en-GB"/>
              </w:rPr>
            </w:pPr>
          </w:p>
        </w:tc>
        <w:tc>
          <w:tcPr>
            <w:tcW w:w="567" w:type="dxa"/>
          </w:tcPr>
          <w:p w14:paraId="5E1A9A33" w14:textId="77777777" w:rsidR="00826BA0" w:rsidRPr="00BD1CFF" w:rsidRDefault="00826BA0" w:rsidP="00990C78">
            <w:pPr>
              <w:rPr>
                <w:rFonts w:ascii="Open Sans" w:hAnsi="Open Sans" w:cs="Open Sans"/>
                <w:color w:val="1F3864" w:themeColor="accent1" w:themeShade="80"/>
                <w:sz w:val="20"/>
                <w:szCs w:val="20"/>
                <w:lang w:val="en-GB"/>
              </w:rPr>
            </w:pPr>
          </w:p>
        </w:tc>
        <w:tc>
          <w:tcPr>
            <w:tcW w:w="4536" w:type="dxa"/>
          </w:tcPr>
          <w:p w14:paraId="3D9A7D54" w14:textId="77777777" w:rsidR="00826BA0" w:rsidRPr="00BD1CFF" w:rsidRDefault="00826BA0" w:rsidP="00990C78">
            <w:pPr>
              <w:rPr>
                <w:rFonts w:ascii="Open Sans" w:hAnsi="Open Sans" w:cs="Open Sans"/>
                <w:bCs/>
                <w:i/>
                <w:color w:val="1F3864" w:themeColor="accent1" w:themeShade="80"/>
                <w:sz w:val="20"/>
                <w:szCs w:val="20"/>
                <w:lang w:val="en-GB"/>
              </w:rPr>
            </w:pPr>
          </w:p>
        </w:tc>
      </w:tr>
      <w:tr w:rsidR="00383770" w:rsidRPr="00BD1CFF" w14:paraId="27AE9C4C"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AC3BBC3" w14:textId="43BE1C4D" w:rsidR="00826BA0" w:rsidRPr="00BD1CFF" w:rsidRDefault="00826BA0" w:rsidP="001C08C4">
            <w:pPr>
              <w:jc w:val="right"/>
              <w:rPr>
                <w:rFonts w:ascii="Open Sans" w:hAnsi="Open Sans" w:cs="Open Sans"/>
                <w:bCs/>
                <w:iCs/>
                <w:color w:val="1F3864" w:themeColor="accent1" w:themeShade="80"/>
                <w:sz w:val="20"/>
                <w:szCs w:val="20"/>
                <w:lang w:val="en-GB"/>
              </w:rPr>
            </w:pPr>
            <w:r w:rsidRPr="00BD1CFF">
              <w:rPr>
                <w:rFonts w:ascii="Open Sans" w:hAnsi="Open Sans" w:cs="Open Sans"/>
                <w:bCs/>
                <w:iCs/>
                <w:color w:val="1F3864" w:themeColor="accent1" w:themeShade="80"/>
                <w:sz w:val="20"/>
                <w:szCs w:val="20"/>
                <w:lang w:val="en-GB"/>
              </w:rPr>
              <w:t>Homepage</w:t>
            </w:r>
          </w:p>
        </w:tc>
        <w:tc>
          <w:tcPr>
            <w:tcW w:w="567" w:type="dxa"/>
          </w:tcPr>
          <w:p w14:paraId="720710A9" w14:textId="77777777" w:rsidR="00826BA0" w:rsidRPr="00BD1CFF" w:rsidRDefault="00826BA0" w:rsidP="00990C78">
            <w:pPr>
              <w:rPr>
                <w:rFonts w:ascii="Open Sans" w:hAnsi="Open Sans" w:cs="Open Sans"/>
                <w:color w:val="1F3864" w:themeColor="accent1" w:themeShade="80"/>
                <w:sz w:val="20"/>
                <w:szCs w:val="20"/>
                <w:lang w:val="en-GB"/>
              </w:rPr>
            </w:pPr>
          </w:p>
        </w:tc>
        <w:tc>
          <w:tcPr>
            <w:tcW w:w="4536" w:type="dxa"/>
            <w:tcBorders>
              <w:bottom w:val="single" w:sz="12" w:space="0" w:color="FFFFFF" w:themeColor="background1"/>
            </w:tcBorders>
            <w:shd w:val="clear" w:color="auto" w:fill="D9D9D9" w:themeFill="background1" w:themeFillShade="D9"/>
          </w:tcPr>
          <w:p w14:paraId="52855B35" w14:textId="77777777" w:rsidR="00826BA0" w:rsidRPr="00BD1CFF" w:rsidRDefault="00826BA0" w:rsidP="00826BA0">
            <w:pPr>
              <w:rPr>
                <w:rFonts w:ascii="Open Sans" w:hAnsi="Open Sans" w:cs="Open Sans"/>
                <w:bCs/>
                <w:i/>
                <w:color w:val="1F3864" w:themeColor="accent1" w:themeShade="80"/>
                <w:sz w:val="20"/>
                <w:szCs w:val="20"/>
                <w:lang w:val="en-GB"/>
              </w:rPr>
            </w:pPr>
          </w:p>
          <w:p w14:paraId="57670EC6" w14:textId="41AE3072" w:rsidR="00826BA0" w:rsidRPr="00BD1CFF" w:rsidRDefault="00826BA0" w:rsidP="00826BA0">
            <w:pPr>
              <w:rPr>
                <w:rFonts w:ascii="Open Sans" w:hAnsi="Open Sans" w:cs="Open Sans"/>
                <w:bCs/>
                <w:i/>
                <w:color w:val="1F3864" w:themeColor="accent1" w:themeShade="80"/>
                <w:sz w:val="20"/>
                <w:szCs w:val="20"/>
                <w:lang w:val="en-GB"/>
              </w:rPr>
            </w:pPr>
          </w:p>
        </w:tc>
      </w:tr>
    </w:tbl>
    <w:p w14:paraId="0B0E69E2" w14:textId="72B9B2B2" w:rsidR="007B0A13" w:rsidRPr="00BD1CFF" w:rsidRDefault="007B0A13" w:rsidP="00301AB8">
      <w:pPr>
        <w:rPr>
          <w:rFonts w:ascii="Open Sans" w:hAnsi="Open Sans" w:cs="Open Sans"/>
          <w:color w:val="1F3864" w:themeColor="accent1" w:themeShade="80"/>
          <w:sz w:val="20"/>
          <w:szCs w:val="20"/>
        </w:rPr>
      </w:pPr>
    </w:p>
    <w:p w14:paraId="590952AB" w14:textId="55B55BA3" w:rsidR="00292E83" w:rsidRPr="00BD1CFF" w:rsidRDefault="00292E83" w:rsidP="00301AB8">
      <w:pPr>
        <w:rPr>
          <w:rFonts w:ascii="Open Sans" w:hAnsi="Open Sans" w:cs="Open Sans"/>
          <w:color w:val="1F3864" w:themeColor="accent1" w:themeShade="80"/>
          <w:sz w:val="20"/>
          <w:szCs w:val="20"/>
        </w:rPr>
      </w:pPr>
    </w:p>
    <w:p w14:paraId="29895D2C" w14:textId="15C83C7A" w:rsidR="00292E83" w:rsidRPr="00BD1CFF" w:rsidRDefault="00292E83" w:rsidP="00301AB8">
      <w:pPr>
        <w:rPr>
          <w:rFonts w:ascii="Open Sans" w:hAnsi="Open Sans" w:cs="Open Sans"/>
          <w:color w:val="1F3864" w:themeColor="accent1" w:themeShade="80"/>
          <w:sz w:val="20"/>
          <w:szCs w:val="20"/>
        </w:rPr>
      </w:pPr>
    </w:p>
    <w:p w14:paraId="155CFA07" w14:textId="728692B0" w:rsidR="00292E83" w:rsidRPr="00BD1CFF" w:rsidRDefault="00292E83" w:rsidP="00292E83">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Address of department /</w:t>
      </w:r>
      <w:r w:rsidR="002228DA" w:rsidRPr="00BD1CFF">
        <w:rPr>
          <w:rFonts w:ascii="Open Sans" w:hAnsi="Open Sans" w:cs="Open Sans"/>
          <w:color w:val="1F3864" w:themeColor="accent1" w:themeShade="80"/>
          <w:sz w:val="20"/>
          <w:szCs w:val="20"/>
        </w:rPr>
        <w:t xml:space="preserve"> </w:t>
      </w:r>
      <w:r w:rsidRPr="00BD1CFF">
        <w:rPr>
          <w:rFonts w:ascii="Open Sans" w:hAnsi="Open Sans" w:cs="Open Sans"/>
          <w:color w:val="1F3864" w:themeColor="accent1" w:themeShade="80"/>
          <w:sz w:val="20"/>
          <w:szCs w:val="20"/>
        </w:rPr>
        <w:t>unit / division (if applicable)</w:t>
      </w:r>
    </w:p>
    <w:p w14:paraId="3DC4BF7B" w14:textId="3FF29D23" w:rsidR="00292E83" w:rsidRPr="00BD1CFF" w:rsidRDefault="00292E83" w:rsidP="00301AB8">
      <w:pPr>
        <w:rPr>
          <w:rFonts w:ascii="Open Sans" w:hAnsi="Open Sans" w:cs="Open Sans"/>
          <w:color w:val="1F3864" w:themeColor="accent1" w:themeShade="80"/>
          <w:sz w:val="20"/>
          <w:szCs w:val="20"/>
        </w:rPr>
      </w:pPr>
    </w:p>
    <w:tbl>
      <w:tblPr>
        <w:tblStyle w:val="TableGrid"/>
        <w:tblW w:w="8931" w:type="dxa"/>
        <w:tblInd w:w="108" w:type="dxa"/>
        <w:tblLook w:val="04A0" w:firstRow="1" w:lastRow="0" w:firstColumn="1" w:lastColumn="0" w:noHBand="0" w:noVBand="1"/>
      </w:tblPr>
      <w:tblGrid>
        <w:gridCol w:w="3828"/>
        <w:gridCol w:w="567"/>
        <w:gridCol w:w="4536"/>
      </w:tblGrid>
      <w:tr w:rsidR="00383770" w:rsidRPr="00BD1CFF" w14:paraId="02E0B6D4" w14:textId="77777777" w:rsidTr="00594D4C">
        <w:tc>
          <w:tcPr>
            <w:tcW w:w="3828" w:type="dxa"/>
            <w:tcBorders>
              <w:top w:val="nil"/>
              <w:left w:val="nil"/>
              <w:bottom w:val="nil"/>
              <w:right w:val="nil"/>
            </w:tcBorders>
          </w:tcPr>
          <w:p w14:paraId="017B1AF5" w14:textId="77777777" w:rsidR="008B6B0A" w:rsidRPr="00BD1CFF" w:rsidRDefault="008B6B0A" w:rsidP="00594D4C">
            <w:pPr>
              <w:jc w:val="right"/>
              <w:rPr>
                <w:rFonts w:ascii="Open Sans" w:hAnsi="Open Sans" w:cs="Open Sans"/>
                <w:bCs/>
                <w:iCs/>
                <w:color w:val="1F3864" w:themeColor="accent1" w:themeShade="80"/>
                <w:sz w:val="20"/>
                <w:szCs w:val="20"/>
                <w:lang w:val="en-GB"/>
              </w:rPr>
            </w:pPr>
            <w:r w:rsidRPr="00BD1CFF">
              <w:rPr>
                <w:rFonts w:ascii="Open Sans" w:hAnsi="Open Sans" w:cs="Open Sans"/>
                <w:bCs/>
                <w:iCs/>
                <w:color w:val="1F3864" w:themeColor="accent1" w:themeShade="80"/>
                <w:sz w:val="20"/>
                <w:szCs w:val="20"/>
                <w:lang w:val="en-GB"/>
              </w:rPr>
              <w:t>Country* (Nuts 0)</w:t>
            </w:r>
          </w:p>
        </w:tc>
        <w:tc>
          <w:tcPr>
            <w:tcW w:w="567" w:type="dxa"/>
            <w:tcBorders>
              <w:top w:val="nil"/>
              <w:left w:val="nil"/>
              <w:bottom w:val="nil"/>
              <w:right w:val="nil"/>
            </w:tcBorders>
          </w:tcPr>
          <w:p w14:paraId="6AC5CE04"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shd w:val="clear" w:color="auto" w:fill="D9D9D9" w:themeFill="background1" w:themeFillShade="D9"/>
          </w:tcPr>
          <w:p w14:paraId="417D6551" w14:textId="77777777" w:rsidR="008B6B0A" w:rsidRPr="00BD1CFF" w:rsidRDefault="008B6B0A" w:rsidP="00594D4C">
            <w:pPr>
              <w:rPr>
                <w:rFonts w:ascii="Open Sans" w:hAnsi="Open Sans" w:cs="Open Sans"/>
                <w:bCs/>
                <w:i/>
                <w:iCs/>
                <w:color w:val="1F3864" w:themeColor="accent1" w:themeShade="80"/>
                <w:sz w:val="20"/>
                <w:szCs w:val="20"/>
                <w:lang w:val="en-GB"/>
              </w:rPr>
            </w:pPr>
            <w:r w:rsidRPr="00BD1CFF">
              <w:rPr>
                <w:rFonts w:ascii="Open Sans" w:hAnsi="Open Sans" w:cs="Open Sans"/>
                <w:i/>
                <w:iCs/>
                <w:color w:val="1F3864" w:themeColor="accent1" w:themeShade="80"/>
                <w:sz w:val="20"/>
                <w:szCs w:val="20"/>
                <w:lang w:val="en-GB"/>
              </w:rPr>
              <w:t>Drop-down</w:t>
            </w:r>
          </w:p>
          <w:p w14:paraId="02A4AF2B" w14:textId="77777777" w:rsidR="008B6B0A" w:rsidRPr="00BD1CFF" w:rsidRDefault="008B6B0A" w:rsidP="00594D4C">
            <w:pPr>
              <w:rPr>
                <w:rFonts w:ascii="Open Sans" w:hAnsi="Open Sans" w:cs="Open Sans"/>
                <w:bCs/>
                <w:i/>
                <w:color w:val="1F3864" w:themeColor="accent1" w:themeShade="80"/>
                <w:sz w:val="20"/>
                <w:szCs w:val="20"/>
                <w:lang w:val="en-GB"/>
              </w:rPr>
            </w:pPr>
          </w:p>
        </w:tc>
      </w:tr>
      <w:tr w:rsidR="00383770" w:rsidRPr="00BD1CFF" w14:paraId="125B09A7" w14:textId="77777777" w:rsidTr="00594D4C">
        <w:tc>
          <w:tcPr>
            <w:tcW w:w="3828" w:type="dxa"/>
            <w:tcBorders>
              <w:top w:val="nil"/>
              <w:left w:val="nil"/>
              <w:bottom w:val="nil"/>
              <w:right w:val="nil"/>
            </w:tcBorders>
          </w:tcPr>
          <w:p w14:paraId="01D28AF5" w14:textId="77777777" w:rsidR="008B6B0A" w:rsidRPr="00BD1CFF" w:rsidRDefault="008B6B0A" w:rsidP="00594D4C">
            <w:pPr>
              <w:rPr>
                <w:rFonts w:ascii="Open Sans" w:hAnsi="Open Sans" w:cs="Open Sans"/>
                <w:bCs/>
                <w:iCs/>
                <w:color w:val="1F3864" w:themeColor="accent1" w:themeShade="80"/>
                <w:sz w:val="20"/>
                <w:szCs w:val="20"/>
                <w:lang w:val="en-GB"/>
              </w:rPr>
            </w:pPr>
          </w:p>
        </w:tc>
        <w:tc>
          <w:tcPr>
            <w:tcW w:w="567" w:type="dxa"/>
            <w:tcBorders>
              <w:top w:val="nil"/>
              <w:left w:val="nil"/>
              <w:bottom w:val="nil"/>
              <w:right w:val="nil"/>
            </w:tcBorders>
          </w:tcPr>
          <w:p w14:paraId="05299C5D"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tcPr>
          <w:p w14:paraId="286052F3" w14:textId="77777777" w:rsidR="008B6B0A" w:rsidRPr="00BD1CFF" w:rsidRDefault="008B6B0A" w:rsidP="00594D4C">
            <w:pPr>
              <w:rPr>
                <w:rFonts w:ascii="Open Sans" w:hAnsi="Open Sans" w:cs="Open Sans"/>
                <w:bCs/>
                <w:i/>
                <w:color w:val="1F3864" w:themeColor="accent1" w:themeShade="80"/>
                <w:sz w:val="20"/>
                <w:szCs w:val="20"/>
                <w:lang w:val="en-GB"/>
              </w:rPr>
            </w:pPr>
          </w:p>
        </w:tc>
      </w:tr>
      <w:tr w:rsidR="00383770" w:rsidRPr="00BD1CFF" w14:paraId="474C47D7" w14:textId="77777777" w:rsidTr="00594D4C">
        <w:tc>
          <w:tcPr>
            <w:tcW w:w="3828" w:type="dxa"/>
            <w:tcBorders>
              <w:top w:val="nil"/>
              <w:left w:val="nil"/>
              <w:bottom w:val="nil"/>
              <w:right w:val="nil"/>
            </w:tcBorders>
          </w:tcPr>
          <w:p w14:paraId="498E024A" w14:textId="77777777" w:rsidR="008B6B0A" w:rsidRPr="00BD1CFF" w:rsidRDefault="008B6B0A" w:rsidP="00594D4C">
            <w:pPr>
              <w:pStyle w:val="Header"/>
              <w:tabs>
                <w:tab w:val="clear" w:pos="4513"/>
                <w:tab w:val="clear" w:pos="9026"/>
              </w:tabs>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Region (Nuts 2)</w:t>
            </w:r>
          </w:p>
        </w:tc>
        <w:tc>
          <w:tcPr>
            <w:tcW w:w="567" w:type="dxa"/>
            <w:tcBorders>
              <w:top w:val="nil"/>
              <w:left w:val="nil"/>
              <w:bottom w:val="nil"/>
              <w:right w:val="nil"/>
            </w:tcBorders>
          </w:tcPr>
          <w:p w14:paraId="67FABAAE"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tcPr>
          <w:p w14:paraId="18D89156" w14:textId="77777777" w:rsidR="008B6B0A" w:rsidRPr="00BD1CFF" w:rsidRDefault="008B6B0A" w:rsidP="00594D4C">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Nuts 3</w:t>
            </w:r>
          </w:p>
        </w:tc>
      </w:tr>
      <w:tr w:rsidR="00383770" w:rsidRPr="00BD1CFF" w14:paraId="2DBD0626" w14:textId="77777777" w:rsidTr="00594D4C">
        <w:tc>
          <w:tcPr>
            <w:tcW w:w="3828" w:type="dxa"/>
            <w:tcBorders>
              <w:top w:val="nil"/>
              <w:left w:val="nil"/>
              <w:bottom w:val="nil"/>
              <w:right w:val="nil"/>
            </w:tcBorders>
            <w:shd w:val="clear" w:color="auto" w:fill="D9D9D9" w:themeFill="background1" w:themeFillShade="D9"/>
          </w:tcPr>
          <w:p w14:paraId="546CD467" w14:textId="77777777" w:rsidR="008B6B0A" w:rsidRPr="00BD1CFF" w:rsidRDefault="008B6B0A" w:rsidP="00594D4C">
            <w:pPr>
              <w:pStyle w:val="Heading2"/>
              <w:outlineLvl w:val="1"/>
              <w:rPr>
                <w:rFonts w:ascii="Open Sans" w:hAnsi="Open Sans" w:cs="Open Sans"/>
                <w:bCs w:val="0"/>
                <w:color w:val="1F3864" w:themeColor="accent1" w:themeShade="80"/>
                <w:sz w:val="20"/>
                <w:szCs w:val="20"/>
                <w:lang w:val="en-GB"/>
              </w:rPr>
            </w:pPr>
            <w:r w:rsidRPr="00BD1CFF">
              <w:rPr>
                <w:rFonts w:ascii="Open Sans" w:hAnsi="Open Sans" w:cs="Open Sans"/>
                <w:bCs w:val="0"/>
                <w:color w:val="1F3864" w:themeColor="accent1" w:themeShade="80"/>
                <w:sz w:val="20"/>
                <w:szCs w:val="20"/>
                <w:lang w:val="en-GB"/>
              </w:rPr>
              <w:t>Drop-down</w:t>
            </w:r>
          </w:p>
          <w:p w14:paraId="6E1D5054" w14:textId="77777777" w:rsidR="008B6B0A" w:rsidRPr="00BD1CFF" w:rsidRDefault="008B6B0A" w:rsidP="00594D4C">
            <w:pPr>
              <w:rPr>
                <w:rFonts w:ascii="Open Sans" w:hAnsi="Open Sans" w:cs="Open Sans"/>
                <w:color w:val="1F3864" w:themeColor="accent1" w:themeShade="80"/>
                <w:sz w:val="20"/>
                <w:szCs w:val="20"/>
                <w:lang w:val="en-GB"/>
              </w:rPr>
            </w:pPr>
          </w:p>
        </w:tc>
        <w:tc>
          <w:tcPr>
            <w:tcW w:w="567" w:type="dxa"/>
            <w:tcBorders>
              <w:top w:val="nil"/>
              <w:left w:val="nil"/>
              <w:bottom w:val="nil"/>
              <w:right w:val="nil"/>
            </w:tcBorders>
          </w:tcPr>
          <w:p w14:paraId="759F8958"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shd w:val="clear" w:color="auto" w:fill="D9D9D9" w:themeFill="background1" w:themeFillShade="D9"/>
          </w:tcPr>
          <w:p w14:paraId="0464E54A" w14:textId="77777777" w:rsidR="008B6B0A" w:rsidRPr="00BD1CFF" w:rsidRDefault="008B6B0A" w:rsidP="00594D4C">
            <w:pPr>
              <w:pStyle w:val="BalloonText"/>
              <w:rPr>
                <w:rFonts w:ascii="Open Sans" w:hAnsi="Open Sans" w:cs="Open Sans"/>
                <w:i/>
                <w:color w:val="1F3864" w:themeColor="accent1" w:themeShade="80"/>
                <w:sz w:val="20"/>
                <w:szCs w:val="20"/>
                <w:lang w:val="en-GB"/>
              </w:rPr>
            </w:pPr>
            <w:r w:rsidRPr="00BD1CFF">
              <w:rPr>
                <w:rFonts w:ascii="Open Sans" w:hAnsi="Open Sans" w:cs="Open Sans"/>
                <w:i/>
                <w:color w:val="1F3864" w:themeColor="accent1" w:themeShade="80"/>
                <w:sz w:val="20"/>
                <w:szCs w:val="20"/>
                <w:lang w:val="en-GB"/>
              </w:rPr>
              <w:t>Drop-down</w:t>
            </w:r>
          </w:p>
        </w:tc>
      </w:tr>
      <w:tr w:rsidR="00383770" w:rsidRPr="00BD1CFF" w14:paraId="74B8ADF1" w14:textId="77777777" w:rsidTr="00594D4C">
        <w:tc>
          <w:tcPr>
            <w:tcW w:w="3828" w:type="dxa"/>
            <w:tcBorders>
              <w:top w:val="nil"/>
              <w:left w:val="nil"/>
              <w:bottom w:val="nil"/>
              <w:right w:val="nil"/>
            </w:tcBorders>
            <w:shd w:val="clear" w:color="auto" w:fill="FFFFFF" w:themeFill="background1"/>
          </w:tcPr>
          <w:p w14:paraId="47A1B778" w14:textId="77777777" w:rsidR="008B6B0A" w:rsidRPr="00BD1CFF" w:rsidRDefault="008B6B0A" w:rsidP="00594D4C">
            <w:pPr>
              <w:rPr>
                <w:rFonts w:ascii="Open Sans" w:hAnsi="Open Sans" w:cs="Open Sans"/>
                <w:color w:val="1F3864" w:themeColor="accent1" w:themeShade="80"/>
                <w:sz w:val="20"/>
                <w:szCs w:val="20"/>
                <w:lang w:val="en-GB"/>
              </w:rPr>
            </w:pPr>
          </w:p>
        </w:tc>
        <w:tc>
          <w:tcPr>
            <w:tcW w:w="567" w:type="dxa"/>
            <w:tcBorders>
              <w:top w:val="nil"/>
              <w:left w:val="nil"/>
              <w:bottom w:val="nil"/>
              <w:right w:val="nil"/>
            </w:tcBorders>
            <w:shd w:val="clear" w:color="auto" w:fill="FFFFFF" w:themeFill="background1"/>
          </w:tcPr>
          <w:p w14:paraId="2208645E"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shd w:val="clear" w:color="auto" w:fill="FFFFFF" w:themeFill="background1"/>
          </w:tcPr>
          <w:p w14:paraId="36FF2199" w14:textId="77777777" w:rsidR="008B6B0A" w:rsidRPr="00BD1CFF" w:rsidRDefault="008B6B0A" w:rsidP="00594D4C">
            <w:pPr>
              <w:pStyle w:val="BalloonText"/>
              <w:rPr>
                <w:rFonts w:ascii="Open Sans" w:hAnsi="Open Sans" w:cs="Open Sans"/>
                <w:color w:val="1F3864" w:themeColor="accent1" w:themeShade="80"/>
                <w:sz w:val="20"/>
                <w:szCs w:val="20"/>
                <w:lang w:val="en-GB"/>
              </w:rPr>
            </w:pPr>
          </w:p>
        </w:tc>
      </w:tr>
      <w:tr w:rsidR="00383770" w:rsidRPr="00BD1CFF" w14:paraId="3DC76FD3"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BF5DBB4" w14:textId="77777777" w:rsidR="008B6B0A" w:rsidRPr="00BD1CFF" w:rsidRDefault="008B6B0A" w:rsidP="00594D4C">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Street*</w:t>
            </w:r>
          </w:p>
        </w:tc>
        <w:tc>
          <w:tcPr>
            <w:tcW w:w="567" w:type="dxa"/>
          </w:tcPr>
          <w:p w14:paraId="51FA6A9F"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tcPr>
          <w:p w14:paraId="0ED934B3" w14:textId="77777777" w:rsidR="008B6B0A" w:rsidRPr="00BD1CFF" w:rsidRDefault="008B6B0A" w:rsidP="00594D4C">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House number*</w:t>
            </w:r>
          </w:p>
        </w:tc>
      </w:tr>
      <w:tr w:rsidR="00383770" w:rsidRPr="00BD1CFF" w14:paraId="3A3AD8C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719BF5B" w14:textId="77777777" w:rsidR="008B6B0A" w:rsidRPr="00BD1CFF" w:rsidRDefault="008B6B0A" w:rsidP="00594D4C">
            <w:pPr>
              <w:rPr>
                <w:rFonts w:ascii="Open Sans" w:hAnsi="Open Sans" w:cs="Open Sans"/>
                <w:color w:val="1F3864" w:themeColor="accent1" w:themeShade="80"/>
                <w:sz w:val="20"/>
                <w:szCs w:val="20"/>
                <w:lang w:val="en-GB"/>
              </w:rPr>
            </w:pPr>
          </w:p>
          <w:p w14:paraId="21CEC766" w14:textId="77777777" w:rsidR="008B6B0A" w:rsidRPr="00BD1CFF" w:rsidRDefault="008B6B0A" w:rsidP="00594D4C">
            <w:pPr>
              <w:rPr>
                <w:rFonts w:ascii="Open Sans" w:hAnsi="Open Sans" w:cs="Open Sans"/>
                <w:color w:val="1F3864" w:themeColor="accent1" w:themeShade="80"/>
                <w:sz w:val="20"/>
                <w:szCs w:val="20"/>
                <w:lang w:val="en-GB"/>
              </w:rPr>
            </w:pPr>
          </w:p>
        </w:tc>
        <w:tc>
          <w:tcPr>
            <w:tcW w:w="567" w:type="dxa"/>
          </w:tcPr>
          <w:p w14:paraId="14C45685"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4B37E436" w14:textId="77777777" w:rsidR="008B6B0A" w:rsidRPr="00BD1CFF" w:rsidRDefault="008B6B0A" w:rsidP="00594D4C">
            <w:pPr>
              <w:pStyle w:val="BalloonText"/>
              <w:rPr>
                <w:rFonts w:ascii="Open Sans" w:hAnsi="Open Sans" w:cs="Open Sans"/>
                <w:color w:val="1F3864" w:themeColor="accent1" w:themeShade="80"/>
                <w:sz w:val="20"/>
                <w:szCs w:val="20"/>
                <w:lang w:val="en-GB"/>
              </w:rPr>
            </w:pPr>
          </w:p>
        </w:tc>
      </w:tr>
      <w:tr w:rsidR="00383770" w:rsidRPr="00BD1CFF" w14:paraId="5EFD834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E9B89CE" w14:textId="77777777" w:rsidR="008B6B0A" w:rsidRPr="00BD1CFF" w:rsidRDefault="008B6B0A" w:rsidP="00594D4C">
            <w:pPr>
              <w:rPr>
                <w:rFonts w:ascii="Open Sans" w:hAnsi="Open Sans" w:cs="Open Sans"/>
                <w:color w:val="1F3864" w:themeColor="accent1" w:themeShade="80"/>
                <w:sz w:val="20"/>
                <w:szCs w:val="20"/>
                <w:lang w:val="en-GB"/>
              </w:rPr>
            </w:pPr>
          </w:p>
        </w:tc>
        <w:tc>
          <w:tcPr>
            <w:tcW w:w="567" w:type="dxa"/>
          </w:tcPr>
          <w:p w14:paraId="3002AE88"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tcPr>
          <w:p w14:paraId="71EE5345" w14:textId="77777777" w:rsidR="008B6B0A" w:rsidRPr="00BD1CFF" w:rsidRDefault="008B6B0A" w:rsidP="00594D4C">
            <w:pPr>
              <w:rPr>
                <w:rFonts w:ascii="Open Sans" w:hAnsi="Open Sans" w:cs="Open Sans"/>
                <w:color w:val="1F3864" w:themeColor="accent1" w:themeShade="80"/>
                <w:sz w:val="20"/>
                <w:szCs w:val="20"/>
                <w:lang w:val="en-GB"/>
              </w:rPr>
            </w:pPr>
          </w:p>
        </w:tc>
      </w:tr>
      <w:tr w:rsidR="00383770" w:rsidRPr="00BD1CFF" w14:paraId="50E7263B"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EA28639" w14:textId="77777777" w:rsidR="008B6B0A" w:rsidRPr="00BD1CFF" w:rsidRDefault="008B6B0A" w:rsidP="00594D4C">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Postal code*</w:t>
            </w:r>
          </w:p>
        </w:tc>
        <w:tc>
          <w:tcPr>
            <w:tcW w:w="567" w:type="dxa"/>
          </w:tcPr>
          <w:p w14:paraId="7C041876"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tcPr>
          <w:p w14:paraId="442B6C51" w14:textId="77777777" w:rsidR="008B6B0A" w:rsidRPr="00BD1CFF" w:rsidRDefault="008B6B0A" w:rsidP="00594D4C">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City*</w:t>
            </w:r>
          </w:p>
        </w:tc>
      </w:tr>
      <w:tr w:rsidR="00383770" w:rsidRPr="00BD1CFF" w14:paraId="6C3B86B8"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EB29839" w14:textId="77777777" w:rsidR="008B6B0A" w:rsidRPr="00BD1CFF" w:rsidRDefault="008B6B0A" w:rsidP="00594D4C">
            <w:pPr>
              <w:rPr>
                <w:rFonts w:ascii="Open Sans" w:hAnsi="Open Sans" w:cs="Open Sans"/>
                <w:color w:val="1F3864" w:themeColor="accent1" w:themeShade="80"/>
                <w:sz w:val="20"/>
                <w:szCs w:val="20"/>
                <w:lang w:val="en-GB"/>
              </w:rPr>
            </w:pPr>
          </w:p>
          <w:p w14:paraId="3486A709" w14:textId="77777777" w:rsidR="008B6B0A" w:rsidRPr="00BD1CFF" w:rsidRDefault="008B6B0A" w:rsidP="00594D4C">
            <w:pPr>
              <w:rPr>
                <w:rFonts w:ascii="Open Sans" w:hAnsi="Open Sans" w:cs="Open Sans"/>
                <w:color w:val="1F3864" w:themeColor="accent1" w:themeShade="80"/>
                <w:sz w:val="20"/>
                <w:szCs w:val="20"/>
                <w:lang w:val="en-GB"/>
              </w:rPr>
            </w:pPr>
          </w:p>
        </w:tc>
        <w:tc>
          <w:tcPr>
            <w:tcW w:w="567" w:type="dxa"/>
          </w:tcPr>
          <w:p w14:paraId="2CC2E66D"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4C0EBB7D" w14:textId="77777777" w:rsidR="008B6B0A" w:rsidRPr="00BD1CFF" w:rsidRDefault="008B6B0A" w:rsidP="00594D4C">
            <w:pPr>
              <w:rPr>
                <w:rFonts w:ascii="Open Sans" w:hAnsi="Open Sans" w:cs="Open Sans"/>
                <w:color w:val="1F3864" w:themeColor="accent1" w:themeShade="80"/>
                <w:sz w:val="20"/>
                <w:szCs w:val="20"/>
                <w:lang w:val="en-GB"/>
              </w:rPr>
            </w:pPr>
          </w:p>
        </w:tc>
      </w:tr>
      <w:tr w:rsidR="003B698F" w:rsidRPr="00BD1CFF" w14:paraId="60233404"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2AC38A7" w14:textId="77777777" w:rsidR="008B6B0A" w:rsidRPr="00BD1CFF" w:rsidRDefault="008B6B0A" w:rsidP="00594D4C">
            <w:pPr>
              <w:rPr>
                <w:rFonts w:ascii="Open Sans" w:hAnsi="Open Sans" w:cs="Open Sans"/>
                <w:bCs/>
                <w:i/>
                <w:color w:val="1F3864" w:themeColor="accent1" w:themeShade="80"/>
                <w:sz w:val="20"/>
                <w:szCs w:val="20"/>
                <w:lang w:val="en-GB"/>
              </w:rPr>
            </w:pPr>
          </w:p>
        </w:tc>
        <w:tc>
          <w:tcPr>
            <w:tcW w:w="567" w:type="dxa"/>
          </w:tcPr>
          <w:p w14:paraId="64064997"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tcPr>
          <w:p w14:paraId="60420769" w14:textId="77777777" w:rsidR="008B6B0A" w:rsidRPr="00BD1CFF" w:rsidRDefault="008B6B0A" w:rsidP="00594D4C">
            <w:pPr>
              <w:rPr>
                <w:rFonts w:ascii="Open Sans" w:hAnsi="Open Sans" w:cs="Open Sans"/>
                <w:bCs/>
                <w:i/>
                <w:color w:val="1F3864" w:themeColor="accent1" w:themeShade="80"/>
                <w:sz w:val="20"/>
                <w:szCs w:val="20"/>
                <w:lang w:val="en-GB"/>
              </w:rPr>
            </w:pPr>
          </w:p>
        </w:tc>
      </w:tr>
    </w:tbl>
    <w:p w14:paraId="5A211E49" w14:textId="77777777" w:rsidR="00292E83" w:rsidRPr="00BD1CFF" w:rsidRDefault="00292E83" w:rsidP="00301AB8">
      <w:pPr>
        <w:rPr>
          <w:rFonts w:ascii="Open Sans" w:hAnsi="Open Sans" w:cs="Open Sans"/>
          <w:color w:val="1F3864" w:themeColor="accent1" w:themeShade="80"/>
        </w:rPr>
      </w:pPr>
    </w:p>
    <w:p w14:paraId="1258838D" w14:textId="77777777" w:rsidR="00857F24" w:rsidRPr="00BD1CFF" w:rsidRDefault="00857F24" w:rsidP="00301AB8">
      <w:pPr>
        <w:rPr>
          <w:rFonts w:ascii="Open Sans" w:hAnsi="Open Sans" w:cs="Open Sans"/>
          <w:color w:val="1F3864" w:themeColor="accent1" w:themeShade="80"/>
        </w:rPr>
      </w:pPr>
    </w:p>
    <w:p w14:paraId="59EF6AFC" w14:textId="5FBAF581" w:rsidR="00301AB8" w:rsidRPr="00BD1CFF" w:rsidRDefault="00301AB8" w:rsidP="00301AB8">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B.1.3 Legal and financial information</w:t>
      </w:r>
    </w:p>
    <w:p w14:paraId="755E7E64" w14:textId="4523AA67" w:rsidR="00301AB8" w:rsidRPr="00BD1CFF" w:rsidRDefault="00301AB8" w:rsidP="00301AB8">
      <w:pPr>
        <w:rPr>
          <w:rFonts w:ascii="Open Sans" w:hAnsi="Open Sans" w:cs="Open Sans"/>
          <w:color w:val="1F3864" w:themeColor="accent1" w:themeShade="80"/>
          <w:sz w:val="20"/>
          <w:szCs w:val="20"/>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83"/>
        <w:gridCol w:w="4679"/>
      </w:tblGrid>
      <w:tr w:rsidR="00383770" w:rsidRPr="00BD1CFF" w14:paraId="07E3CF4B" w14:textId="77777777" w:rsidTr="00AE2092">
        <w:tc>
          <w:tcPr>
            <w:tcW w:w="3969" w:type="dxa"/>
          </w:tcPr>
          <w:p w14:paraId="73D85303" w14:textId="5936BEEC" w:rsidR="00A9644D" w:rsidRPr="00BD1CFF" w:rsidRDefault="00A30DCD"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Type of partner</w:t>
            </w:r>
          </w:p>
        </w:tc>
        <w:tc>
          <w:tcPr>
            <w:tcW w:w="283" w:type="dxa"/>
          </w:tcPr>
          <w:p w14:paraId="4CF59605" w14:textId="77777777" w:rsidR="00A9644D" w:rsidRPr="00BD1CFF" w:rsidRDefault="00A9644D" w:rsidP="00990C78">
            <w:pPr>
              <w:rPr>
                <w:rFonts w:ascii="Open Sans" w:hAnsi="Open Sans" w:cs="Open Sans"/>
                <w:color w:val="1F3864" w:themeColor="accent1" w:themeShade="80"/>
                <w:sz w:val="20"/>
                <w:szCs w:val="20"/>
                <w:lang w:val="en-GB"/>
              </w:rPr>
            </w:pPr>
          </w:p>
        </w:tc>
        <w:tc>
          <w:tcPr>
            <w:tcW w:w="4679" w:type="dxa"/>
            <w:tcBorders>
              <w:bottom w:val="single" w:sz="12" w:space="0" w:color="FFFFFF" w:themeColor="background1"/>
            </w:tcBorders>
            <w:shd w:val="clear" w:color="auto" w:fill="D9D9D9" w:themeFill="background1" w:themeFillShade="D9"/>
          </w:tcPr>
          <w:p w14:paraId="1CE13CBD" w14:textId="075A0D3B" w:rsidR="00A9644D" w:rsidRPr="00BD1CFF" w:rsidRDefault="005A4F2A" w:rsidP="00990C78">
            <w:pPr>
              <w:rPr>
                <w:rFonts w:ascii="Open Sans" w:hAnsi="Open Sans" w:cs="Open Sans"/>
                <w:bCs/>
                <w:i/>
                <w:color w:val="1F3864" w:themeColor="accent1" w:themeShade="80"/>
                <w:sz w:val="20"/>
                <w:szCs w:val="20"/>
                <w:lang w:val="en-GB"/>
              </w:rPr>
            </w:pPr>
            <w:r w:rsidRPr="00BD1CFF">
              <w:rPr>
                <w:rFonts w:ascii="Open Sans" w:hAnsi="Open Sans" w:cs="Open Sans"/>
                <w:i/>
                <w:color w:val="1F3864" w:themeColor="accent1" w:themeShade="80"/>
                <w:sz w:val="20"/>
                <w:szCs w:val="20"/>
                <w:lang w:val="en-GB"/>
              </w:rPr>
              <w:t xml:space="preserve">Drop-down pre-defined list (see Annex 1 – Type of partner and </w:t>
            </w:r>
            <w:r w:rsidR="00B91CDA" w:rsidRPr="00BD1CFF">
              <w:rPr>
                <w:rFonts w:ascii="Open Sans" w:hAnsi="Open Sans" w:cs="Open Sans"/>
                <w:i/>
                <w:color w:val="1F3864" w:themeColor="accent1" w:themeShade="80"/>
                <w:sz w:val="20"/>
                <w:szCs w:val="20"/>
                <w:lang w:val="en-GB"/>
              </w:rPr>
              <w:t xml:space="preserve">target group </w:t>
            </w:r>
            <w:r w:rsidRPr="00BD1CFF">
              <w:rPr>
                <w:rFonts w:ascii="Open Sans" w:hAnsi="Open Sans" w:cs="Open Sans"/>
                <w:i/>
                <w:color w:val="1F3864" w:themeColor="accent1" w:themeShade="80"/>
                <w:sz w:val="20"/>
                <w:szCs w:val="20"/>
                <w:lang w:val="en-GB"/>
              </w:rPr>
              <w:t>classification)</w:t>
            </w:r>
          </w:p>
        </w:tc>
      </w:tr>
      <w:tr w:rsidR="00383770" w:rsidRPr="00BD1CFF" w14:paraId="713344F6" w14:textId="77777777" w:rsidTr="00AE2092">
        <w:tc>
          <w:tcPr>
            <w:tcW w:w="3969" w:type="dxa"/>
          </w:tcPr>
          <w:p w14:paraId="49941F4D" w14:textId="2CB52116" w:rsidR="00A9644D" w:rsidRPr="00BD1CFF" w:rsidRDefault="00225A12"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Legal status</w:t>
            </w:r>
          </w:p>
        </w:tc>
        <w:tc>
          <w:tcPr>
            <w:tcW w:w="283" w:type="dxa"/>
          </w:tcPr>
          <w:p w14:paraId="5281A982" w14:textId="77777777" w:rsidR="00A9644D" w:rsidRPr="00BD1CFF" w:rsidRDefault="00A9644D" w:rsidP="00990C78">
            <w:pPr>
              <w:rPr>
                <w:rFonts w:ascii="Open Sans" w:hAnsi="Open Sans" w:cs="Open Sans"/>
                <w:color w:val="1F3864" w:themeColor="accent1" w:themeShade="80"/>
                <w:sz w:val="20"/>
                <w:szCs w:val="20"/>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5CDEFA40" w14:textId="0EFB142E" w:rsidR="00A9644D" w:rsidRPr="00BD1CFF" w:rsidRDefault="003C2123" w:rsidP="003C2123">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 xml:space="preserve">Drop-down (minimum this: </w:t>
            </w:r>
            <w:r w:rsidR="00225A12" w:rsidRPr="00BD1CFF">
              <w:rPr>
                <w:rFonts w:ascii="Open Sans" w:hAnsi="Open Sans" w:cs="Open Sans"/>
                <w:bCs/>
                <w:i/>
                <w:color w:val="1F3864" w:themeColor="accent1" w:themeShade="80"/>
                <w:sz w:val="20"/>
                <w:szCs w:val="20"/>
                <w:lang w:val="en-GB"/>
              </w:rPr>
              <w:t>public* / private*</w:t>
            </w:r>
            <w:r w:rsidRPr="00BD1CFF">
              <w:rPr>
                <w:rFonts w:ascii="Open Sans" w:hAnsi="Open Sans" w:cs="Open Sans"/>
                <w:bCs/>
                <w:i/>
                <w:color w:val="1F3864" w:themeColor="accent1" w:themeShade="80"/>
                <w:sz w:val="20"/>
                <w:szCs w:val="20"/>
                <w:lang w:val="en-GB"/>
              </w:rPr>
              <w:t xml:space="preserve"> but there could be more options)</w:t>
            </w:r>
          </w:p>
        </w:tc>
      </w:tr>
      <w:tr w:rsidR="00383770" w:rsidRPr="00BD1CFF" w14:paraId="5500CE29" w14:textId="77777777" w:rsidTr="00AE2092">
        <w:tc>
          <w:tcPr>
            <w:tcW w:w="3969" w:type="dxa"/>
          </w:tcPr>
          <w:p w14:paraId="56E977CB" w14:textId="3254D3CD" w:rsidR="00A9644D" w:rsidRPr="00BD1CFF" w:rsidRDefault="00225A12"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Co-financing rate (%)</w:t>
            </w:r>
          </w:p>
        </w:tc>
        <w:tc>
          <w:tcPr>
            <w:tcW w:w="283" w:type="dxa"/>
          </w:tcPr>
          <w:p w14:paraId="55A58C46" w14:textId="77777777" w:rsidR="00A9644D" w:rsidRPr="00BD1CFF" w:rsidRDefault="00A9644D" w:rsidP="00990C78">
            <w:pPr>
              <w:rPr>
                <w:rFonts w:ascii="Open Sans" w:hAnsi="Open Sans" w:cs="Open Sans"/>
                <w:color w:val="1F3864" w:themeColor="accent1" w:themeShade="80"/>
                <w:sz w:val="20"/>
                <w:szCs w:val="20"/>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1B4FF65A" w14:textId="77777777" w:rsidR="00A9644D" w:rsidRPr="00BD1CFF" w:rsidRDefault="00A9644D" w:rsidP="00B91CDA">
            <w:pPr>
              <w:rPr>
                <w:rFonts w:ascii="Open Sans" w:hAnsi="Open Sans" w:cs="Open Sans"/>
                <w:bCs/>
                <w:i/>
                <w:color w:val="1F3864" w:themeColor="accent1" w:themeShade="80"/>
                <w:sz w:val="20"/>
                <w:szCs w:val="20"/>
                <w:lang w:val="en-GB"/>
              </w:rPr>
            </w:pPr>
          </w:p>
          <w:p w14:paraId="5587C797" w14:textId="24BA54B2" w:rsidR="00B91CDA" w:rsidRPr="00BD1CFF" w:rsidRDefault="00B91CDA" w:rsidP="00B91CDA">
            <w:pPr>
              <w:rPr>
                <w:rFonts w:ascii="Open Sans" w:hAnsi="Open Sans" w:cs="Open Sans"/>
                <w:bCs/>
                <w:i/>
                <w:color w:val="1F3864" w:themeColor="accent1" w:themeShade="80"/>
                <w:sz w:val="20"/>
                <w:szCs w:val="20"/>
                <w:lang w:val="en-GB"/>
              </w:rPr>
            </w:pPr>
          </w:p>
        </w:tc>
      </w:tr>
      <w:tr w:rsidR="00383770" w:rsidRPr="00BD1CFF" w14:paraId="26613B39" w14:textId="77777777" w:rsidTr="00AE2092">
        <w:tc>
          <w:tcPr>
            <w:tcW w:w="3969" w:type="dxa"/>
          </w:tcPr>
          <w:p w14:paraId="1AF1E0BA" w14:textId="0065F0C9" w:rsidR="00A9644D" w:rsidRPr="00BD1CFF" w:rsidRDefault="003B698F"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Tax number</w:t>
            </w:r>
          </w:p>
        </w:tc>
        <w:tc>
          <w:tcPr>
            <w:tcW w:w="283" w:type="dxa"/>
          </w:tcPr>
          <w:p w14:paraId="4C46ED47" w14:textId="77777777" w:rsidR="00A9644D" w:rsidRPr="00BD1CFF" w:rsidRDefault="00A9644D" w:rsidP="00990C78">
            <w:pPr>
              <w:rPr>
                <w:rFonts w:ascii="Open Sans" w:hAnsi="Open Sans" w:cs="Open Sans"/>
                <w:color w:val="1F3864" w:themeColor="accent1" w:themeShade="80"/>
                <w:sz w:val="20"/>
                <w:szCs w:val="20"/>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01BF63B8" w14:textId="61D31108" w:rsidR="00A9644D" w:rsidRPr="00BD1CFF" w:rsidRDefault="00A9644D" w:rsidP="00990C78">
            <w:pPr>
              <w:rPr>
                <w:rFonts w:ascii="Open Sans" w:hAnsi="Open Sans" w:cs="Open Sans"/>
                <w:bCs/>
                <w:i/>
                <w:color w:val="1F3864" w:themeColor="accent1" w:themeShade="80"/>
                <w:sz w:val="20"/>
                <w:szCs w:val="20"/>
                <w:lang w:val="en-GB"/>
              </w:rPr>
            </w:pPr>
          </w:p>
        </w:tc>
      </w:tr>
      <w:tr w:rsidR="00383770" w:rsidRPr="00BD1CFF" w14:paraId="577ACEC9" w14:textId="77777777" w:rsidTr="00AE2092">
        <w:tc>
          <w:tcPr>
            <w:tcW w:w="3969" w:type="dxa"/>
          </w:tcPr>
          <w:p w14:paraId="7B29C815" w14:textId="79413AB8" w:rsidR="00A9644D" w:rsidRPr="00BD1CFF" w:rsidRDefault="00225A12"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Is your organisation entitled to recover VAT based on national legislation for the activities implemented in the project?*</w:t>
            </w:r>
          </w:p>
        </w:tc>
        <w:tc>
          <w:tcPr>
            <w:tcW w:w="283" w:type="dxa"/>
          </w:tcPr>
          <w:p w14:paraId="0CEDBE53" w14:textId="77777777" w:rsidR="00A9644D" w:rsidRPr="00BD1CFF" w:rsidRDefault="00A9644D" w:rsidP="00990C78">
            <w:pPr>
              <w:rPr>
                <w:rFonts w:ascii="Open Sans" w:hAnsi="Open Sans" w:cs="Open Sans"/>
                <w:color w:val="1F3864" w:themeColor="accent1" w:themeShade="80"/>
                <w:sz w:val="20"/>
                <w:szCs w:val="20"/>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1D7CCABF" w14:textId="6877FB32" w:rsidR="00A9644D" w:rsidRPr="00BD1CFF" w:rsidRDefault="00225A12" w:rsidP="0092298D">
            <w:pPr>
              <w:rPr>
                <w:rFonts w:ascii="Open Sans" w:hAnsi="Open Sans" w:cs="Open Sans"/>
                <w:i/>
                <w:color w:val="1F3864" w:themeColor="accent1" w:themeShade="80"/>
                <w:sz w:val="20"/>
                <w:szCs w:val="20"/>
                <w:lang w:val="en-GB"/>
              </w:rPr>
            </w:pPr>
            <w:r w:rsidRPr="00BD1CFF">
              <w:rPr>
                <w:rFonts w:ascii="Open Sans" w:hAnsi="Open Sans" w:cs="Open Sans"/>
                <w:i/>
                <w:color w:val="1F3864" w:themeColor="accent1" w:themeShade="80"/>
                <w:sz w:val="20"/>
                <w:szCs w:val="20"/>
                <w:lang w:val="en-GB"/>
              </w:rPr>
              <w:t xml:space="preserve">Drop-down list: </w:t>
            </w:r>
            <w:r w:rsidR="0092298D" w:rsidRPr="00BD1CFF">
              <w:rPr>
                <w:rFonts w:ascii="Open Sans" w:hAnsi="Open Sans" w:cs="Open Sans"/>
                <w:i/>
                <w:color w:val="1F3864" w:themeColor="accent1" w:themeShade="80"/>
                <w:sz w:val="20"/>
                <w:szCs w:val="20"/>
                <w:lang w:val="en-GB"/>
              </w:rPr>
              <w:t>yes</w:t>
            </w:r>
            <w:r w:rsidRPr="00BD1CFF">
              <w:rPr>
                <w:rFonts w:ascii="Open Sans" w:hAnsi="Open Sans" w:cs="Open Sans"/>
                <w:i/>
                <w:color w:val="1F3864" w:themeColor="accent1" w:themeShade="80"/>
                <w:sz w:val="20"/>
                <w:szCs w:val="20"/>
                <w:lang w:val="en-GB"/>
              </w:rPr>
              <w:t>/</w:t>
            </w:r>
            <w:r w:rsidR="0092298D" w:rsidRPr="00BD1CFF">
              <w:rPr>
                <w:rFonts w:ascii="Open Sans" w:hAnsi="Open Sans" w:cs="Open Sans"/>
                <w:i/>
                <w:color w:val="1F3864" w:themeColor="accent1" w:themeShade="80"/>
                <w:sz w:val="20"/>
                <w:szCs w:val="20"/>
                <w:lang w:val="en-GB"/>
              </w:rPr>
              <w:t>no</w:t>
            </w:r>
            <w:r w:rsidRPr="00BD1CFF">
              <w:rPr>
                <w:rFonts w:ascii="Open Sans" w:hAnsi="Open Sans" w:cs="Open Sans"/>
                <w:i/>
                <w:color w:val="1F3864" w:themeColor="accent1" w:themeShade="80"/>
                <w:sz w:val="20"/>
                <w:szCs w:val="20"/>
                <w:lang w:val="en-GB"/>
              </w:rPr>
              <w:t xml:space="preserve">/partly </w:t>
            </w:r>
          </w:p>
        </w:tc>
      </w:tr>
    </w:tbl>
    <w:p w14:paraId="044D16CD" w14:textId="7581879E" w:rsidR="00301AB8" w:rsidRPr="00BD1CFF" w:rsidRDefault="00301AB8" w:rsidP="00301AB8">
      <w:pPr>
        <w:rPr>
          <w:rFonts w:ascii="Open Sans" w:hAnsi="Open Sans" w:cs="Open Sans"/>
          <w:color w:val="1F3864" w:themeColor="accent1" w:themeShade="80"/>
          <w:sz w:val="20"/>
          <w:szCs w:val="20"/>
        </w:rPr>
      </w:pPr>
    </w:p>
    <w:p w14:paraId="053CBD1A" w14:textId="7EBD7C78" w:rsidR="00AE2092" w:rsidRPr="00BD1CFF" w:rsidRDefault="00AE2092" w:rsidP="00301AB8">
      <w:pPr>
        <w:rPr>
          <w:rFonts w:ascii="Open Sans" w:hAnsi="Open Sans" w:cs="Open Sans"/>
          <w:color w:val="1F3864" w:themeColor="accent1" w:themeShade="80"/>
          <w:sz w:val="20"/>
          <w:szCs w:val="20"/>
        </w:rPr>
      </w:pPr>
    </w:p>
    <w:p w14:paraId="465D0A1E" w14:textId="77777777" w:rsidR="0015355C" w:rsidRPr="00BD1CFF" w:rsidRDefault="0015355C" w:rsidP="00301AB8">
      <w:pPr>
        <w:rPr>
          <w:rFonts w:ascii="Open Sans" w:hAnsi="Open Sans" w:cs="Open Sans"/>
          <w:color w:val="1F3864" w:themeColor="accent1" w:themeShade="80"/>
          <w:sz w:val="20"/>
          <w:szCs w:val="20"/>
        </w:rPr>
      </w:pPr>
    </w:p>
    <w:p w14:paraId="50E831E4" w14:textId="3F324840" w:rsidR="00301AB8" w:rsidRPr="00BD1CFF" w:rsidRDefault="00301AB8" w:rsidP="00301AB8">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B.1.4 Legal representative</w:t>
      </w:r>
    </w:p>
    <w:p w14:paraId="1E3BD0DC" w14:textId="698EAA34" w:rsidR="00301AB8" w:rsidRPr="00BD1CFF" w:rsidRDefault="00301AB8" w:rsidP="00301AB8">
      <w:pPr>
        <w:rPr>
          <w:rFonts w:ascii="Open Sans" w:hAnsi="Open Sans" w:cs="Open Sans"/>
          <w:color w:val="1F3864" w:themeColor="accent1" w:themeShade="80"/>
          <w:sz w:val="20"/>
          <w:szCs w:val="20"/>
        </w:rPr>
      </w:pPr>
    </w:p>
    <w:tbl>
      <w:tblPr>
        <w:tblStyle w:val="TableGrid"/>
        <w:tblW w:w="8931" w:type="dxa"/>
        <w:tblInd w:w="108" w:type="dxa"/>
        <w:tblLook w:val="04A0" w:firstRow="1" w:lastRow="0" w:firstColumn="1" w:lastColumn="0" w:noHBand="0" w:noVBand="1"/>
      </w:tblPr>
      <w:tblGrid>
        <w:gridCol w:w="2268"/>
        <w:gridCol w:w="426"/>
        <w:gridCol w:w="2551"/>
        <w:gridCol w:w="426"/>
        <w:gridCol w:w="3260"/>
      </w:tblGrid>
      <w:tr w:rsidR="00383770" w:rsidRPr="00BD1CFF" w14:paraId="2A113A1A" w14:textId="08A65531" w:rsidTr="00186D97">
        <w:tc>
          <w:tcPr>
            <w:tcW w:w="2268" w:type="dxa"/>
            <w:tcBorders>
              <w:top w:val="nil"/>
              <w:left w:val="nil"/>
              <w:bottom w:val="nil"/>
              <w:right w:val="nil"/>
            </w:tcBorders>
          </w:tcPr>
          <w:p w14:paraId="45E60C2D" w14:textId="55EA8631" w:rsidR="006A2144" w:rsidRPr="00BD1CFF" w:rsidRDefault="006A2144" w:rsidP="006A2144">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Title</w:t>
            </w:r>
          </w:p>
        </w:tc>
        <w:tc>
          <w:tcPr>
            <w:tcW w:w="426" w:type="dxa"/>
            <w:tcBorders>
              <w:top w:val="nil"/>
              <w:left w:val="nil"/>
              <w:bottom w:val="nil"/>
              <w:right w:val="nil"/>
            </w:tcBorders>
          </w:tcPr>
          <w:p w14:paraId="256DE56E" w14:textId="77777777" w:rsidR="006A2144" w:rsidRPr="00BD1CFF" w:rsidRDefault="006A2144" w:rsidP="006A2144">
            <w:pPr>
              <w:rPr>
                <w:rFonts w:ascii="Open Sans" w:hAnsi="Open Sans" w:cs="Open Sans"/>
                <w:color w:val="1F3864" w:themeColor="accent1" w:themeShade="80"/>
                <w:sz w:val="20"/>
                <w:szCs w:val="20"/>
                <w:lang w:val="en-GB"/>
              </w:rPr>
            </w:pPr>
          </w:p>
        </w:tc>
        <w:tc>
          <w:tcPr>
            <w:tcW w:w="2551" w:type="dxa"/>
            <w:tcBorders>
              <w:top w:val="nil"/>
              <w:left w:val="nil"/>
              <w:bottom w:val="nil"/>
              <w:right w:val="nil"/>
            </w:tcBorders>
          </w:tcPr>
          <w:p w14:paraId="04076097" w14:textId="25B86E63" w:rsidR="006A2144" w:rsidRPr="00BD1CFF" w:rsidRDefault="006A2144" w:rsidP="006A2144">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First name*</w:t>
            </w:r>
          </w:p>
        </w:tc>
        <w:tc>
          <w:tcPr>
            <w:tcW w:w="426" w:type="dxa"/>
            <w:tcBorders>
              <w:top w:val="nil"/>
              <w:left w:val="nil"/>
              <w:bottom w:val="nil"/>
              <w:right w:val="nil"/>
            </w:tcBorders>
          </w:tcPr>
          <w:p w14:paraId="701EE515" w14:textId="77777777" w:rsidR="006A2144" w:rsidRPr="00BD1CFF" w:rsidRDefault="006A2144" w:rsidP="006A2144">
            <w:pPr>
              <w:rPr>
                <w:rFonts w:ascii="Open Sans" w:hAnsi="Open Sans" w:cs="Open Sans"/>
                <w:color w:val="1F3864" w:themeColor="accent1" w:themeShade="80"/>
                <w:sz w:val="20"/>
                <w:szCs w:val="20"/>
                <w:lang w:val="en-GB"/>
              </w:rPr>
            </w:pPr>
          </w:p>
        </w:tc>
        <w:tc>
          <w:tcPr>
            <w:tcW w:w="3260" w:type="dxa"/>
            <w:tcBorders>
              <w:top w:val="nil"/>
              <w:left w:val="nil"/>
              <w:bottom w:val="nil"/>
              <w:right w:val="nil"/>
            </w:tcBorders>
          </w:tcPr>
          <w:p w14:paraId="6C473DE1" w14:textId="68B2CEF5" w:rsidR="006A2144" w:rsidRPr="00BD1CFF" w:rsidRDefault="006A2144" w:rsidP="006A2144">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Last name*</w:t>
            </w:r>
          </w:p>
        </w:tc>
      </w:tr>
      <w:tr w:rsidR="00383770" w:rsidRPr="00BD1CFF" w14:paraId="3BCFA725" w14:textId="041DC645" w:rsidTr="00186D97">
        <w:tc>
          <w:tcPr>
            <w:tcW w:w="2268" w:type="dxa"/>
            <w:tcBorders>
              <w:top w:val="nil"/>
              <w:left w:val="nil"/>
              <w:bottom w:val="nil"/>
              <w:right w:val="nil"/>
            </w:tcBorders>
            <w:shd w:val="clear" w:color="auto" w:fill="D9D9D9" w:themeFill="background1" w:themeFillShade="D9"/>
          </w:tcPr>
          <w:p w14:paraId="70923E31" w14:textId="3A34D079" w:rsidR="006A2144" w:rsidRPr="00BD1CFF" w:rsidRDefault="00186D97" w:rsidP="006A2144">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 xml:space="preserve">Drop-down list (for example: </w:t>
            </w:r>
            <w:r w:rsidR="006A2144" w:rsidRPr="00BD1CFF">
              <w:rPr>
                <w:rFonts w:ascii="Open Sans" w:hAnsi="Open Sans" w:cs="Open Sans"/>
                <w:bCs/>
                <w:i/>
                <w:color w:val="1F3864" w:themeColor="accent1" w:themeShade="80"/>
                <w:sz w:val="20"/>
                <w:szCs w:val="20"/>
                <w:lang w:val="en-GB"/>
              </w:rPr>
              <w:t>Mr, Mrs, Dr, etc.</w:t>
            </w:r>
            <w:r w:rsidRPr="00BD1CFF">
              <w:rPr>
                <w:rFonts w:ascii="Open Sans" w:hAnsi="Open Sans" w:cs="Open Sans"/>
                <w:bCs/>
                <w:i/>
                <w:color w:val="1F3864" w:themeColor="accent1" w:themeShade="80"/>
                <w:sz w:val="20"/>
                <w:szCs w:val="20"/>
                <w:lang w:val="en-GB"/>
              </w:rPr>
              <w:t>)</w:t>
            </w:r>
          </w:p>
        </w:tc>
        <w:tc>
          <w:tcPr>
            <w:tcW w:w="426" w:type="dxa"/>
            <w:tcBorders>
              <w:top w:val="nil"/>
              <w:left w:val="nil"/>
              <w:bottom w:val="nil"/>
              <w:right w:val="nil"/>
            </w:tcBorders>
          </w:tcPr>
          <w:p w14:paraId="3568C906" w14:textId="77777777" w:rsidR="006A2144" w:rsidRPr="00BD1CFF" w:rsidRDefault="006A2144" w:rsidP="006A2144">
            <w:pPr>
              <w:rPr>
                <w:rFonts w:ascii="Open Sans" w:hAnsi="Open Sans" w:cs="Open Sans"/>
                <w:color w:val="1F3864" w:themeColor="accent1" w:themeShade="80"/>
                <w:sz w:val="20"/>
                <w:szCs w:val="20"/>
                <w:lang w:val="en-GB"/>
              </w:rPr>
            </w:pPr>
          </w:p>
        </w:tc>
        <w:tc>
          <w:tcPr>
            <w:tcW w:w="2551" w:type="dxa"/>
            <w:tcBorders>
              <w:top w:val="nil"/>
              <w:left w:val="nil"/>
              <w:bottom w:val="nil"/>
              <w:right w:val="nil"/>
            </w:tcBorders>
            <w:shd w:val="clear" w:color="auto" w:fill="D9D9D9" w:themeFill="background1" w:themeFillShade="D9"/>
          </w:tcPr>
          <w:p w14:paraId="7CCC941C" w14:textId="77777777" w:rsidR="006A2144" w:rsidRPr="00BD1CFF" w:rsidRDefault="006A2144" w:rsidP="006A2144">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 here</w:t>
            </w:r>
          </w:p>
          <w:p w14:paraId="0FF4C253" w14:textId="2C70C903" w:rsidR="006A2144" w:rsidRPr="00BD1CFF" w:rsidRDefault="006A2144" w:rsidP="006A2144">
            <w:pPr>
              <w:pStyle w:val="BalloonText"/>
              <w:rPr>
                <w:rFonts w:ascii="Open Sans" w:hAnsi="Open Sans" w:cs="Open Sans"/>
                <w:color w:val="1F3864" w:themeColor="accent1" w:themeShade="80"/>
                <w:sz w:val="20"/>
                <w:szCs w:val="20"/>
                <w:lang w:val="en-GB"/>
              </w:rPr>
            </w:pPr>
          </w:p>
        </w:tc>
        <w:tc>
          <w:tcPr>
            <w:tcW w:w="426" w:type="dxa"/>
            <w:tcBorders>
              <w:top w:val="nil"/>
              <w:left w:val="nil"/>
              <w:bottom w:val="nil"/>
              <w:right w:val="nil"/>
            </w:tcBorders>
            <w:shd w:val="clear" w:color="auto" w:fill="FFFFFF" w:themeFill="background1"/>
          </w:tcPr>
          <w:p w14:paraId="054BFD57" w14:textId="77777777" w:rsidR="006A2144" w:rsidRPr="00BD1CFF" w:rsidRDefault="006A2144" w:rsidP="006A2144">
            <w:pPr>
              <w:pStyle w:val="BalloonText"/>
              <w:rPr>
                <w:rFonts w:ascii="Open Sans" w:hAnsi="Open Sans" w:cs="Open Sans"/>
                <w:color w:val="1F3864" w:themeColor="accent1" w:themeShade="80"/>
                <w:sz w:val="20"/>
                <w:szCs w:val="20"/>
                <w:lang w:val="en-GB"/>
              </w:rPr>
            </w:pPr>
          </w:p>
        </w:tc>
        <w:tc>
          <w:tcPr>
            <w:tcW w:w="3260" w:type="dxa"/>
            <w:tcBorders>
              <w:top w:val="nil"/>
              <w:left w:val="nil"/>
              <w:bottom w:val="nil"/>
              <w:right w:val="nil"/>
            </w:tcBorders>
            <w:shd w:val="clear" w:color="auto" w:fill="D9D9D9" w:themeFill="background1" w:themeFillShade="D9"/>
          </w:tcPr>
          <w:p w14:paraId="5717CFB0" w14:textId="77777777" w:rsidR="006A2144" w:rsidRPr="00BD1CFF" w:rsidRDefault="006A2144" w:rsidP="006A2144">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 here</w:t>
            </w:r>
          </w:p>
          <w:p w14:paraId="4F42B5E4" w14:textId="0F723BE7" w:rsidR="006A2144" w:rsidRPr="00BD1CFF" w:rsidRDefault="006A2144" w:rsidP="006A2144">
            <w:pPr>
              <w:pStyle w:val="BalloonText"/>
              <w:rPr>
                <w:rFonts w:ascii="Open Sans" w:hAnsi="Open Sans" w:cs="Open Sans"/>
                <w:color w:val="1F3864" w:themeColor="accent1" w:themeShade="80"/>
                <w:sz w:val="20"/>
                <w:szCs w:val="20"/>
                <w:lang w:val="en-GB"/>
              </w:rPr>
            </w:pPr>
          </w:p>
        </w:tc>
      </w:tr>
    </w:tbl>
    <w:p w14:paraId="21248860" w14:textId="7A5A0AEB" w:rsidR="006A2144" w:rsidRPr="00BD1CFF" w:rsidRDefault="006A2144" w:rsidP="00301AB8">
      <w:pPr>
        <w:rPr>
          <w:rFonts w:ascii="Open Sans" w:hAnsi="Open Sans" w:cs="Open Sans"/>
          <w:color w:val="1F3864" w:themeColor="accent1" w:themeShade="80"/>
          <w:sz w:val="20"/>
          <w:szCs w:val="20"/>
        </w:rPr>
      </w:pPr>
    </w:p>
    <w:p w14:paraId="6B61DA65" w14:textId="77777777" w:rsidR="0015355C" w:rsidRPr="00BD1CFF" w:rsidRDefault="0015355C" w:rsidP="00301AB8">
      <w:pPr>
        <w:rPr>
          <w:rFonts w:ascii="Open Sans" w:hAnsi="Open Sans" w:cs="Open Sans"/>
          <w:color w:val="1F3864" w:themeColor="accent1" w:themeShade="80"/>
          <w:sz w:val="20"/>
          <w:szCs w:val="20"/>
        </w:rPr>
      </w:pPr>
    </w:p>
    <w:p w14:paraId="7145FD9A" w14:textId="251F004C" w:rsidR="006A2144" w:rsidRPr="00BD1CFF" w:rsidRDefault="006A2144" w:rsidP="00301AB8">
      <w:pPr>
        <w:rPr>
          <w:rFonts w:ascii="Open Sans" w:hAnsi="Open Sans" w:cs="Open Sans"/>
          <w:color w:val="1F3864" w:themeColor="accent1" w:themeShade="80"/>
          <w:sz w:val="20"/>
          <w:szCs w:val="20"/>
        </w:rPr>
      </w:pPr>
    </w:p>
    <w:p w14:paraId="76CEEAB1" w14:textId="060F9DE7" w:rsidR="00301AB8" w:rsidRPr="00BD1CFF" w:rsidRDefault="00301AB8" w:rsidP="00301AB8">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B.1.5 Contact person</w:t>
      </w:r>
    </w:p>
    <w:p w14:paraId="20296410" w14:textId="57FBB347" w:rsidR="00301AB8" w:rsidRPr="00BD1CFF" w:rsidRDefault="00301AB8" w:rsidP="00301AB8">
      <w:pPr>
        <w:rPr>
          <w:rFonts w:ascii="Open Sans" w:hAnsi="Open Sans" w:cs="Open Sans"/>
          <w:color w:val="1F3864" w:themeColor="accent1" w:themeShade="80"/>
          <w:sz w:val="20"/>
          <w:szCs w:val="20"/>
        </w:rPr>
      </w:pPr>
    </w:p>
    <w:tbl>
      <w:tblPr>
        <w:tblStyle w:val="TableGrid"/>
        <w:tblW w:w="8931" w:type="dxa"/>
        <w:tblInd w:w="108" w:type="dxa"/>
        <w:tblLook w:val="04A0" w:firstRow="1" w:lastRow="0" w:firstColumn="1" w:lastColumn="0" w:noHBand="0" w:noVBand="1"/>
      </w:tblPr>
      <w:tblGrid>
        <w:gridCol w:w="1843"/>
        <w:gridCol w:w="425"/>
        <w:gridCol w:w="2977"/>
        <w:gridCol w:w="426"/>
        <w:gridCol w:w="3260"/>
      </w:tblGrid>
      <w:tr w:rsidR="00383770" w:rsidRPr="00BD1CFF" w14:paraId="2B81D647" w14:textId="77777777" w:rsidTr="00990C78">
        <w:tc>
          <w:tcPr>
            <w:tcW w:w="1843" w:type="dxa"/>
            <w:tcBorders>
              <w:top w:val="nil"/>
              <w:left w:val="nil"/>
              <w:bottom w:val="nil"/>
              <w:right w:val="nil"/>
            </w:tcBorders>
          </w:tcPr>
          <w:p w14:paraId="0103D5F4" w14:textId="77777777" w:rsidR="00E5773F" w:rsidRPr="00BD1CFF" w:rsidRDefault="00E5773F"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Title</w:t>
            </w:r>
          </w:p>
        </w:tc>
        <w:tc>
          <w:tcPr>
            <w:tcW w:w="425" w:type="dxa"/>
            <w:tcBorders>
              <w:top w:val="nil"/>
              <w:left w:val="nil"/>
              <w:bottom w:val="nil"/>
              <w:right w:val="nil"/>
            </w:tcBorders>
          </w:tcPr>
          <w:p w14:paraId="0B339982" w14:textId="77777777" w:rsidR="00E5773F" w:rsidRPr="00BD1CFF" w:rsidRDefault="00E5773F" w:rsidP="00990C78">
            <w:pPr>
              <w:rPr>
                <w:rFonts w:ascii="Open Sans" w:hAnsi="Open Sans" w:cs="Open Sans"/>
                <w:color w:val="1F3864" w:themeColor="accent1" w:themeShade="80"/>
                <w:sz w:val="20"/>
                <w:szCs w:val="20"/>
                <w:lang w:val="en-GB"/>
              </w:rPr>
            </w:pPr>
          </w:p>
        </w:tc>
        <w:tc>
          <w:tcPr>
            <w:tcW w:w="2977" w:type="dxa"/>
            <w:tcBorders>
              <w:top w:val="nil"/>
              <w:left w:val="nil"/>
              <w:bottom w:val="nil"/>
              <w:right w:val="nil"/>
            </w:tcBorders>
          </w:tcPr>
          <w:p w14:paraId="5594B59E" w14:textId="77777777" w:rsidR="00E5773F" w:rsidRPr="00BD1CFF" w:rsidRDefault="00E5773F"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First name*</w:t>
            </w:r>
          </w:p>
        </w:tc>
        <w:tc>
          <w:tcPr>
            <w:tcW w:w="426" w:type="dxa"/>
            <w:tcBorders>
              <w:top w:val="nil"/>
              <w:left w:val="nil"/>
              <w:bottom w:val="nil"/>
              <w:right w:val="nil"/>
            </w:tcBorders>
          </w:tcPr>
          <w:p w14:paraId="450845E1" w14:textId="77777777" w:rsidR="00E5773F" w:rsidRPr="00BD1CFF" w:rsidRDefault="00E5773F" w:rsidP="00990C78">
            <w:pPr>
              <w:rPr>
                <w:rFonts w:ascii="Open Sans" w:hAnsi="Open Sans" w:cs="Open Sans"/>
                <w:color w:val="1F3864" w:themeColor="accent1" w:themeShade="80"/>
                <w:sz w:val="20"/>
                <w:szCs w:val="20"/>
                <w:lang w:val="en-GB"/>
              </w:rPr>
            </w:pPr>
          </w:p>
        </w:tc>
        <w:tc>
          <w:tcPr>
            <w:tcW w:w="3260" w:type="dxa"/>
            <w:tcBorders>
              <w:top w:val="nil"/>
              <w:left w:val="nil"/>
              <w:bottom w:val="nil"/>
              <w:right w:val="nil"/>
            </w:tcBorders>
          </w:tcPr>
          <w:p w14:paraId="696D91DE" w14:textId="77777777" w:rsidR="00E5773F" w:rsidRPr="00BD1CFF" w:rsidRDefault="00E5773F"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Last name*</w:t>
            </w:r>
          </w:p>
        </w:tc>
      </w:tr>
      <w:tr w:rsidR="00383770" w:rsidRPr="00BD1CFF" w14:paraId="40A04CDB" w14:textId="77777777" w:rsidTr="00990C78">
        <w:tc>
          <w:tcPr>
            <w:tcW w:w="1843" w:type="dxa"/>
            <w:tcBorders>
              <w:top w:val="nil"/>
              <w:left w:val="nil"/>
              <w:bottom w:val="nil"/>
              <w:right w:val="nil"/>
            </w:tcBorders>
            <w:shd w:val="clear" w:color="auto" w:fill="D9D9D9" w:themeFill="background1" w:themeFillShade="D9"/>
          </w:tcPr>
          <w:p w14:paraId="2F063976" w14:textId="77777777" w:rsidR="00E5773F" w:rsidRPr="00BD1CFF" w:rsidRDefault="00E5773F" w:rsidP="00990C78">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Drop-down list: Mr, Mrs, Dr, etc.</w:t>
            </w:r>
          </w:p>
        </w:tc>
        <w:tc>
          <w:tcPr>
            <w:tcW w:w="425" w:type="dxa"/>
            <w:tcBorders>
              <w:top w:val="nil"/>
              <w:left w:val="nil"/>
              <w:bottom w:val="nil"/>
              <w:right w:val="nil"/>
            </w:tcBorders>
          </w:tcPr>
          <w:p w14:paraId="1CD72B47" w14:textId="77777777" w:rsidR="00E5773F" w:rsidRPr="00BD1CFF" w:rsidRDefault="00E5773F" w:rsidP="00990C78">
            <w:pPr>
              <w:rPr>
                <w:rFonts w:ascii="Open Sans" w:hAnsi="Open Sans" w:cs="Open Sans"/>
                <w:color w:val="1F3864" w:themeColor="accent1" w:themeShade="80"/>
                <w:sz w:val="20"/>
                <w:szCs w:val="20"/>
                <w:lang w:val="en-GB"/>
              </w:rPr>
            </w:pPr>
          </w:p>
        </w:tc>
        <w:tc>
          <w:tcPr>
            <w:tcW w:w="2977" w:type="dxa"/>
            <w:tcBorders>
              <w:top w:val="nil"/>
              <w:left w:val="nil"/>
              <w:bottom w:val="nil"/>
              <w:right w:val="nil"/>
            </w:tcBorders>
            <w:shd w:val="clear" w:color="auto" w:fill="D9D9D9" w:themeFill="background1" w:themeFillShade="D9"/>
          </w:tcPr>
          <w:p w14:paraId="05A3FA3E" w14:textId="77777777" w:rsidR="00E5773F" w:rsidRPr="00BD1CFF" w:rsidRDefault="00E5773F" w:rsidP="00990C78">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 here</w:t>
            </w:r>
          </w:p>
          <w:p w14:paraId="7EC3DFE1" w14:textId="77777777" w:rsidR="00E5773F" w:rsidRPr="00BD1CFF" w:rsidRDefault="00E5773F" w:rsidP="00990C78">
            <w:pPr>
              <w:pStyle w:val="BalloonText"/>
              <w:rPr>
                <w:rFonts w:ascii="Open Sans" w:hAnsi="Open Sans" w:cs="Open Sans"/>
                <w:color w:val="1F3864" w:themeColor="accent1" w:themeShade="80"/>
                <w:sz w:val="20"/>
                <w:szCs w:val="20"/>
                <w:lang w:val="en-GB"/>
              </w:rPr>
            </w:pPr>
          </w:p>
        </w:tc>
        <w:tc>
          <w:tcPr>
            <w:tcW w:w="426" w:type="dxa"/>
            <w:tcBorders>
              <w:top w:val="nil"/>
              <w:left w:val="nil"/>
              <w:bottom w:val="nil"/>
              <w:right w:val="nil"/>
            </w:tcBorders>
            <w:shd w:val="clear" w:color="auto" w:fill="FFFFFF" w:themeFill="background1"/>
          </w:tcPr>
          <w:p w14:paraId="3B70C641" w14:textId="77777777" w:rsidR="00E5773F" w:rsidRPr="00BD1CFF" w:rsidRDefault="00E5773F" w:rsidP="00990C78">
            <w:pPr>
              <w:pStyle w:val="BalloonText"/>
              <w:rPr>
                <w:rFonts w:ascii="Open Sans" w:hAnsi="Open Sans" w:cs="Open Sans"/>
                <w:color w:val="1F3864" w:themeColor="accent1" w:themeShade="80"/>
                <w:sz w:val="20"/>
                <w:szCs w:val="20"/>
                <w:lang w:val="en-GB"/>
              </w:rPr>
            </w:pPr>
          </w:p>
        </w:tc>
        <w:tc>
          <w:tcPr>
            <w:tcW w:w="3260" w:type="dxa"/>
            <w:tcBorders>
              <w:top w:val="nil"/>
              <w:left w:val="nil"/>
              <w:bottom w:val="nil"/>
              <w:right w:val="nil"/>
            </w:tcBorders>
            <w:shd w:val="clear" w:color="auto" w:fill="D9D9D9" w:themeFill="background1" w:themeFillShade="D9"/>
          </w:tcPr>
          <w:p w14:paraId="70728DD7" w14:textId="77777777" w:rsidR="00E5773F" w:rsidRPr="00BD1CFF" w:rsidRDefault="00E5773F" w:rsidP="00990C78">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 here</w:t>
            </w:r>
          </w:p>
          <w:p w14:paraId="75B87653" w14:textId="77777777" w:rsidR="00E5773F" w:rsidRPr="00BD1CFF" w:rsidRDefault="00E5773F" w:rsidP="00990C78">
            <w:pPr>
              <w:pStyle w:val="BalloonText"/>
              <w:rPr>
                <w:rFonts w:ascii="Open Sans" w:hAnsi="Open Sans" w:cs="Open Sans"/>
                <w:color w:val="1F3864" w:themeColor="accent1" w:themeShade="80"/>
                <w:sz w:val="20"/>
                <w:szCs w:val="20"/>
                <w:lang w:val="en-GB"/>
              </w:rPr>
            </w:pPr>
          </w:p>
        </w:tc>
      </w:tr>
    </w:tbl>
    <w:p w14:paraId="6E198CE0" w14:textId="653E554C" w:rsidR="00E5773F" w:rsidRPr="00BD1CFF" w:rsidRDefault="00E5773F" w:rsidP="00301AB8">
      <w:pPr>
        <w:rPr>
          <w:rFonts w:ascii="Open Sans" w:hAnsi="Open Sans" w:cs="Open Sans"/>
          <w:color w:val="1F3864" w:themeColor="accent1" w:themeShade="80"/>
          <w:sz w:val="20"/>
          <w:szCs w:val="20"/>
        </w:rPr>
      </w:pPr>
    </w:p>
    <w:tbl>
      <w:tblPr>
        <w:tblStyle w:val="TableGrid"/>
        <w:tblW w:w="8931" w:type="dxa"/>
        <w:tblInd w:w="108" w:type="dxa"/>
        <w:tblLook w:val="04A0" w:firstRow="1" w:lastRow="0" w:firstColumn="1" w:lastColumn="0" w:noHBand="0" w:noVBand="1"/>
      </w:tblPr>
      <w:tblGrid>
        <w:gridCol w:w="3828"/>
        <w:gridCol w:w="567"/>
        <w:gridCol w:w="4536"/>
      </w:tblGrid>
      <w:tr w:rsidR="00383770" w:rsidRPr="00BD1CFF" w14:paraId="09461C7D" w14:textId="77777777" w:rsidTr="00990C78">
        <w:tc>
          <w:tcPr>
            <w:tcW w:w="3828" w:type="dxa"/>
            <w:tcBorders>
              <w:top w:val="nil"/>
              <w:left w:val="nil"/>
              <w:bottom w:val="nil"/>
              <w:right w:val="nil"/>
            </w:tcBorders>
          </w:tcPr>
          <w:p w14:paraId="2FA4A797" w14:textId="1F737674" w:rsidR="00E5773F" w:rsidRPr="00BD1CFF" w:rsidRDefault="00E5773F"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E-mail address*</w:t>
            </w:r>
          </w:p>
        </w:tc>
        <w:tc>
          <w:tcPr>
            <w:tcW w:w="567" w:type="dxa"/>
            <w:tcBorders>
              <w:top w:val="nil"/>
              <w:left w:val="nil"/>
              <w:bottom w:val="nil"/>
              <w:right w:val="nil"/>
            </w:tcBorders>
          </w:tcPr>
          <w:p w14:paraId="5ABE1608" w14:textId="77777777" w:rsidR="00E5773F" w:rsidRPr="00BD1CFF" w:rsidRDefault="00E5773F" w:rsidP="00990C78">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tcPr>
          <w:p w14:paraId="49602A5D" w14:textId="2593B77A" w:rsidR="00E5773F" w:rsidRPr="00BD1CFF" w:rsidRDefault="00E5773F"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Telephone*</w:t>
            </w:r>
          </w:p>
        </w:tc>
      </w:tr>
      <w:tr w:rsidR="00383770" w:rsidRPr="00BD1CFF" w14:paraId="0C5F0615" w14:textId="77777777" w:rsidTr="00990C78">
        <w:tc>
          <w:tcPr>
            <w:tcW w:w="3828" w:type="dxa"/>
            <w:tcBorders>
              <w:top w:val="nil"/>
              <w:left w:val="nil"/>
              <w:bottom w:val="nil"/>
              <w:right w:val="nil"/>
            </w:tcBorders>
            <w:shd w:val="clear" w:color="auto" w:fill="D9D9D9" w:themeFill="background1" w:themeFillShade="D9"/>
          </w:tcPr>
          <w:p w14:paraId="22661EB3" w14:textId="77777777" w:rsidR="00E5773F" w:rsidRPr="00BD1CFF" w:rsidRDefault="00E5773F" w:rsidP="00E5773F">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 here</w:t>
            </w:r>
          </w:p>
          <w:p w14:paraId="0CABDEE7" w14:textId="77777777" w:rsidR="00E5773F" w:rsidRPr="00BD1CFF" w:rsidRDefault="00E5773F" w:rsidP="00990C78">
            <w:pPr>
              <w:rPr>
                <w:rFonts w:ascii="Open Sans" w:hAnsi="Open Sans" w:cs="Open Sans"/>
                <w:color w:val="1F3864" w:themeColor="accent1" w:themeShade="80"/>
                <w:sz w:val="20"/>
                <w:szCs w:val="20"/>
                <w:lang w:val="en-GB"/>
              </w:rPr>
            </w:pPr>
          </w:p>
        </w:tc>
        <w:tc>
          <w:tcPr>
            <w:tcW w:w="567" w:type="dxa"/>
            <w:tcBorders>
              <w:top w:val="nil"/>
              <w:left w:val="nil"/>
              <w:bottom w:val="nil"/>
              <w:right w:val="nil"/>
            </w:tcBorders>
          </w:tcPr>
          <w:p w14:paraId="3892F359" w14:textId="77777777" w:rsidR="00E5773F" w:rsidRPr="00BD1CFF" w:rsidRDefault="00E5773F" w:rsidP="00990C78">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shd w:val="clear" w:color="auto" w:fill="D9D9D9" w:themeFill="background1" w:themeFillShade="D9"/>
          </w:tcPr>
          <w:p w14:paraId="1EFE1F2D" w14:textId="77777777" w:rsidR="00E5773F" w:rsidRPr="00BD1CFF" w:rsidRDefault="00E5773F" w:rsidP="00E5773F">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 here</w:t>
            </w:r>
          </w:p>
          <w:p w14:paraId="788E7658" w14:textId="42B46E74" w:rsidR="00E5773F" w:rsidRPr="00BD1CFF" w:rsidRDefault="00E5773F" w:rsidP="00990C78">
            <w:pPr>
              <w:pStyle w:val="BalloonText"/>
              <w:rPr>
                <w:rFonts w:ascii="Open Sans" w:hAnsi="Open Sans" w:cs="Open Sans"/>
                <w:color w:val="1F3864" w:themeColor="accent1" w:themeShade="80"/>
                <w:sz w:val="20"/>
                <w:szCs w:val="20"/>
                <w:lang w:val="en-GB"/>
              </w:rPr>
            </w:pPr>
          </w:p>
        </w:tc>
      </w:tr>
    </w:tbl>
    <w:p w14:paraId="18ADE7B0" w14:textId="629E0D3F" w:rsidR="00E5773F" w:rsidRPr="00BD1CFF" w:rsidRDefault="00E5773F" w:rsidP="00301AB8">
      <w:pPr>
        <w:rPr>
          <w:rFonts w:ascii="Open Sans" w:hAnsi="Open Sans" w:cs="Open Sans"/>
          <w:color w:val="1F3864" w:themeColor="accent1" w:themeShade="80"/>
        </w:rPr>
      </w:pPr>
    </w:p>
    <w:p w14:paraId="074C5201" w14:textId="77777777" w:rsidR="00301AB8" w:rsidRPr="00BD1CFF" w:rsidRDefault="00301AB8" w:rsidP="00301AB8">
      <w:pPr>
        <w:rPr>
          <w:rFonts w:ascii="Open Sans" w:hAnsi="Open Sans" w:cs="Open Sans"/>
          <w:color w:val="1F3864" w:themeColor="accent1" w:themeShade="80"/>
        </w:rPr>
      </w:pPr>
    </w:p>
    <w:p w14:paraId="19DF7313" w14:textId="4F90270D" w:rsidR="00301AB8" w:rsidRPr="00BD1CFF" w:rsidRDefault="00301AB8" w:rsidP="00301AB8">
      <w:pPr>
        <w:rPr>
          <w:rFonts w:ascii="Open Sans" w:hAnsi="Open Sans" w:cs="Open Sans"/>
          <w:color w:val="1F3864" w:themeColor="accent1" w:themeShade="80"/>
        </w:rPr>
      </w:pPr>
      <w:r w:rsidRPr="00BD1CFF">
        <w:rPr>
          <w:rFonts w:ascii="Open Sans" w:hAnsi="Open Sans" w:cs="Open Sans"/>
          <w:color w:val="1F3864" w:themeColor="accent1" w:themeShade="80"/>
        </w:rPr>
        <w:t>B.1.6 Partner motivation and contribution</w:t>
      </w:r>
    </w:p>
    <w:p w14:paraId="5D962BE4" w14:textId="1C0591C6" w:rsidR="00301AB8" w:rsidRPr="00BD1CFF" w:rsidRDefault="00301AB8">
      <w:pPr>
        <w:rPr>
          <w:rFonts w:ascii="Open Sans" w:hAnsi="Open Sans" w:cs="Open Sans"/>
          <w:color w:val="1F3864" w:themeColor="accent1" w:themeShade="80"/>
        </w:rPr>
      </w:pPr>
    </w:p>
    <w:tbl>
      <w:tblPr>
        <w:tblW w:w="8959" w:type="dxa"/>
        <w:tblInd w:w="-5" w:type="dxa"/>
        <w:tblCellMar>
          <w:top w:w="57" w:type="dxa"/>
        </w:tblCellMar>
        <w:tblLook w:val="01E0" w:firstRow="1" w:lastRow="1" w:firstColumn="1" w:lastColumn="1" w:noHBand="0" w:noVBand="0"/>
      </w:tblPr>
      <w:tblGrid>
        <w:gridCol w:w="8959"/>
      </w:tblGrid>
      <w:tr w:rsidR="00383770" w:rsidRPr="00BD1CFF" w14:paraId="275154A2" w14:textId="77777777" w:rsidTr="00990C78">
        <w:tc>
          <w:tcPr>
            <w:tcW w:w="8959" w:type="dxa"/>
            <w:shd w:val="clear" w:color="auto" w:fill="auto"/>
          </w:tcPr>
          <w:p w14:paraId="6F04D44C" w14:textId="08907065" w:rsidR="00A9644D" w:rsidRPr="00BD1CFF" w:rsidRDefault="00A9644D" w:rsidP="0092298D">
            <w:pPr>
              <w:spacing w:after="60"/>
              <w:jc w:val="both"/>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 xml:space="preserve">Which </w:t>
            </w:r>
            <w:r w:rsidR="0092298D" w:rsidRPr="00BD1CFF">
              <w:rPr>
                <w:rFonts w:ascii="Open Sans" w:hAnsi="Open Sans" w:cs="Open Sans"/>
                <w:color w:val="1F3864" w:themeColor="accent1" w:themeShade="80"/>
                <w:sz w:val="20"/>
                <w:szCs w:val="20"/>
              </w:rPr>
              <w:t>of</w:t>
            </w:r>
            <w:r w:rsidRPr="00BD1CFF">
              <w:rPr>
                <w:rFonts w:ascii="Open Sans" w:hAnsi="Open Sans" w:cs="Open Sans"/>
                <w:color w:val="1F3864" w:themeColor="accent1" w:themeShade="80"/>
                <w:sz w:val="20"/>
                <w:szCs w:val="20"/>
              </w:rPr>
              <w:t xml:space="preserve"> the organisation’s thematic </w:t>
            </w:r>
            <w:r w:rsidR="00D067CC" w:rsidRPr="00BD1CFF">
              <w:rPr>
                <w:rFonts w:ascii="Open Sans" w:hAnsi="Open Sans" w:cs="Open Sans"/>
                <w:color w:val="1F3864" w:themeColor="accent1" w:themeShade="80"/>
                <w:sz w:val="20"/>
                <w:szCs w:val="20"/>
              </w:rPr>
              <w:t xml:space="preserve">and territorial </w:t>
            </w:r>
            <w:r w:rsidRPr="00BD1CFF">
              <w:rPr>
                <w:rFonts w:ascii="Open Sans" w:hAnsi="Open Sans" w:cs="Open Sans"/>
                <w:color w:val="1F3864" w:themeColor="accent1" w:themeShade="80"/>
                <w:sz w:val="20"/>
                <w:szCs w:val="20"/>
              </w:rPr>
              <w:t xml:space="preserve">competences and experiences </w:t>
            </w:r>
            <w:r w:rsidR="0092298D" w:rsidRPr="00BD1CFF">
              <w:rPr>
                <w:rFonts w:ascii="Open Sans" w:hAnsi="Open Sans" w:cs="Open Sans"/>
                <w:color w:val="1F3864" w:themeColor="accent1" w:themeShade="80"/>
                <w:sz w:val="20"/>
                <w:szCs w:val="20"/>
              </w:rPr>
              <w:t xml:space="preserve">are </w:t>
            </w:r>
            <w:r w:rsidRPr="00BD1CFF">
              <w:rPr>
                <w:rFonts w:ascii="Open Sans" w:hAnsi="Open Sans" w:cs="Open Sans"/>
                <w:color w:val="1F3864" w:themeColor="accent1" w:themeShade="80"/>
                <w:sz w:val="20"/>
                <w:szCs w:val="20"/>
              </w:rPr>
              <w:t>relevant for the project?</w:t>
            </w:r>
          </w:p>
        </w:tc>
      </w:tr>
      <w:tr w:rsidR="00383770" w:rsidRPr="00BD1CFF" w14:paraId="2644F8CC" w14:textId="77777777" w:rsidTr="00E5773F">
        <w:trPr>
          <w:trHeight w:val="106"/>
        </w:trPr>
        <w:tc>
          <w:tcPr>
            <w:tcW w:w="8959" w:type="dxa"/>
            <w:shd w:val="clear" w:color="auto" w:fill="D9D9D9" w:themeFill="background1" w:themeFillShade="D9"/>
          </w:tcPr>
          <w:p w14:paraId="7628896A" w14:textId="77777777" w:rsidR="00A9644D" w:rsidRPr="00BD1CFF" w:rsidRDefault="00A9644D" w:rsidP="00990C78">
            <w:pPr>
              <w:spacing w:after="60"/>
              <w:jc w:val="both"/>
              <w:rPr>
                <w:rFonts w:ascii="Open Sans" w:hAnsi="Open Sans" w:cs="Open Sans"/>
                <w:i/>
                <w:iCs/>
                <w:color w:val="1F3864" w:themeColor="accent1" w:themeShade="80"/>
                <w:sz w:val="20"/>
                <w:szCs w:val="20"/>
              </w:rPr>
            </w:pPr>
            <w:r w:rsidRPr="00BD1CFF">
              <w:rPr>
                <w:rFonts w:ascii="Open Sans" w:hAnsi="Open Sans" w:cs="Open Sans"/>
                <w:i/>
                <w:iCs/>
                <w:color w:val="1F3864" w:themeColor="accent1" w:themeShade="80"/>
                <w:sz w:val="20"/>
                <w:szCs w:val="20"/>
              </w:rPr>
              <w:t>Enter text here</w:t>
            </w:r>
          </w:p>
          <w:p w14:paraId="0C2C9B0D" w14:textId="77777777" w:rsidR="00A9644D" w:rsidRPr="00BD1CFF" w:rsidRDefault="00A9644D" w:rsidP="00990C78">
            <w:pPr>
              <w:spacing w:after="60"/>
              <w:jc w:val="both"/>
              <w:rPr>
                <w:rFonts w:ascii="Open Sans" w:hAnsi="Open Sans" w:cs="Open Sans"/>
                <w:color w:val="1F3864" w:themeColor="accent1" w:themeShade="80"/>
                <w:sz w:val="20"/>
                <w:szCs w:val="20"/>
              </w:rPr>
            </w:pPr>
          </w:p>
        </w:tc>
      </w:tr>
      <w:tr w:rsidR="00383770" w:rsidRPr="00BD1CFF" w14:paraId="684093AB" w14:textId="77777777" w:rsidTr="00990C78">
        <w:tc>
          <w:tcPr>
            <w:tcW w:w="8959" w:type="dxa"/>
            <w:shd w:val="clear" w:color="auto" w:fill="auto"/>
          </w:tcPr>
          <w:p w14:paraId="3F0970FE" w14:textId="77777777" w:rsidR="00A9644D" w:rsidRPr="00BD1CFF" w:rsidRDefault="00A9644D" w:rsidP="00990C78">
            <w:pPr>
              <w:spacing w:after="60"/>
              <w:jc w:val="both"/>
              <w:rPr>
                <w:rFonts w:ascii="Open Sans" w:hAnsi="Open Sans" w:cs="Open Sans"/>
                <w:color w:val="1F3864" w:themeColor="accent1" w:themeShade="80"/>
                <w:sz w:val="20"/>
                <w:szCs w:val="20"/>
              </w:rPr>
            </w:pPr>
          </w:p>
        </w:tc>
      </w:tr>
      <w:tr w:rsidR="00383770" w:rsidRPr="00BD1CFF" w14:paraId="1E1AF4BB" w14:textId="77777777" w:rsidTr="00990C78">
        <w:tc>
          <w:tcPr>
            <w:tcW w:w="8959" w:type="dxa"/>
            <w:shd w:val="clear" w:color="auto" w:fill="auto"/>
          </w:tcPr>
          <w:p w14:paraId="6350640B" w14:textId="02D32D39" w:rsidR="00A9644D" w:rsidRPr="00BD1CFF" w:rsidRDefault="008907BC" w:rsidP="00990C78">
            <w:pPr>
              <w:spacing w:after="60"/>
              <w:jc w:val="both"/>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What is the role (contribution and main activities) of your organi</w:t>
            </w:r>
            <w:r w:rsidR="00317DB7" w:rsidRPr="00BD1CFF">
              <w:rPr>
                <w:rFonts w:ascii="Open Sans" w:hAnsi="Open Sans" w:cs="Open Sans"/>
                <w:color w:val="1F3864" w:themeColor="accent1" w:themeShade="80"/>
                <w:sz w:val="20"/>
                <w:szCs w:val="20"/>
              </w:rPr>
              <w:t>s</w:t>
            </w:r>
            <w:r w:rsidRPr="00BD1CFF">
              <w:rPr>
                <w:rFonts w:ascii="Open Sans" w:hAnsi="Open Sans" w:cs="Open Sans"/>
                <w:color w:val="1F3864" w:themeColor="accent1" w:themeShade="80"/>
                <w:sz w:val="20"/>
                <w:szCs w:val="20"/>
              </w:rPr>
              <w:t>ation in the project?</w:t>
            </w:r>
          </w:p>
        </w:tc>
      </w:tr>
      <w:tr w:rsidR="00383770" w:rsidRPr="00BD1CFF" w14:paraId="2B7217CC" w14:textId="77777777" w:rsidTr="00E5773F">
        <w:trPr>
          <w:trHeight w:val="106"/>
        </w:trPr>
        <w:tc>
          <w:tcPr>
            <w:tcW w:w="8959" w:type="dxa"/>
            <w:shd w:val="clear" w:color="auto" w:fill="D9D9D9" w:themeFill="background1" w:themeFillShade="D9"/>
          </w:tcPr>
          <w:p w14:paraId="0B2B71A5" w14:textId="77777777" w:rsidR="00A9644D" w:rsidRPr="00BD1CFF" w:rsidRDefault="00A9644D" w:rsidP="00990C78">
            <w:pPr>
              <w:spacing w:after="60"/>
              <w:jc w:val="both"/>
              <w:rPr>
                <w:rFonts w:ascii="Open Sans" w:hAnsi="Open Sans" w:cs="Open Sans"/>
                <w:i/>
                <w:iCs/>
                <w:color w:val="1F3864" w:themeColor="accent1" w:themeShade="80"/>
                <w:sz w:val="20"/>
                <w:szCs w:val="20"/>
              </w:rPr>
            </w:pPr>
            <w:r w:rsidRPr="00BD1CFF">
              <w:rPr>
                <w:rFonts w:ascii="Open Sans" w:hAnsi="Open Sans" w:cs="Open Sans"/>
                <w:i/>
                <w:iCs/>
                <w:color w:val="1F3864" w:themeColor="accent1" w:themeShade="80"/>
                <w:sz w:val="20"/>
                <w:szCs w:val="20"/>
              </w:rPr>
              <w:t>Enter text here</w:t>
            </w:r>
          </w:p>
          <w:p w14:paraId="1CB373E7" w14:textId="77777777" w:rsidR="00A9644D" w:rsidRPr="00BD1CFF" w:rsidRDefault="00A9644D" w:rsidP="00990C78">
            <w:pPr>
              <w:spacing w:after="60"/>
              <w:jc w:val="both"/>
              <w:rPr>
                <w:rFonts w:ascii="Open Sans" w:hAnsi="Open Sans" w:cs="Open Sans"/>
                <w:color w:val="1F3864" w:themeColor="accent1" w:themeShade="80"/>
                <w:sz w:val="20"/>
                <w:szCs w:val="20"/>
              </w:rPr>
            </w:pPr>
          </w:p>
        </w:tc>
      </w:tr>
      <w:tr w:rsidR="00383770" w:rsidRPr="00BD1CFF" w14:paraId="6893F60C" w14:textId="77777777" w:rsidTr="00990C78">
        <w:tc>
          <w:tcPr>
            <w:tcW w:w="8959" w:type="dxa"/>
            <w:shd w:val="clear" w:color="auto" w:fill="auto"/>
          </w:tcPr>
          <w:p w14:paraId="5307AD66" w14:textId="77777777" w:rsidR="00A9644D" w:rsidRPr="00BD1CFF" w:rsidRDefault="00A9644D" w:rsidP="00990C78">
            <w:pPr>
              <w:spacing w:after="60"/>
              <w:jc w:val="both"/>
              <w:rPr>
                <w:rFonts w:ascii="Open Sans" w:hAnsi="Open Sans" w:cs="Open Sans"/>
                <w:color w:val="1F3864" w:themeColor="accent1" w:themeShade="80"/>
                <w:sz w:val="20"/>
                <w:szCs w:val="20"/>
              </w:rPr>
            </w:pPr>
          </w:p>
        </w:tc>
      </w:tr>
      <w:tr w:rsidR="00383770" w:rsidRPr="00BD1CFF" w14:paraId="565A9F42" w14:textId="77777777" w:rsidTr="00990C78">
        <w:tc>
          <w:tcPr>
            <w:tcW w:w="8959" w:type="dxa"/>
            <w:shd w:val="clear" w:color="auto" w:fill="auto"/>
          </w:tcPr>
          <w:p w14:paraId="02642135" w14:textId="7A811304" w:rsidR="00A9644D" w:rsidRPr="00BD1CFF" w:rsidRDefault="001E1C5F" w:rsidP="00317DB7">
            <w:pPr>
              <w:spacing w:after="60"/>
              <w:jc w:val="both"/>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Only for the LP</w:t>
            </w:r>
            <w:r w:rsidR="008907BC" w:rsidRPr="00BD1CFF">
              <w:rPr>
                <w:rFonts w:ascii="Open Sans" w:hAnsi="Open Sans" w:cs="Open Sans"/>
                <w:color w:val="1F3864" w:themeColor="accent1" w:themeShade="80"/>
                <w:sz w:val="20"/>
                <w:szCs w:val="20"/>
              </w:rPr>
              <w:t>, describe the organisation’s experience in participating in and/or managing EU co-financed projects or other international projects.</w:t>
            </w:r>
          </w:p>
        </w:tc>
      </w:tr>
      <w:tr w:rsidR="00383770" w:rsidRPr="00BD1CFF" w14:paraId="7C099DEE" w14:textId="77777777" w:rsidTr="00E5773F">
        <w:trPr>
          <w:trHeight w:val="106"/>
        </w:trPr>
        <w:tc>
          <w:tcPr>
            <w:tcW w:w="8959" w:type="dxa"/>
            <w:shd w:val="clear" w:color="auto" w:fill="D9D9D9" w:themeFill="background1" w:themeFillShade="D9"/>
          </w:tcPr>
          <w:p w14:paraId="6D9C78E0" w14:textId="77777777" w:rsidR="00A9644D" w:rsidRPr="00BD1CFF" w:rsidRDefault="00A9644D" w:rsidP="00990C78">
            <w:pPr>
              <w:spacing w:after="60"/>
              <w:jc w:val="both"/>
              <w:rPr>
                <w:rFonts w:ascii="Open Sans" w:hAnsi="Open Sans" w:cs="Open Sans"/>
                <w:i/>
                <w:iCs/>
                <w:color w:val="1F3864" w:themeColor="accent1" w:themeShade="80"/>
                <w:sz w:val="20"/>
                <w:szCs w:val="20"/>
              </w:rPr>
            </w:pPr>
            <w:r w:rsidRPr="00BD1CFF">
              <w:rPr>
                <w:rFonts w:ascii="Open Sans" w:hAnsi="Open Sans" w:cs="Open Sans"/>
                <w:i/>
                <w:iCs/>
                <w:color w:val="1F3864" w:themeColor="accent1" w:themeShade="80"/>
                <w:sz w:val="20"/>
                <w:szCs w:val="20"/>
              </w:rPr>
              <w:t>Enter text here</w:t>
            </w:r>
          </w:p>
          <w:p w14:paraId="26D60850" w14:textId="77777777" w:rsidR="00A9644D" w:rsidRPr="00BD1CFF" w:rsidRDefault="00A9644D" w:rsidP="00990C78">
            <w:pPr>
              <w:spacing w:after="60"/>
              <w:jc w:val="both"/>
              <w:rPr>
                <w:rFonts w:ascii="Open Sans" w:hAnsi="Open Sans" w:cs="Open Sans"/>
                <w:color w:val="1F3864" w:themeColor="accent1" w:themeShade="80"/>
                <w:sz w:val="20"/>
                <w:szCs w:val="20"/>
              </w:rPr>
            </w:pPr>
          </w:p>
        </w:tc>
      </w:tr>
      <w:tr w:rsidR="00383770" w:rsidRPr="00BD1CFF" w14:paraId="53BEFB81" w14:textId="77777777" w:rsidTr="00990C78">
        <w:tc>
          <w:tcPr>
            <w:tcW w:w="8959" w:type="dxa"/>
            <w:shd w:val="clear" w:color="auto" w:fill="auto"/>
          </w:tcPr>
          <w:p w14:paraId="17FCAE7F" w14:textId="77777777" w:rsidR="00A9644D" w:rsidRPr="00BD1CFF" w:rsidRDefault="00A9644D" w:rsidP="00990C78">
            <w:pPr>
              <w:spacing w:after="60"/>
              <w:jc w:val="both"/>
              <w:rPr>
                <w:rFonts w:ascii="Open Sans" w:hAnsi="Open Sans" w:cs="Open Sans"/>
                <w:color w:val="1F3864" w:themeColor="accent1" w:themeShade="80"/>
                <w:sz w:val="20"/>
                <w:szCs w:val="20"/>
              </w:rPr>
            </w:pPr>
          </w:p>
        </w:tc>
      </w:tr>
    </w:tbl>
    <w:p w14:paraId="516BD949" w14:textId="2BEFB6D6" w:rsidR="005A4F2A" w:rsidRPr="00BD1CFF" w:rsidRDefault="005A4F2A">
      <w:pPr>
        <w:rPr>
          <w:rFonts w:ascii="Open Sans" w:hAnsi="Open Sans" w:cs="Open Sans"/>
          <w:color w:val="1F3864" w:themeColor="accent1" w:themeShade="80"/>
        </w:rPr>
      </w:pPr>
    </w:p>
    <w:p w14:paraId="2E51B5B4" w14:textId="0FB48B51" w:rsidR="00D33956" w:rsidRPr="00BD1CFF" w:rsidRDefault="00D33956">
      <w:pPr>
        <w:rPr>
          <w:rFonts w:ascii="Open Sans" w:hAnsi="Open Sans" w:cs="Open Sans"/>
          <w:color w:val="1F3864" w:themeColor="accent1" w:themeShade="80"/>
        </w:rPr>
      </w:pPr>
    </w:p>
    <w:p w14:paraId="1C515C7F" w14:textId="78564535" w:rsidR="00D33956" w:rsidRPr="00BD1CFF" w:rsidRDefault="00D33956">
      <w:pPr>
        <w:rPr>
          <w:rFonts w:ascii="Open Sans" w:hAnsi="Open Sans" w:cs="Open Sans"/>
          <w:color w:val="1F3864" w:themeColor="accent1" w:themeShade="80"/>
        </w:rPr>
      </w:pPr>
    </w:p>
    <w:p w14:paraId="46514833" w14:textId="55CA60B3" w:rsidR="004349D6" w:rsidRPr="00BD1CFF" w:rsidRDefault="004349D6" w:rsidP="00462C1F">
      <w:pPr>
        <w:rPr>
          <w:rFonts w:ascii="Open Sans" w:hAnsi="Open Sans" w:cs="Open Sans"/>
          <w:color w:val="1F3864" w:themeColor="accent1" w:themeShade="80"/>
          <w:sz w:val="24"/>
          <w:szCs w:val="24"/>
        </w:rPr>
      </w:pPr>
    </w:p>
    <w:p w14:paraId="1CA692B8" w14:textId="52EE5714" w:rsidR="00462C1F" w:rsidRPr="00BD1CFF" w:rsidRDefault="0091522A" w:rsidP="00462C1F">
      <w:pPr>
        <w:rPr>
          <w:rFonts w:ascii="Open Sans" w:hAnsi="Open Sans" w:cs="Open Sans"/>
          <w:color w:val="1F3864" w:themeColor="accent1" w:themeShade="80"/>
        </w:rPr>
      </w:pPr>
      <w:r w:rsidRPr="00BD1CFF">
        <w:rPr>
          <w:rFonts w:ascii="Open Sans" w:hAnsi="Open Sans" w:cs="Open Sans"/>
          <w:color w:val="1F3864" w:themeColor="accent1" w:themeShade="80"/>
        </w:rPr>
        <w:t>B.1.</w:t>
      </w:r>
      <w:r w:rsidR="009F070E">
        <w:rPr>
          <w:rFonts w:ascii="Open Sans" w:hAnsi="Open Sans" w:cs="Open Sans"/>
          <w:color w:val="1F3864" w:themeColor="accent1" w:themeShade="80"/>
        </w:rPr>
        <w:t>7</w:t>
      </w:r>
      <w:r w:rsidR="00462C1F" w:rsidRPr="00BD1CFF">
        <w:rPr>
          <w:rFonts w:ascii="Open Sans" w:hAnsi="Open Sans" w:cs="Open Sans"/>
          <w:color w:val="1F3864" w:themeColor="accent1" w:themeShade="80"/>
        </w:rPr>
        <w:t xml:space="preserve"> Associated </w:t>
      </w:r>
      <w:r w:rsidR="000C5752" w:rsidRPr="00BD1CFF">
        <w:rPr>
          <w:rFonts w:ascii="Open Sans" w:hAnsi="Open Sans" w:cs="Open Sans"/>
          <w:color w:val="1F3864" w:themeColor="accent1" w:themeShade="80"/>
        </w:rPr>
        <w:t>Strategic Partner</w:t>
      </w:r>
    </w:p>
    <w:p w14:paraId="0D62A6D3" w14:textId="69AAC2B4" w:rsidR="00462C1F" w:rsidRPr="00BD1CFF" w:rsidRDefault="00462C1F">
      <w:pPr>
        <w:rPr>
          <w:rFonts w:ascii="Open Sans" w:hAnsi="Open Sans" w:cs="Open Sans"/>
          <w:color w:val="1F3864" w:themeColor="accent1" w:themeShade="80"/>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284"/>
        <w:gridCol w:w="4536"/>
      </w:tblGrid>
      <w:tr w:rsidR="00383770" w:rsidRPr="00BD1CFF" w14:paraId="70A7820D" w14:textId="77777777" w:rsidTr="007E1167">
        <w:tc>
          <w:tcPr>
            <w:tcW w:w="4111" w:type="dxa"/>
          </w:tcPr>
          <w:p w14:paraId="741AC5B3" w14:textId="69A7A3BD" w:rsidR="00894DF2" w:rsidRPr="00BD1CFF" w:rsidRDefault="00894DF2" w:rsidP="00ED1FFB">
            <w:pPr>
              <w:rPr>
                <w:rFonts w:ascii="Open Sans" w:hAnsi="Open Sans" w:cs="Open Sans"/>
                <w:bCs/>
                <w:i/>
                <w:color w:val="1F3864" w:themeColor="accent1" w:themeShade="80"/>
                <w:lang w:val="en-GB"/>
              </w:rPr>
            </w:pPr>
            <w:r w:rsidRPr="00BD1CFF">
              <w:rPr>
                <w:rFonts w:ascii="Open Sans" w:hAnsi="Open Sans" w:cs="Open Sans"/>
                <w:color w:val="1F3864" w:themeColor="accent1" w:themeShade="80"/>
                <w:lang w:val="en-GB"/>
              </w:rPr>
              <w:t xml:space="preserve">Associated </w:t>
            </w:r>
            <w:r w:rsidR="000C5752" w:rsidRPr="00BD1CFF">
              <w:rPr>
                <w:rFonts w:ascii="Open Sans" w:hAnsi="Open Sans" w:cs="Open Sans"/>
                <w:color w:val="1F3864" w:themeColor="accent1" w:themeShade="80"/>
                <w:lang w:val="en-GB"/>
              </w:rPr>
              <w:t>Strategic Partner</w:t>
            </w:r>
            <w:r w:rsidR="00500D4D" w:rsidRPr="00BD1CFF">
              <w:rPr>
                <w:rFonts w:ascii="Open Sans" w:hAnsi="Open Sans" w:cs="Open Sans"/>
                <w:color w:val="1F3864" w:themeColor="accent1" w:themeShade="80"/>
                <w:lang w:val="en-GB"/>
              </w:rPr>
              <w:t xml:space="preserve"> </w:t>
            </w:r>
            <w:r w:rsidRPr="00BD1CFF">
              <w:rPr>
                <w:rFonts w:ascii="Open Sans" w:hAnsi="Open Sans" w:cs="Open Sans"/>
                <w:color w:val="1F3864" w:themeColor="accent1" w:themeShade="80"/>
                <w:lang w:val="en-GB"/>
              </w:rPr>
              <w:t>number</w:t>
            </w:r>
          </w:p>
        </w:tc>
        <w:tc>
          <w:tcPr>
            <w:tcW w:w="284" w:type="dxa"/>
          </w:tcPr>
          <w:p w14:paraId="421F69ED" w14:textId="77777777" w:rsidR="00894DF2" w:rsidRPr="00BD1CFF" w:rsidRDefault="00894DF2" w:rsidP="00990C78">
            <w:pPr>
              <w:rPr>
                <w:rFonts w:ascii="Open Sans" w:hAnsi="Open Sans" w:cs="Open Sans"/>
                <w:color w:val="1F3864" w:themeColor="accent1" w:themeShade="8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6F893BB" w14:textId="7BF67B6D" w:rsidR="00894DF2" w:rsidRPr="00BD1CFF" w:rsidRDefault="00894DF2" w:rsidP="00990C78">
            <w:pPr>
              <w:rPr>
                <w:rFonts w:ascii="Open Sans" w:hAnsi="Open Sans" w:cs="Open Sans"/>
                <w:bCs/>
                <w:i/>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r w:rsidR="007E1167" w:rsidRPr="00BD1CFF">
              <w:rPr>
                <w:rFonts w:ascii="Open Sans" w:hAnsi="Open Sans" w:cs="Open Sans"/>
                <w:i/>
                <w:color w:val="1F3864" w:themeColor="accent1" w:themeShade="80"/>
                <w:sz w:val="18"/>
                <w:szCs w:val="18"/>
                <w:lang w:val="en-GB"/>
              </w:rPr>
              <w:t>ally generated</w:t>
            </w:r>
            <w:r w:rsidRPr="00BD1CFF">
              <w:rPr>
                <w:rFonts w:ascii="Open Sans" w:hAnsi="Open Sans" w:cs="Open Sans"/>
                <w:bCs/>
                <w:i/>
                <w:color w:val="1F3864" w:themeColor="accent1" w:themeShade="80"/>
                <w:sz w:val="18"/>
                <w:szCs w:val="18"/>
                <w:lang w:val="en-GB"/>
              </w:rPr>
              <w:t xml:space="preserve"> </w:t>
            </w:r>
            <w:r w:rsidR="007E1167" w:rsidRPr="00BD1CFF">
              <w:rPr>
                <w:rFonts w:ascii="Open Sans" w:hAnsi="Open Sans" w:cs="Open Sans"/>
                <w:bCs/>
                <w:i/>
                <w:color w:val="1F3864" w:themeColor="accent1" w:themeShade="80"/>
                <w:sz w:val="18"/>
                <w:szCs w:val="18"/>
                <w:lang w:val="en-GB"/>
              </w:rPr>
              <w:t>by the system</w:t>
            </w:r>
          </w:p>
          <w:p w14:paraId="19691DC3" w14:textId="76758EEA" w:rsidR="00894DF2" w:rsidRPr="00BD1CFF" w:rsidRDefault="00894DF2" w:rsidP="00990C78">
            <w:pPr>
              <w:rPr>
                <w:rFonts w:ascii="Open Sans" w:hAnsi="Open Sans" w:cs="Open Sans"/>
                <w:bCs/>
                <w:i/>
                <w:color w:val="1F3864" w:themeColor="accent1" w:themeShade="80"/>
                <w:sz w:val="18"/>
                <w:szCs w:val="18"/>
                <w:lang w:val="en-GB"/>
              </w:rPr>
            </w:pPr>
          </w:p>
        </w:tc>
      </w:tr>
      <w:tr w:rsidR="00383770" w:rsidRPr="00BD1CFF" w14:paraId="04817B17" w14:textId="77777777" w:rsidTr="007E1167">
        <w:tc>
          <w:tcPr>
            <w:tcW w:w="4111" w:type="dxa"/>
          </w:tcPr>
          <w:p w14:paraId="6535201C" w14:textId="36EF96C4" w:rsidR="00894DF2" w:rsidRPr="00BD1CFF" w:rsidRDefault="00894DF2" w:rsidP="00990C78">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Name of organisation in original language</w:t>
            </w:r>
          </w:p>
        </w:tc>
        <w:tc>
          <w:tcPr>
            <w:tcW w:w="284" w:type="dxa"/>
          </w:tcPr>
          <w:p w14:paraId="421DC7E2" w14:textId="77777777" w:rsidR="00894DF2" w:rsidRPr="00BD1CFF" w:rsidRDefault="00894DF2" w:rsidP="00990C78">
            <w:pPr>
              <w:rPr>
                <w:rFonts w:ascii="Open Sans" w:hAnsi="Open Sans" w:cs="Open Sans"/>
                <w:color w:val="1F3864" w:themeColor="accent1" w:themeShade="8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0B8A10A8" w14:textId="051D88DE" w:rsidR="00894DF2" w:rsidRPr="00BD1CFF" w:rsidRDefault="00894DF2" w:rsidP="00990C78">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 xml:space="preserve">Enter here </w:t>
            </w:r>
          </w:p>
          <w:p w14:paraId="4AADB18E" w14:textId="77777777" w:rsidR="00894DF2" w:rsidRPr="00BD1CFF" w:rsidRDefault="00894DF2" w:rsidP="00990C78">
            <w:pPr>
              <w:rPr>
                <w:rFonts w:ascii="Open Sans" w:hAnsi="Open Sans" w:cs="Open Sans"/>
                <w:bCs/>
                <w:i/>
                <w:color w:val="1F3864" w:themeColor="accent1" w:themeShade="80"/>
                <w:sz w:val="18"/>
                <w:szCs w:val="18"/>
                <w:lang w:val="en-GB"/>
              </w:rPr>
            </w:pPr>
          </w:p>
        </w:tc>
      </w:tr>
      <w:tr w:rsidR="00383770" w:rsidRPr="00BD1CFF" w14:paraId="796C3AE2" w14:textId="77777777" w:rsidTr="007E1167">
        <w:tc>
          <w:tcPr>
            <w:tcW w:w="4111" w:type="dxa"/>
          </w:tcPr>
          <w:p w14:paraId="765BE769" w14:textId="0D6C22B0" w:rsidR="00894DF2" w:rsidRPr="00BD1CFF" w:rsidRDefault="00894DF2" w:rsidP="00990C78">
            <w:pPr>
              <w:rPr>
                <w:rFonts w:ascii="Open Sans" w:hAnsi="Open Sans" w:cs="Open Sans"/>
                <w:bCs/>
                <w:i/>
                <w:color w:val="1F3864" w:themeColor="accent1" w:themeShade="80"/>
                <w:lang w:val="en-GB"/>
              </w:rPr>
            </w:pPr>
            <w:r w:rsidRPr="00BD1CFF">
              <w:rPr>
                <w:rFonts w:ascii="Open Sans" w:hAnsi="Open Sans" w:cs="Open Sans"/>
                <w:color w:val="1F3864" w:themeColor="accent1" w:themeShade="80"/>
                <w:lang w:val="en-GB"/>
              </w:rPr>
              <w:t>Name of organisation in English</w:t>
            </w:r>
          </w:p>
        </w:tc>
        <w:tc>
          <w:tcPr>
            <w:tcW w:w="284" w:type="dxa"/>
          </w:tcPr>
          <w:p w14:paraId="3EC9A0FA" w14:textId="77777777" w:rsidR="00894DF2" w:rsidRPr="00BD1CFF" w:rsidRDefault="00894DF2" w:rsidP="00990C78">
            <w:pPr>
              <w:rPr>
                <w:rFonts w:ascii="Open Sans" w:hAnsi="Open Sans" w:cs="Open Sans"/>
                <w:color w:val="1F3864" w:themeColor="accent1" w:themeShade="8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7D34DB2" w14:textId="77777777" w:rsidR="00894DF2" w:rsidRPr="00BD1CFF" w:rsidRDefault="00894DF2" w:rsidP="00894DF2">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If existing, using the official translation</w:t>
            </w:r>
          </w:p>
          <w:p w14:paraId="7DC13DC9" w14:textId="77777777" w:rsidR="00894DF2" w:rsidRPr="00BD1CFF" w:rsidRDefault="00894DF2" w:rsidP="00990C78">
            <w:pPr>
              <w:rPr>
                <w:rFonts w:ascii="Open Sans" w:hAnsi="Open Sans" w:cs="Open Sans"/>
                <w:bCs/>
                <w:i/>
                <w:color w:val="1F3864" w:themeColor="accent1" w:themeShade="80"/>
                <w:sz w:val="18"/>
                <w:szCs w:val="18"/>
                <w:lang w:val="en-GB"/>
              </w:rPr>
            </w:pPr>
          </w:p>
        </w:tc>
      </w:tr>
    </w:tbl>
    <w:p w14:paraId="1DB7B7BE" w14:textId="0F83A3C7" w:rsidR="00462C1F" w:rsidRPr="00BD1CFF" w:rsidRDefault="00462C1F">
      <w:pPr>
        <w:rPr>
          <w:rFonts w:ascii="Open Sans" w:hAnsi="Open Sans" w:cs="Open Sans"/>
          <w:color w:val="1F3864" w:themeColor="accent1" w:themeShade="80"/>
        </w:rPr>
      </w:pPr>
    </w:p>
    <w:p w14:paraId="5DD07327" w14:textId="77777777" w:rsidR="007E1167" w:rsidRPr="00BD1CFF" w:rsidRDefault="007E1167" w:rsidP="007E1167">
      <w:pPr>
        <w:rPr>
          <w:rFonts w:ascii="Open Sans" w:hAnsi="Open Sans" w:cs="Open Sans"/>
          <w:color w:val="1F3864" w:themeColor="accent1" w:themeShade="80"/>
        </w:rPr>
      </w:pPr>
    </w:p>
    <w:tbl>
      <w:tblPr>
        <w:tblStyle w:val="TableGrid"/>
        <w:tblW w:w="8931" w:type="dxa"/>
        <w:tblInd w:w="108" w:type="dxa"/>
        <w:tblLook w:val="04A0" w:firstRow="1" w:lastRow="0" w:firstColumn="1" w:lastColumn="0" w:noHBand="0" w:noVBand="1"/>
      </w:tblPr>
      <w:tblGrid>
        <w:gridCol w:w="3828"/>
        <w:gridCol w:w="567"/>
        <w:gridCol w:w="4536"/>
      </w:tblGrid>
      <w:tr w:rsidR="00383770" w:rsidRPr="00BD1CFF" w14:paraId="4F7B4688" w14:textId="77777777" w:rsidTr="003B6AA4">
        <w:tc>
          <w:tcPr>
            <w:tcW w:w="3828" w:type="dxa"/>
            <w:tcBorders>
              <w:top w:val="nil"/>
              <w:left w:val="nil"/>
              <w:bottom w:val="nil"/>
              <w:right w:val="nil"/>
            </w:tcBorders>
          </w:tcPr>
          <w:p w14:paraId="20DE9A5A" w14:textId="109136FE" w:rsidR="007E1167" w:rsidRPr="00BD1CFF" w:rsidRDefault="007E1167" w:rsidP="003B6AA4">
            <w:pPr>
              <w:jc w:val="right"/>
              <w:rPr>
                <w:rFonts w:ascii="Open Sans" w:hAnsi="Open Sans" w:cs="Open Sans"/>
                <w:bCs/>
                <w:iCs/>
                <w:color w:val="1F3864" w:themeColor="accent1" w:themeShade="80"/>
                <w:lang w:val="en-GB"/>
              </w:rPr>
            </w:pPr>
            <w:r w:rsidRPr="00BD1CFF">
              <w:rPr>
                <w:rFonts w:ascii="Open Sans" w:hAnsi="Open Sans" w:cs="Open Sans"/>
                <w:bCs/>
                <w:iCs/>
                <w:color w:val="1F3864" w:themeColor="accent1" w:themeShade="80"/>
                <w:lang w:val="en-GB"/>
              </w:rPr>
              <w:t>Country (Nuts 0)</w:t>
            </w:r>
          </w:p>
        </w:tc>
        <w:tc>
          <w:tcPr>
            <w:tcW w:w="567" w:type="dxa"/>
            <w:tcBorders>
              <w:top w:val="nil"/>
              <w:left w:val="nil"/>
              <w:bottom w:val="nil"/>
              <w:right w:val="nil"/>
            </w:tcBorders>
          </w:tcPr>
          <w:p w14:paraId="16D439DA" w14:textId="77777777" w:rsidR="007E1167" w:rsidRPr="00BD1CFF"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D9D9D9" w:themeFill="background1" w:themeFillShade="D9"/>
          </w:tcPr>
          <w:p w14:paraId="66BC1ACA" w14:textId="77777777" w:rsidR="007E1167" w:rsidRPr="00BD1CFF" w:rsidRDefault="007E1167" w:rsidP="003B6AA4">
            <w:pPr>
              <w:rPr>
                <w:rFonts w:ascii="Open Sans" w:hAnsi="Open Sans" w:cs="Open Sans"/>
                <w:bCs/>
                <w:i/>
                <w:iCs/>
                <w:color w:val="1F3864" w:themeColor="accent1" w:themeShade="80"/>
                <w:sz w:val="18"/>
                <w:szCs w:val="18"/>
                <w:lang w:val="en-GB"/>
              </w:rPr>
            </w:pPr>
            <w:r w:rsidRPr="00BD1CFF">
              <w:rPr>
                <w:rFonts w:ascii="Open Sans" w:hAnsi="Open Sans" w:cs="Open Sans"/>
                <w:i/>
                <w:iCs/>
                <w:color w:val="1F3864" w:themeColor="accent1" w:themeShade="80"/>
                <w:sz w:val="18"/>
                <w:szCs w:val="18"/>
                <w:lang w:val="en-GB"/>
              </w:rPr>
              <w:t>Drop-down</w:t>
            </w:r>
          </w:p>
          <w:p w14:paraId="595C92DE" w14:textId="77777777" w:rsidR="007E1167" w:rsidRPr="00BD1CFF" w:rsidRDefault="007E1167" w:rsidP="003B6AA4">
            <w:pPr>
              <w:rPr>
                <w:rFonts w:ascii="Open Sans" w:hAnsi="Open Sans" w:cs="Open Sans"/>
                <w:bCs/>
                <w:i/>
                <w:color w:val="1F3864" w:themeColor="accent1" w:themeShade="80"/>
                <w:sz w:val="18"/>
                <w:szCs w:val="18"/>
                <w:lang w:val="en-GB"/>
              </w:rPr>
            </w:pPr>
          </w:p>
        </w:tc>
      </w:tr>
      <w:tr w:rsidR="00383770" w:rsidRPr="00BD1CFF" w14:paraId="793C02B6" w14:textId="77777777" w:rsidTr="003B6AA4">
        <w:tc>
          <w:tcPr>
            <w:tcW w:w="3828" w:type="dxa"/>
            <w:tcBorders>
              <w:top w:val="nil"/>
              <w:left w:val="nil"/>
              <w:bottom w:val="nil"/>
              <w:right w:val="nil"/>
            </w:tcBorders>
          </w:tcPr>
          <w:p w14:paraId="474DC139" w14:textId="77777777" w:rsidR="007E1167" w:rsidRPr="00BD1CFF" w:rsidRDefault="007E1167" w:rsidP="003B6AA4">
            <w:pPr>
              <w:rPr>
                <w:rFonts w:ascii="Open Sans" w:hAnsi="Open Sans" w:cs="Open Sans"/>
                <w:bCs/>
                <w:iCs/>
                <w:color w:val="1F3864" w:themeColor="accent1" w:themeShade="80"/>
                <w:lang w:val="en-GB"/>
              </w:rPr>
            </w:pPr>
          </w:p>
        </w:tc>
        <w:tc>
          <w:tcPr>
            <w:tcW w:w="567" w:type="dxa"/>
            <w:tcBorders>
              <w:top w:val="nil"/>
              <w:left w:val="nil"/>
              <w:bottom w:val="nil"/>
              <w:right w:val="nil"/>
            </w:tcBorders>
          </w:tcPr>
          <w:p w14:paraId="0CFA7E2D" w14:textId="77777777" w:rsidR="007E1167" w:rsidRPr="00BD1CFF"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tcPr>
          <w:p w14:paraId="00C74F5B" w14:textId="77777777" w:rsidR="007E1167" w:rsidRPr="00BD1CFF" w:rsidRDefault="007E1167" w:rsidP="003B6AA4">
            <w:pPr>
              <w:rPr>
                <w:rFonts w:ascii="Open Sans" w:hAnsi="Open Sans" w:cs="Open Sans"/>
                <w:bCs/>
                <w:i/>
                <w:color w:val="1F3864" w:themeColor="accent1" w:themeShade="80"/>
                <w:sz w:val="18"/>
                <w:szCs w:val="18"/>
                <w:lang w:val="en-GB"/>
              </w:rPr>
            </w:pPr>
          </w:p>
        </w:tc>
      </w:tr>
      <w:tr w:rsidR="00383770" w:rsidRPr="00BD1CFF" w14:paraId="7943C504" w14:textId="77777777" w:rsidTr="003B6AA4">
        <w:tc>
          <w:tcPr>
            <w:tcW w:w="3828" w:type="dxa"/>
            <w:tcBorders>
              <w:top w:val="nil"/>
              <w:left w:val="nil"/>
              <w:bottom w:val="nil"/>
              <w:right w:val="nil"/>
            </w:tcBorders>
          </w:tcPr>
          <w:p w14:paraId="0E410A37" w14:textId="77777777" w:rsidR="007E1167" w:rsidRPr="00BD1CFF" w:rsidRDefault="007E1167" w:rsidP="003B6AA4">
            <w:pPr>
              <w:pStyle w:val="Header"/>
              <w:tabs>
                <w:tab w:val="clear" w:pos="4513"/>
                <w:tab w:val="clear" w:pos="9026"/>
              </w:tabs>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Region (Nuts 2)</w:t>
            </w:r>
          </w:p>
        </w:tc>
        <w:tc>
          <w:tcPr>
            <w:tcW w:w="567" w:type="dxa"/>
            <w:tcBorders>
              <w:top w:val="nil"/>
              <w:left w:val="nil"/>
              <w:bottom w:val="nil"/>
              <w:right w:val="nil"/>
            </w:tcBorders>
          </w:tcPr>
          <w:p w14:paraId="70319600" w14:textId="77777777" w:rsidR="007E1167" w:rsidRPr="00BD1CFF"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tcPr>
          <w:p w14:paraId="39547CC8" w14:textId="77777777"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Nuts 3</w:t>
            </w:r>
          </w:p>
        </w:tc>
      </w:tr>
      <w:tr w:rsidR="00383770" w:rsidRPr="00BD1CFF" w14:paraId="50AFF8CB" w14:textId="77777777" w:rsidTr="003B6AA4">
        <w:tc>
          <w:tcPr>
            <w:tcW w:w="3828" w:type="dxa"/>
            <w:tcBorders>
              <w:top w:val="nil"/>
              <w:left w:val="nil"/>
              <w:bottom w:val="nil"/>
              <w:right w:val="nil"/>
            </w:tcBorders>
            <w:shd w:val="clear" w:color="auto" w:fill="D9D9D9" w:themeFill="background1" w:themeFillShade="D9"/>
          </w:tcPr>
          <w:p w14:paraId="37EA2BC8" w14:textId="77777777" w:rsidR="007E1167" w:rsidRPr="00BD1CFF" w:rsidRDefault="007E1167" w:rsidP="003B6AA4">
            <w:pPr>
              <w:pStyle w:val="Heading2"/>
              <w:outlineLvl w:val="1"/>
              <w:rPr>
                <w:rFonts w:ascii="Open Sans" w:hAnsi="Open Sans" w:cs="Open Sans"/>
                <w:bCs w:val="0"/>
                <w:color w:val="1F3864" w:themeColor="accent1" w:themeShade="80"/>
                <w:lang w:val="en-GB"/>
              </w:rPr>
            </w:pPr>
            <w:r w:rsidRPr="00BD1CFF">
              <w:rPr>
                <w:rFonts w:ascii="Open Sans" w:hAnsi="Open Sans" w:cs="Open Sans"/>
                <w:bCs w:val="0"/>
                <w:color w:val="1F3864" w:themeColor="accent1" w:themeShade="80"/>
                <w:lang w:val="en-GB"/>
              </w:rPr>
              <w:t>Drop-down</w:t>
            </w:r>
          </w:p>
          <w:p w14:paraId="2D9E5EEA" w14:textId="77777777" w:rsidR="007E1167" w:rsidRPr="00BD1CFF" w:rsidRDefault="007E1167" w:rsidP="003B6AA4">
            <w:pPr>
              <w:rPr>
                <w:rFonts w:ascii="Open Sans" w:hAnsi="Open Sans" w:cs="Open Sans"/>
                <w:color w:val="1F3864" w:themeColor="accent1" w:themeShade="80"/>
                <w:sz w:val="18"/>
                <w:szCs w:val="18"/>
                <w:lang w:val="en-GB"/>
              </w:rPr>
            </w:pPr>
          </w:p>
        </w:tc>
        <w:tc>
          <w:tcPr>
            <w:tcW w:w="567" w:type="dxa"/>
            <w:tcBorders>
              <w:top w:val="nil"/>
              <w:left w:val="nil"/>
              <w:bottom w:val="nil"/>
              <w:right w:val="nil"/>
            </w:tcBorders>
          </w:tcPr>
          <w:p w14:paraId="2FAC06E2" w14:textId="77777777" w:rsidR="007E1167" w:rsidRPr="00BD1CFF"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D9D9D9" w:themeFill="background1" w:themeFillShade="D9"/>
          </w:tcPr>
          <w:p w14:paraId="7590D7B4" w14:textId="77777777" w:rsidR="007E1167" w:rsidRPr="00BD1CFF" w:rsidRDefault="007E1167" w:rsidP="003B6AA4">
            <w:pPr>
              <w:pStyle w:val="BalloonText"/>
              <w:rPr>
                <w:rFonts w:ascii="Open Sans" w:hAnsi="Open Sans" w:cs="Open Sans"/>
                <w:i/>
                <w:color w:val="1F3864" w:themeColor="accent1" w:themeShade="80"/>
                <w:lang w:val="en-GB"/>
              </w:rPr>
            </w:pPr>
            <w:r w:rsidRPr="00BD1CFF">
              <w:rPr>
                <w:rFonts w:ascii="Open Sans" w:hAnsi="Open Sans" w:cs="Open Sans"/>
                <w:i/>
                <w:color w:val="1F3864" w:themeColor="accent1" w:themeShade="80"/>
                <w:lang w:val="en-GB"/>
              </w:rPr>
              <w:t>Drop-down</w:t>
            </w:r>
          </w:p>
        </w:tc>
      </w:tr>
      <w:tr w:rsidR="00383770" w:rsidRPr="00BD1CFF" w14:paraId="5C4628E5" w14:textId="77777777" w:rsidTr="003B6AA4">
        <w:tc>
          <w:tcPr>
            <w:tcW w:w="3828" w:type="dxa"/>
            <w:tcBorders>
              <w:top w:val="nil"/>
              <w:left w:val="nil"/>
              <w:bottom w:val="nil"/>
              <w:right w:val="nil"/>
            </w:tcBorders>
            <w:shd w:val="clear" w:color="auto" w:fill="FFFFFF" w:themeFill="background1"/>
          </w:tcPr>
          <w:p w14:paraId="09E86CE0" w14:textId="77777777" w:rsidR="007E1167" w:rsidRPr="00BD1CFF" w:rsidRDefault="007E1167" w:rsidP="003B6AA4">
            <w:pPr>
              <w:rPr>
                <w:rFonts w:ascii="Open Sans" w:hAnsi="Open Sans" w:cs="Open Sans"/>
                <w:color w:val="1F3864" w:themeColor="accent1" w:themeShade="80"/>
                <w:sz w:val="18"/>
                <w:szCs w:val="18"/>
                <w:lang w:val="en-GB"/>
              </w:rPr>
            </w:pPr>
          </w:p>
        </w:tc>
        <w:tc>
          <w:tcPr>
            <w:tcW w:w="567" w:type="dxa"/>
            <w:tcBorders>
              <w:top w:val="nil"/>
              <w:left w:val="nil"/>
              <w:bottom w:val="nil"/>
              <w:right w:val="nil"/>
            </w:tcBorders>
            <w:shd w:val="clear" w:color="auto" w:fill="FFFFFF" w:themeFill="background1"/>
          </w:tcPr>
          <w:p w14:paraId="34A57AC8" w14:textId="77777777" w:rsidR="007E1167" w:rsidRPr="00BD1CFF"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FFFFFF" w:themeFill="background1"/>
          </w:tcPr>
          <w:p w14:paraId="4B642758" w14:textId="77777777" w:rsidR="007E1167" w:rsidRPr="00BD1CFF" w:rsidRDefault="007E1167" w:rsidP="003B6AA4">
            <w:pPr>
              <w:pStyle w:val="BalloonText"/>
              <w:rPr>
                <w:rFonts w:ascii="Open Sans" w:hAnsi="Open Sans" w:cs="Open Sans"/>
                <w:color w:val="1F3864" w:themeColor="accent1" w:themeShade="80"/>
                <w:lang w:val="en-GB"/>
              </w:rPr>
            </w:pPr>
          </w:p>
        </w:tc>
      </w:tr>
      <w:tr w:rsidR="00383770" w:rsidRPr="00BD1CFF" w14:paraId="005EF107"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0A9BAF70" w14:textId="6ADBE29B"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lastRenderedPageBreak/>
              <w:t>Street</w:t>
            </w:r>
          </w:p>
        </w:tc>
        <w:tc>
          <w:tcPr>
            <w:tcW w:w="567" w:type="dxa"/>
          </w:tcPr>
          <w:p w14:paraId="11A611CA" w14:textId="77777777" w:rsidR="007E1167" w:rsidRPr="00BD1CFF" w:rsidRDefault="007E1167" w:rsidP="003B6AA4">
            <w:pPr>
              <w:rPr>
                <w:rFonts w:ascii="Open Sans" w:hAnsi="Open Sans" w:cs="Open Sans"/>
                <w:color w:val="1F3864" w:themeColor="accent1" w:themeShade="80"/>
                <w:lang w:val="en-GB"/>
              </w:rPr>
            </w:pPr>
          </w:p>
        </w:tc>
        <w:tc>
          <w:tcPr>
            <w:tcW w:w="4536" w:type="dxa"/>
          </w:tcPr>
          <w:p w14:paraId="2B052B68" w14:textId="0A293B7D"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House number</w:t>
            </w:r>
          </w:p>
        </w:tc>
      </w:tr>
      <w:tr w:rsidR="00383770" w:rsidRPr="00BD1CFF" w14:paraId="5231712B"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55514E84" w14:textId="77777777" w:rsidR="007E1167" w:rsidRPr="00BD1CFF" w:rsidRDefault="007E1167" w:rsidP="003B6AA4">
            <w:pPr>
              <w:rPr>
                <w:rFonts w:ascii="Open Sans" w:hAnsi="Open Sans" w:cs="Open Sans"/>
                <w:color w:val="1F3864" w:themeColor="accent1" w:themeShade="80"/>
                <w:sz w:val="18"/>
                <w:szCs w:val="18"/>
                <w:lang w:val="en-GB"/>
              </w:rPr>
            </w:pPr>
          </w:p>
          <w:p w14:paraId="2B3E07E8" w14:textId="77777777" w:rsidR="007E1167" w:rsidRPr="00BD1CFF" w:rsidRDefault="007E1167" w:rsidP="003B6AA4">
            <w:pPr>
              <w:rPr>
                <w:rFonts w:ascii="Open Sans" w:hAnsi="Open Sans" w:cs="Open Sans"/>
                <w:color w:val="1F3864" w:themeColor="accent1" w:themeShade="80"/>
                <w:sz w:val="18"/>
                <w:szCs w:val="18"/>
                <w:lang w:val="en-GB"/>
              </w:rPr>
            </w:pPr>
          </w:p>
        </w:tc>
        <w:tc>
          <w:tcPr>
            <w:tcW w:w="567" w:type="dxa"/>
          </w:tcPr>
          <w:p w14:paraId="05C20B01" w14:textId="77777777" w:rsidR="007E1167" w:rsidRPr="00BD1CFF" w:rsidRDefault="007E1167" w:rsidP="003B6AA4">
            <w:pPr>
              <w:rPr>
                <w:rFonts w:ascii="Open Sans" w:hAnsi="Open Sans" w:cs="Open Sans"/>
                <w:color w:val="1F3864" w:themeColor="accent1" w:themeShade="80"/>
                <w:lang w:val="en-GB"/>
              </w:rPr>
            </w:pPr>
          </w:p>
        </w:tc>
        <w:tc>
          <w:tcPr>
            <w:tcW w:w="4536" w:type="dxa"/>
            <w:shd w:val="clear" w:color="auto" w:fill="D9D9D9" w:themeFill="background1" w:themeFillShade="D9"/>
          </w:tcPr>
          <w:p w14:paraId="002CCFED" w14:textId="77777777" w:rsidR="007E1167" w:rsidRPr="00BD1CFF" w:rsidRDefault="007E1167" w:rsidP="003B6AA4">
            <w:pPr>
              <w:pStyle w:val="BalloonText"/>
              <w:rPr>
                <w:rFonts w:ascii="Open Sans" w:hAnsi="Open Sans" w:cs="Open Sans"/>
                <w:color w:val="1F3864" w:themeColor="accent1" w:themeShade="80"/>
                <w:lang w:val="en-GB"/>
              </w:rPr>
            </w:pPr>
          </w:p>
        </w:tc>
      </w:tr>
      <w:tr w:rsidR="00383770" w:rsidRPr="00BD1CFF" w14:paraId="7C86E92F"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DCF4FB2" w14:textId="77777777" w:rsidR="007E1167" w:rsidRPr="00BD1CFF" w:rsidRDefault="007E1167" w:rsidP="003B6AA4">
            <w:pPr>
              <w:rPr>
                <w:rFonts w:ascii="Open Sans" w:hAnsi="Open Sans" w:cs="Open Sans"/>
                <w:color w:val="1F3864" w:themeColor="accent1" w:themeShade="80"/>
                <w:lang w:val="en-GB"/>
              </w:rPr>
            </w:pPr>
          </w:p>
        </w:tc>
        <w:tc>
          <w:tcPr>
            <w:tcW w:w="567" w:type="dxa"/>
          </w:tcPr>
          <w:p w14:paraId="2531360F" w14:textId="77777777" w:rsidR="007E1167" w:rsidRPr="00BD1CFF" w:rsidRDefault="007E1167" w:rsidP="003B6AA4">
            <w:pPr>
              <w:rPr>
                <w:rFonts w:ascii="Open Sans" w:hAnsi="Open Sans" w:cs="Open Sans"/>
                <w:color w:val="1F3864" w:themeColor="accent1" w:themeShade="80"/>
                <w:lang w:val="en-GB"/>
              </w:rPr>
            </w:pPr>
          </w:p>
        </w:tc>
        <w:tc>
          <w:tcPr>
            <w:tcW w:w="4536" w:type="dxa"/>
          </w:tcPr>
          <w:p w14:paraId="6BF3A17B" w14:textId="77777777" w:rsidR="007E1167" w:rsidRPr="00BD1CFF" w:rsidRDefault="007E1167" w:rsidP="003B6AA4">
            <w:pPr>
              <w:rPr>
                <w:rFonts w:ascii="Open Sans" w:hAnsi="Open Sans" w:cs="Open Sans"/>
                <w:color w:val="1F3864" w:themeColor="accent1" w:themeShade="80"/>
                <w:lang w:val="en-GB"/>
              </w:rPr>
            </w:pPr>
          </w:p>
        </w:tc>
      </w:tr>
      <w:tr w:rsidR="00383770" w:rsidRPr="00BD1CFF" w14:paraId="4C37A8D5"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5EACB9DE" w14:textId="713E25B6"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Postal code</w:t>
            </w:r>
          </w:p>
        </w:tc>
        <w:tc>
          <w:tcPr>
            <w:tcW w:w="567" w:type="dxa"/>
          </w:tcPr>
          <w:p w14:paraId="236354FD" w14:textId="77777777" w:rsidR="007E1167" w:rsidRPr="00BD1CFF" w:rsidRDefault="007E1167" w:rsidP="003B6AA4">
            <w:pPr>
              <w:rPr>
                <w:rFonts w:ascii="Open Sans" w:hAnsi="Open Sans" w:cs="Open Sans"/>
                <w:color w:val="1F3864" w:themeColor="accent1" w:themeShade="80"/>
                <w:lang w:val="en-GB"/>
              </w:rPr>
            </w:pPr>
          </w:p>
        </w:tc>
        <w:tc>
          <w:tcPr>
            <w:tcW w:w="4536" w:type="dxa"/>
          </w:tcPr>
          <w:p w14:paraId="34C0317F" w14:textId="47A7C479"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City</w:t>
            </w:r>
          </w:p>
        </w:tc>
      </w:tr>
      <w:tr w:rsidR="00383770" w:rsidRPr="00BD1CFF" w14:paraId="08931C20"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E54C91A" w14:textId="77777777" w:rsidR="007E1167" w:rsidRPr="00BD1CFF" w:rsidRDefault="007E1167" w:rsidP="003B6AA4">
            <w:pPr>
              <w:rPr>
                <w:rFonts w:ascii="Open Sans" w:hAnsi="Open Sans" w:cs="Open Sans"/>
                <w:color w:val="1F3864" w:themeColor="accent1" w:themeShade="80"/>
                <w:sz w:val="18"/>
                <w:szCs w:val="18"/>
                <w:lang w:val="en-GB"/>
              </w:rPr>
            </w:pPr>
          </w:p>
          <w:p w14:paraId="65B39620" w14:textId="77777777" w:rsidR="007E1167" w:rsidRPr="00BD1CFF" w:rsidRDefault="007E1167" w:rsidP="003B6AA4">
            <w:pPr>
              <w:rPr>
                <w:rFonts w:ascii="Open Sans" w:hAnsi="Open Sans" w:cs="Open Sans"/>
                <w:color w:val="1F3864" w:themeColor="accent1" w:themeShade="80"/>
                <w:sz w:val="18"/>
                <w:szCs w:val="18"/>
                <w:lang w:val="en-GB"/>
              </w:rPr>
            </w:pPr>
          </w:p>
        </w:tc>
        <w:tc>
          <w:tcPr>
            <w:tcW w:w="567" w:type="dxa"/>
          </w:tcPr>
          <w:p w14:paraId="359345DB" w14:textId="77777777" w:rsidR="007E1167" w:rsidRPr="00BD1CFF" w:rsidRDefault="007E1167" w:rsidP="003B6AA4">
            <w:pPr>
              <w:rPr>
                <w:rFonts w:ascii="Open Sans" w:hAnsi="Open Sans" w:cs="Open Sans"/>
                <w:color w:val="1F3864" w:themeColor="accent1" w:themeShade="80"/>
                <w:lang w:val="en-GB"/>
              </w:rPr>
            </w:pPr>
          </w:p>
        </w:tc>
        <w:tc>
          <w:tcPr>
            <w:tcW w:w="4536" w:type="dxa"/>
            <w:shd w:val="clear" w:color="auto" w:fill="D9D9D9" w:themeFill="background1" w:themeFillShade="D9"/>
          </w:tcPr>
          <w:p w14:paraId="6DEBC28A" w14:textId="77777777" w:rsidR="007E1167" w:rsidRPr="00BD1CFF" w:rsidRDefault="007E1167" w:rsidP="003B6AA4">
            <w:pPr>
              <w:rPr>
                <w:rFonts w:ascii="Open Sans" w:hAnsi="Open Sans" w:cs="Open Sans"/>
                <w:color w:val="1F3864" w:themeColor="accent1" w:themeShade="80"/>
                <w:sz w:val="18"/>
                <w:szCs w:val="18"/>
                <w:lang w:val="en-GB"/>
              </w:rPr>
            </w:pPr>
          </w:p>
        </w:tc>
      </w:tr>
    </w:tbl>
    <w:p w14:paraId="71E6C31A" w14:textId="258A76A1" w:rsidR="007E1167" w:rsidRPr="00BD1CFF" w:rsidRDefault="007E1167">
      <w:pPr>
        <w:rPr>
          <w:rFonts w:ascii="Open Sans" w:hAnsi="Open Sans" w:cs="Open Sans"/>
          <w:color w:val="1F3864" w:themeColor="accent1" w:themeShade="80"/>
        </w:rPr>
      </w:pPr>
    </w:p>
    <w:p w14:paraId="4BF5B21D" w14:textId="7CB63819" w:rsidR="007E1167" w:rsidRPr="00BD1CFF" w:rsidRDefault="007E1167">
      <w:pPr>
        <w:rPr>
          <w:rFonts w:ascii="Open Sans" w:hAnsi="Open Sans" w:cs="Open Sans"/>
          <w:color w:val="1F3864" w:themeColor="accent1" w:themeShade="80"/>
        </w:rPr>
      </w:pPr>
    </w:p>
    <w:p w14:paraId="75931C14" w14:textId="77777777" w:rsidR="008166D9" w:rsidRPr="00BD1CFF" w:rsidRDefault="008166D9">
      <w:pPr>
        <w:rPr>
          <w:rFonts w:ascii="Open Sans" w:hAnsi="Open Sans" w:cs="Open Sans"/>
          <w:color w:val="1F3864" w:themeColor="accent1" w:themeShade="80"/>
        </w:rPr>
      </w:pPr>
    </w:p>
    <w:p w14:paraId="69D4E70B" w14:textId="39EDC227" w:rsidR="007E1167" w:rsidRPr="00BD1CFF" w:rsidRDefault="007E1167" w:rsidP="007E1167">
      <w:pPr>
        <w:rPr>
          <w:rFonts w:ascii="Open Sans" w:hAnsi="Open Sans" w:cs="Open Sans"/>
          <w:color w:val="1F3864" w:themeColor="accent1" w:themeShade="80"/>
        </w:rPr>
      </w:pPr>
      <w:r w:rsidRPr="00BD1CFF">
        <w:rPr>
          <w:rFonts w:ascii="Open Sans" w:hAnsi="Open Sans" w:cs="Open Sans"/>
          <w:color w:val="1F3864" w:themeColor="accent1" w:themeShade="80"/>
        </w:rPr>
        <w:t>Legal representative</w:t>
      </w:r>
    </w:p>
    <w:p w14:paraId="27B09133" w14:textId="77777777" w:rsidR="007E1167" w:rsidRPr="00BD1CFF" w:rsidRDefault="007E1167" w:rsidP="007E1167">
      <w:pPr>
        <w:rPr>
          <w:rFonts w:ascii="Open Sans" w:hAnsi="Open Sans" w:cs="Open Sans"/>
          <w:color w:val="1F3864" w:themeColor="accent1" w:themeShade="80"/>
        </w:rPr>
      </w:pPr>
    </w:p>
    <w:tbl>
      <w:tblPr>
        <w:tblStyle w:val="TableGrid"/>
        <w:tblW w:w="8931" w:type="dxa"/>
        <w:tblInd w:w="108" w:type="dxa"/>
        <w:tblLook w:val="04A0" w:firstRow="1" w:lastRow="0" w:firstColumn="1" w:lastColumn="0" w:noHBand="0" w:noVBand="1"/>
      </w:tblPr>
      <w:tblGrid>
        <w:gridCol w:w="1843"/>
        <w:gridCol w:w="425"/>
        <w:gridCol w:w="2977"/>
        <w:gridCol w:w="426"/>
        <w:gridCol w:w="3260"/>
      </w:tblGrid>
      <w:tr w:rsidR="00383770" w:rsidRPr="00BD1CFF" w14:paraId="1589A63B" w14:textId="77777777" w:rsidTr="003B6AA4">
        <w:tc>
          <w:tcPr>
            <w:tcW w:w="1843" w:type="dxa"/>
            <w:tcBorders>
              <w:top w:val="nil"/>
              <w:left w:val="nil"/>
              <w:bottom w:val="nil"/>
              <w:right w:val="nil"/>
            </w:tcBorders>
          </w:tcPr>
          <w:p w14:paraId="3BBF2333" w14:textId="77777777"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Title</w:t>
            </w:r>
          </w:p>
        </w:tc>
        <w:tc>
          <w:tcPr>
            <w:tcW w:w="425" w:type="dxa"/>
            <w:tcBorders>
              <w:top w:val="nil"/>
              <w:left w:val="nil"/>
              <w:bottom w:val="nil"/>
              <w:right w:val="nil"/>
            </w:tcBorders>
          </w:tcPr>
          <w:p w14:paraId="2EB634EB" w14:textId="77777777" w:rsidR="007E1167" w:rsidRPr="00BD1CFF" w:rsidRDefault="007E1167" w:rsidP="003B6AA4">
            <w:pPr>
              <w:rPr>
                <w:rFonts w:ascii="Open Sans" w:hAnsi="Open Sans" w:cs="Open Sans"/>
                <w:color w:val="1F3864" w:themeColor="accent1" w:themeShade="80"/>
                <w:lang w:val="en-GB"/>
              </w:rPr>
            </w:pPr>
          </w:p>
        </w:tc>
        <w:tc>
          <w:tcPr>
            <w:tcW w:w="2977" w:type="dxa"/>
            <w:tcBorders>
              <w:top w:val="nil"/>
              <w:left w:val="nil"/>
              <w:bottom w:val="nil"/>
              <w:right w:val="nil"/>
            </w:tcBorders>
          </w:tcPr>
          <w:p w14:paraId="1F18E999" w14:textId="2BBEE225"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First name</w:t>
            </w:r>
          </w:p>
        </w:tc>
        <w:tc>
          <w:tcPr>
            <w:tcW w:w="426" w:type="dxa"/>
            <w:tcBorders>
              <w:top w:val="nil"/>
              <w:left w:val="nil"/>
              <w:bottom w:val="nil"/>
              <w:right w:val="nil"/>
            </w:tcBorders>
          </w:tcPr>
          <w:p w14:paraId="19C65E56" w14:textId="77777777" w:rsidR="007E1167" w:rsidRPr="00BD1CFF" w:rsidRDefault="007E1167" w:rsidP="003B6AA4">
            <w:pPr>
              <w:rPr>
                <w:rFonts w:ascii="Open Sans" w:hAnsi="Open Sans" w:cs="Open Sans"/>
                <w:color w:val="1F3864" w:themeColor="accent1" w:themeShade="80"/>
                <w:lang w:val="en-GB"/>
              </w:rPr>
            </w:pPr>
          </w:p>
        </w:tc>
        <w:tc>
          <w:tcPr>
            <w:tcW w:w="3260" w:type="dxa"/>
            <w:tcBorders>
              <w:top w:val="nil"/>
              <w:left w:val="nil"/>
              <w:bottom w:val="nil"/>
              <w:right w:val="nil"/>
            </w:tcBorders>
          </w:tcPr>
          <w:p w14:paraId="6A1DD538" w14:textId="54F67696"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Last name</w:t>
            </w:r>
          </w:p>
        </w:tc>
      </w:tr>
      <w:tr w:rsidR="00383770" w:rsidRPr="00BD1CFF" w14:paraId="125AEA22" w14:textId="77777777" w:rsidTr="003B6AA4">
        <w:tc>
          <w:tcPr>
            <w:tcW w:w="1843" w:type="dxa"/>
            <w:tcBorders>
              <w:top w:val="nil"/>
              <w:left w:val="nil"/>
              <w:bottom w:val="nil"/>
              <w:right w:val="nil"/>
            </w:tcBorders>
            <w:shd w:val="clear" w:color="auto" w:fill="D9D9D9" w:themeFill="background1" w:themeFillShade="D9"/>
          </w:tcPr>
          <w:p w14:paraId="5CBAD397" w14:textId="77777777" w:rsidR="007E1167" w:rsidRPr="00BD1CFF" w:rsidRDefault="007E1167" w:rsidP="003B6AA4">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Drop-down list: Mr, Mrs, Dr, etc.</w:t>
            </w:r>
          </w:p>
        </w:tc>
        <w:tc>
          <w:tcPr>
            <w:tcW w:w="425" w:type="dxa"/>
            <w:tcBorders>
              <w:top w:val="nil"/>
              <w:left w:val="nil"/>
              <w:bottom w:val="nil"/>
              <w:right w:val="nil"/>
            </w:tcBorders>
          </w:tcPr>
          <w:p w14:paraId="06541D81" w14:textId="77777777" w:rsidR="007E1167" w:rsidRPr="00BD1CFF" w:rsidRDefault="007E1167" w:rsidP="003B6AA4">
            <w:pPr>
              <w:rPr>
                <w:rFonts w:ascii="Open Sans" w:hAnsi="Open Sans" w:cs="Open Sans"/>
                <w:color w:val="1F3864" w:themeColor="accent1" w:themeShade="80"/>
                <w:lang w:val="en-GB"/>
              </w:rPr>
            </w:pPr>
          </w:p>
        </w:tc>
        <w:tc>
          <w:tcPr>
            <w:tcW w:w="2977" w:type="dxa"/>
            <w:tcBorders>
              <w:top w:val="nil"/>
              <w:left w:val="nil"/>
              <w:bottom w:val="nil"/>
              <w:right w:val="nil"/>
            </w:tcBorders>
            <w:shd w:val="clear" w:color="auto" w:fill="D9D9D9" w:themeFill="background1" w:themeFillShade="D9"/>
          </w:tcPr>
          <w:p w14:paraId="63FC8294" w14:textId="77777777" w:rsidR="007E1167" w:rsidRPr="00BD1CFF" w:rsidRDefault="007E1167" w:rsidP="003B6AA4">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Enter here</w:t>
            </w:r>
          </w:p>
          <w:p w14:paraId="692A41C1" w14:textId="77777777" w:rsidR="007E1167" w:rsidRPr="00BD1CFF" w:rsidRDefault="007E1167" w:rsidP="003B6AA4">
            <w:pPr>
              <w:pStyle w:val="BalloonText"/>
              <w:rPr>
                <w:rFonts w:ascii="Open Sans" w:hAnsi="Open Sans" w:cs="Open Sans"/>
                <w:color w:val="1F3864" w:themeColor="accent1" w:themeShade="80"/>
                <w:lang w:val="en-GB"/>
              </w:rPr>
            </w:pPr>
          </w:p>
        </w:tc>
        <w:tc>
          <w:tcPr>
            <w:tcW w:w="426" w:type="dxa"/>
            <w:tcBorders>
              <w:top w:val="nil"/>
              <w:left w:val="nil"/>
              <w:bottom w:val="nil"/>
              <w:right w:val="nil"/>
            </w:tcBorders>
            <w:shd w:val="clear" w:color="auto" w:fill="FFFFFF" w:themeFill="background1"/>
          </w:tcPr>
          <w:p w14:paraId="152968BA" w14:textId="77777777" w:rsidR="007E1167" w:rsidRPr="00BD1CFF" w:rsidRDefault="007E1167" w:rsidP="003B6AA4">
            <w:pPr>
              <w:pStyle w:val="BalloonText"/>
              <w:rPr>
                <w:rFonts w:ascii="Open Sans" w:hAnsi="Open Sans" w:cs="Open Sans"/>
                <w:color w:val="1F3864" w:themeColor="accent1" w:themeShade="80"/>
                <w:lang w:val="en-GB"/>
              </w:rPr>
            </w:pPr>
          </w:p>
        </w:tc>
        <w:tc>
          <w:tcPr>
            <w:tcW w:w="3260" w:type="dxa"/>
            <w:tcBorders>
              <w:top w:val="nil"/>
              <w:left w:val="nil"/>
              <w:bottom w:val="nil"/>
              <w:right w:val="nil"/>
            </w:tcBorders>
            <w:shd w:val="clear" w:color="auto" w:fill="D9D9D9" w:themeFill="background1" w:themeFillShade="D9"/>
          </w:tcPr>
          <w:p w14:paraId="70A3525A" w14:textId="77777777" w:rsidR="007E1167" w:rsidRPr="00BD1CFF" w:rsidRDefault="007E1167" w:rsidP="003B6AA4">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Enter here</w:t>
            </w:r>
          </w:p>
          <w:p w14:paraId="449B3C08" w14:textId="77777777" w:rsidR="007E1167" w:rsidRPr="00BD1CFF" w:rsidRDefault="007E1167" w:rsidP="003B6AA4">
            <w:pPr>
              <w:pStyle w:val="BalloonText"/>
              <w:rPr>
                <w:rFonts w:ascii="Open Sans" w:hAnsi="Open Sans" w:cs="Open Sans"/>
                <w:color w:val="1F3864" w:themeColor="accent1" w:themeShade="80"/>
                <w:lang w:val="en-GB"/>
              </w:rPr>
            </w:pPr>
          </w:p>
        </w:tc>
      </w:tr>
    </w:tbl>
    <w:p w14:paraId="44D4CB0E" w14:textId="77777777" w:rsidR="007E1167" w:rsidRPr="00BD1CFF" w:rsidRDefault="007E1167" w:rsidP="007E1167">
      <w:pPr>
        <w:rPr>
          <w:rFonts w:ascii="Open Sans" w:hAnsi="Open Sans" w:cs="Open Sans"/>
          <w:color w:val="1F3864" w:themeColor="accent1" w:themeShade="80"/>
        </w:rPr>
      </w:pPr>
    </w:p>
    <w:p w14:paraId="327EB479" w14:textId="41916A90" w:rsidR="007E1167" w:rsidRPr="00BD1CFF" w:rsidRDefault="007E1167" w:rsidP="007E1167">
      <w:pPr>
        <w:rPr>
          <w:rFonts w:ascii="Open Sans" w:hAnsi="Open Sans" w:cs="Open Sans"/>
          <w:color w:val="1F3864" w:themeColor="accent1" w:themeShade="80"/>
        </w:rPr>
      </w:pPr>
    </w:p>
    <w:p w14:paraId="02B1DE9F" w14:textId="77777777" w:rsidR="008166D9" w:rsidRPr="00BD1CFF" w:rsidRDefault="008166D9" w:rsidP="007E1167">
      <w:pPr>
        <w:rPr>
          <w:rFonts w:ascii="Open Sans" w:hAnsi="Open Sans" w:cs="Open Sans"/>
          <w:color w:val="1F3864" w:themeColor="accent1" w:themeShade="80"/>
        </w:rPr>
      </w:pPr>
    </w:p>
    <w:p w14:paraId="41DE5E5F" w14:textId="7CE00A08" w:rsidR="007E1167" w:rsidRPr="00BD1CFF" w:rsidRDefault="007E1167" w:rsidP="007E1167">
      <w:pPr>
        <w:rPr>
          <w:rFonts w:ascii="Open Sans" w:hAnsi="Open Sans" w:cs="Open Sans"/>
          <w:color w:val="1F3864" w:themeColor="accent1" w:themeShade="80"/>
        </w:rPr>
      </w:pPr>
      <w:r w:rsidRPr="00BD1CFF">
        <w:rPr>
          <w:rFonts w:ascii="Open Sans" w:hAnsi="Open Sans" w:cs="Open Sans"/>
          <w:color w:val="1F3864" w:themeColor="accent1" w:themeShade="80"/>
        </w:rPr>
        <w:t>Contact person</w:t>
      </w:r>
    </w:p>
    <w:p w14:paraId="0AD7493E" w14:textId="77777777" w:rsidR="007E1167" w:rsidRPr="00BD1CFF" w:rsidRDefault="007E1167" w:rsidP="007E1167">
      <w:pPr>
        <w:rPr>
          <w:rFonts w:ascii="Open Sans" w:hAnsi="Open Sans" w:cs="Open Sans"/>
          <w:color w:val="1F3864" w:themeColor="accent1" w:themeShade="80"/>
        </w:rPr>
      </w:pPr>
    </w:p>
    <w:tbl>
      <w:tblPr>
        <w:tblStyle w:val="TableGrid"/>
        <w:tblW w:w="8931" w:type="dxa"/>
        <w:tblInd w:w="108" w:type="dxa"/>
        <w:tblLook w:val="04A0" w:firstRow="1" w:lastRow="0" w:firstColumn="1" w:lastColumn="0" w:noHBand="0" w:noVBand="1"/>
      </w:tblPr>
      <w:tblGrid>
        <w:gridCol w:w="1843"/>
        <w:gridCol w:w="425"/>
        <w:gridCol w:w="2977"/>
        <w:gridCol w:w="426"/>
        <w:gridCol w:w="3260"/>
      </w:tblGrid>
      <w:tr w:rsidR="00383770" w:rsidRPr="00BD1CFF" w14:paraId="1563929D" w14:textId="77777777" w:rsidTr="003B6AA4">
        <w:tc>
          <w:tcPr>
            <w:tcW w:w="1843" w:type="dxa"/>
            <w:tcBorders>
              <w:top w:val="nil"/>
              <w:left w:val="nil"/>
              <w:bottom w:val="nil"/>
              <w:right w:val="nil"/>
            </w:tcBorders>
          </w:tcPr>
          <w:p w14:paraId="00218421" w14:textId="77777777"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Title</w:t>
            </w:r>
          </w:p>
        </w:tc>
        <w:tc>
          <w:tcPr>
            <w:tcW w:w="425" w:type="dxa"/>
            <w:tcBorders>
              <w:top w:val="nil"/>
              <w:left w:val="nil"/>
              <w:bottom w:val="nil"/>
              <w:right w:val="nil"/>
            </w:tcBorders>
          </w:tcPr>
          <w:p w14:paraId="20D686BC" w14:textId="77777777" w:rsidR="007E1167" w:rsidRPr="00BD1CFF" w:rsidRDefault="007E1167" w:rsidP="003B6AA4">
            <w:pPr>
              <w:rPr>
                <w:rFonts w:ascii="Open Sans" w:hAnsi="Open Sans" w:cs="Open Sans"/>
                <w:color w:val="1F3864" w:themeColor="accent1" w:themeShade="80"/>
                <w:lang w:val="en-GB"/>
              </w:rPr>
            </w:pPr>
          </w:p>
        </w:tc>
        <w:tc>
          <w:tcPr>
            <w:tcW w:w="2977" w:type="dxa"/>
            <w:tcBorders>
              <w:top w:val="nil"/>
              <w:left w:val="nil"/>
              <w:bottom w:val="nil"/>
              <w:right w:val="nil"/>
            </w:tcBorders>
          </w:tcPr>
          <w:p w14:paraId="60FB9C3C" w14:textId="5C31A07C"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First name</w:t>
            </w:r>
          </w:p>
        </w:tc>
        <w:tc>
          <w:tcPr>
            <w:tcW w:w="426" w:type="dxa"/>
            <w:tcBorders>
              <w:top w:val="nil"/>
              <w:left w:val="nil"/>
              <w:bottom w:val="nil"/>
              <w:right w:val="nil"/>
            </w:tcBorders>
          </w:tcPr>
          <w:p w14:paraId="2FA58C07" w14:textId="77777777" w:rsidR="007E1167" w:rsidRPr="00BD1CFF" w:rsidRDefault="007E1167" w:rsidP="003B6AA4">
            <w:pPr>
              <w:rPr>
                <w:rFonts w:ascii="Open Sans" w:hAnsi="Open Sans" w:cs="Open Sans"/>
                <w:color w:val="1F3864" w:themeColor="accent1" w:themeShade="80"/>
                <w:lang w:val="en-GB"/>
              </w:rPr>
            </w:pPr>
          </w:p>
        </w:tc>
        <w:tc>
          <w:tcPr>
            <w:tcW w:w="3260" w:type="dxa"/>
            <w:tcBorders>
              <w:top w:val="nil"/>
              <w:left w:val="nil"/>
              <w:bottom w:val="nil"/>
              <w:right w:val="nil"/>
            </w:tcBorders>
          </w:tcPr>
          <w:p w14:paraId="7CF9C766" w14:textId="0E304DD5"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Last name</w:t>
            </w:r>
          </w:p>
        </w:tc>
      </w:tr>
      <w:tr w:rsidR="00383770" w:rsidRPr="00BD1CFF" w14:paraId="17A7A9C0" w14:textId="77777777" w:rsidTr="003B6AA4">
        <w:tc>
          <w:tcPr>
            <w:tcW w:w="1843" w:type="dxa"/>
            <w:tcBorders>
              <w:top w:val="nil"/>
              <w:left w:val="nil"/>
              <w:bottom w:val="nil"/>
              <w:right w:val="nil"/>
            </w:tcBorders>
            <w:shd w:val="clear" w:color="auto" w:fill="D9D9D9" w:themeFill="background1" w:themeFillShade="D9"/>
          </w:tcPr>
          <w:p w14:paraId="27FC3C92" w14:textId="77777777" w:rsidR="007E1167" w:rsidRPr="00BD1CFF" w:rsidRDefault="007E1167" w:rsidP="003B6AA4">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Drop-down list: Mr, Mrs, Dr, etc.</w:t>
            </w:r>
          </w:p>
        </w:tc>
        <w:tc>
          <w:tcPr>
            <w:tcW w:w="425" w:type="dxa"/>
            <w:tcBorders>
              <w:top w:val="nil"/>
              <w:left w:val="nil"/>
              <w:bottom w:val="nil"/>
              <w:right w:val="nil"/>
            </w:tcBorders>
          </w:tcPr>
          <w:p w14:paraId="12AC74F9" w14:textId="77777777" w:rsidR="007E1167" w:rsidRPr="00BD1CFF" w:rsidRDefault="007E1167" w:rsidP="003B6AA4">
            <w:pPr>
              <w:rPr>
                <w:rFonts w:ascii="Open Sans" w:hAnsi="Open Sans" w:cs="Open Sans"/>
                <w:color w:val="1F3864" w:themeColor="accent1" w:themeShade="80"/>
                <w:lang w:val="en-GB"/>
              </w:rPr>
            </w:pPr>
          </w:p>
        </w:tc>
        <w:tc>
          <w:tcPr>
            <w:tcW w:w="2977" w:type="dxa"/>
            <w:tcBorders>
              <w:top w:val="nil"/>
              <w:left w:val="nil"/>
              <w:bottom w:val="nil"/>
              <w:right w:val="nil"/>
            </w:tcBorders>
            <w:shd w:val="clear" w:color="auto" w:fill="D9D9D9" w:themeFill="background1" w:themeFillShade="D9"/>
          </w:tcPr>
          <w:p w14:paraId="7D103651" w14:textId="77777777" w:rsidR="007E1167" w:rsidRPr="00BD1CFF" w:rsidRDefault="007E1167" w:rsidP="003B6AA4">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Enter here</w:t>
            </w:r>
          </w:p>
          <w:p w14:paraId="7200B4AA" w14:textId="77777777" w:rsidR="007E1167" w:rsidRPr="00BD1CFF" w:rsidRDefault="007E1167" w:rsidP="003B6AA4">
            <w:pPr>
              <w:pStyle w:val="BalloonText"/>
              <w:rPr>
                <w:rFonts w:ascii="Open Sans" w:hAnsi="Open Sans" w:cs="Open Sans"/>
                <w:color w:val="1F3864" w:themeColor="accent1" w:themeShade="80"/>
                <w:lang w:val="en-GB"/>
              </w:rPr>
            </w:pPr>
          </w:p>
        </w:tc>
        <w:tc>
          <w:tcPr>
            <w:tcW w:w="426" w:type="dxa"/>
            <w:tcBorders>
              <w:top w:val="nil"/>
              <w:left w:val="nil"/>
              <w:bottom w:val="nil"/>
              <w:right w:val="nil"/>
            </w:tcBorders>
            <w:shd w:val="clear" w:color="auto" w:fill="FFFFFF" w:themeFill="background1"/>
          </w:tcPr>
          <w:p w14:paraId="201FC5B0" w14:textId="77777777" w:rsidR="007E1167" w:rsidRPr="00BD1CFF" w:rsidRDefault="007E1167" w:rsidP="003B6AA4">
            <w:pPr>
              <w:pStyle w:val="BalloonText"/>
              <w:rPr>
                <w:rFonts w:ascii="Open Sans" w:hAnsi="Open Sans" w:cs="Open Sans"/>
                <w:color w:val="1F3864" w:themeColor="accent1" w:themeShade="80"/>
                <w:lang w:val="en-GB"/>
              </w:rPr>
            </w:pPr>
          </w:p>
        </w:tc>
        <w:tc>
          <w:tcPr>
            <w:tcW w:w="3260" w:type="dxa"/>
            <w:tcBorders>
              <w:top w:val="nil"/>
              <w:left w:val="nil"/>
              <w:bottom w:val="nil"/>
              <w:right w:val="nil"/>
            </w:tcBorders>
            <w:shd w:val="clear" w:color="auto" w:fill="D9D9D9" w:themeFill="background1" w:themeFillShade="D9"/>
          </w:tcPr>
          <w:p w14:paraId="7DEFA203" w14:textId="77777777" w:rsidR="007E1167" w:rsidRPr="00BD1CFF" w:rsidRDefault="007E1167" w:rsidP="003B6AA4">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Enter here</w:t>
            </w:r>
          </w:p>
          <w:p w14:paraId="6D274C51" w14:textId="77777777" w:rsidR="007E1167" w:rsidRPr="00BD1CFF" w:rsidRDefault="007E1167" w:rsidP="003B6AA4">
            <w:pPr>
              <w:pStyle w:val="BalloonText"/>
              <w:rPr>
                <w:rFonts w:ascii="Open Sans" w:hAnsi="Open Sans" w:cs="Open Sans"/>
                <w:color w:val="1F3864" w:themeColor="accent1" w:themeShade="80"/>
                <w:lang w:val="en-GB"/>
              </w:rPr>
            </w:pPr>
          </w:p>
        </w:tc>
      </w:tr>
    </w:tbl>
    <w:p w14:paraId="1627FB00" w14:textId="77777777" w:rsidR="007E1167" w:rsidRPr="00BD1CFF" w:rsidRDefault="007E1167" w:rsidP="007E1167">
      <w:pPr>
        <w:rPr>
          <w:rFonts w:ascii="Open Sans" w:hAnsi="Open Sans" w:cs="Open Sans"/>
          <w:color w:val="1F3864" w:themeColor="accent1" w:themeShade="80"/>
        </w:rPr>
      </w:pPr>
    </w:p>
    <w:tbl>
      <w:tblPr>
        <w:tblStyle w:val="TableGrid"/>
        <w:tblW w:w="8931" w:type="dxa"/>
        <w:tblInd w:w="108" w:type="dxa"/>
        <w:tblLook w:val="04A0" w:firstRow="1" w:lastRow="0" w:firstColumn="1" w:lastColumn="0" w:noHBand="0" w:noVBand="1"/>
      </w:tblPr>
      <w:tblGrid>
        <w:gridCol w:w="3828"/>
        <w:gridCol w:w="567"/>
        <w:gridCol w:w="4536"/>
      </w:tblGrid>
      <w:tr w:rsidR="00383770" w:rsidRPr="00BD1CFF" w14:paraId="06CD1FC0" w14:textId="77777777" w:rsidTr="003B6AA4">
        <w:tc>
          <w:tcPr>
            <w:tcW w:w="3828" w:type="dxa"/>
            <w:tcBorders>
              <w:top w:val="nil"/>
              <w:left w:val="nil"/>
              <w:bottom w:val="nil"/>
              <w:right w:val="nil"/>
            </w:tcBorders>
          </w:tcPr>
          <w:p w14:paraId="16D4F715" w14:textId="76E699AC"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E-mail address</w:t>
            </w:r>
          </w:p>
        </w:tc>
        <w:tc>
          <w:tcPr>
            <w:tcW w:w="567" w:type="dxa"/>
            <w:tcBorders>
              <w:top w:val="nil"/>
              <w:left w:val="nil"/>
              <w:bottom w:val="nil"/>
              <w:right w:val="nil"/>
            </w:tcBorders>
          </w:tcPr>
          <w:p w14:paraId="0317B06E" w14:textId="77777777" w:rsidR="007E1167" w:rsidRPr="00BD1CFF"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tcPr>
          <w:p w14:paraId="3ED83098" w14:textId="6E26A916"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Telephone</w:t>
            </w:r>
          </w:p>
        </w:tc>
      </w:tr>
      <w:tr w:rsidR="00383770" w:rsidRPr="00BD1CFF" w14:paraId="53063D43" w14:textId="77777777" w:rsidTr="003B6AA4">
        <w:tc>
          <w:tcPr>
            <w:tcW w:w="3828" w:type="dxa"/>
            <w:tcBorders>
              <w:top w:val="nil"/>
              <w:left w:val="nil"/>
              <w:bottom w:val="nil"/>
              <w:right w:val="nil"/>
            </w:tcBorders>
            <w:shd w:val="clear" w:color="auto" w:fill="D9D9D9" w:themeFill="background1" w:themeFillShade="D9"/>
          </w:tcPr>
          <w:p w14:paraId="0647BBC8" w14:textId="77777777" w:rsidR="007E1167" w:rsidRPr="00BD1CFF" w:rsidRDefault="007E1167" w:rsidP="003B6AA4">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Enter here</w:t>
            </w:r>
          </w:p>
          <w:p w14:paraId="08FB8F86" w14:textId="77777777" w:rsidR="007E1167" w:rsidRPr="00BD1CFF" w:rsidRDefault="007E1167" w:rsidP="003B6AA4">
            <w:pPr>
              <w:rPr>
                <w:rFonts w:ascii="Open Sans" w:hAnsi="Open Sans" w:cs="Open Sans"/>
                <w:color w:val="1F3864" w:themeColor="accent1" w:themeShade="80"/>
                <w:sz w:val="18"/>
                <w:szCs w:val="18"/>
                <w:lang w:val="en-GB"/>
              </w:rPr>
            </w:pPr>
          </w:p>
        </w:tc>
        <w:tc>
          <w:tcPr>
            <w:tcW w:w="567" w:type="dxa"/>
            <w:tcBorders>
              <w:top w:val="nil"/>
              <w:left w:val="nil"/>
              <w:bottom w:val="nil"/>
              <w:right w:val="nil"/>
            </w:tcBorders>
          </w:tcPr>
          <w:p w14:paraId="35BDAD12" w14:textId="77777777" w:rsidR="007E1167" w:rsidRPr="00BD1CFF"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D9D9D9" w:themeFill="background1" w:themeFillShade="D9"/>
          </w:tcPr>
          <w:p w14:paraId="48A55784" w14:textId="77777777" w:rsidR="007E1167" w:rsidRPr="00BD1CFF" w:rsidRDefault="007E1167" w:rsidP="003B6AA4">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Enter here</w:t>
            </w:r>
          </w:p>
          <w:p w14:paraId="0A1B43D7" w14:textId="77777777" w:rsidR="007E1167" w:rsidRPr="00BD1CFF" w:rsidRDefault="007E1167" w:rsidP="003B6AA4">
            <w:pPr>
              <w:pStyle w:val="BalloonText"/>
              <w:rPr>
                <w:rFonts w:ascii="Open Sans" w:hAnsi="Open Sans" w:cs="Open Sans"/>
                <w:color w:val="1F3864" w:themeColor="accent1" w:themeShade="80"/>
                <w:lang w:val="en-GB"/>
              </w:rPr>
            </w:pPr>
          </w:p>
        </w:tc>
      </w:tr>
    </w:tbl>
    <w:p w14:paraId="316908FC" w14:textId="77777777" w:rsidR="007E1167" w:rsidRPr="00BD1CFF" w:rsidRDefault="007E1167" w:rsidP="007E1167">
      <w:pPr>
        <w:rPr>
          <w:rFonts w:ascii="Open Sans" w:hAnsi="Open Sans" w:cs="Open Sans"/>
          <w:color w:val="1F3864" w:themeColor="accent1" w:themeShade="80"/>
        </w:rPr>
      </w:pPr>
    </w:p>
    <w:tbl>
      <w:tblPr>
        <w:tblStyle w:val="TableGrid"/>
        <w:tblW w:w="4536" w:type="dxa"/>
        <w:tblInd w:w="108" w:type="dxa"/>
        <w:tblLook w:val="04A0" w:firstRow="1" w:lastRow="0" w:firstColumn="1" w:lastColumn="0" w:noHBand="0" w:noVBand="1"/>
      </w:tblPr>
      <w:tblGrid>
        <w:gridCol w:w="4536"/>
      </w:tblGrid>
      <w:tr w:rsidR="00751DE8" w:rsidRPr="00BD1CFF" w14:paraId="653D1E4D" w14:textId="77777777" w:rsidTr="00751DE8">
        <w:tc>
          <w:tcPr>
            <w:tcW w:w="4536" w:type="dxa"/>
            <w:tcBorders>
              <w:top w:val="nil"/>
              <w:left w:val="nil"/>
              <w:bottom w:val="nil"/>
              <w:right w:val="nil"/>
            </w:tcBorders>
          </w:tcPr>
          <w:p w14:paraId="1A2DAC71" w14:textId="3C5B4F63" w:rsidR="00751DE8" w:rsidRPr="00BD1CFF" w:rsidRDefault="00751DE8" w:rsidP="002D5B73">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 xml:space="preserve">Amount sponsored with </w:t>
            </w:r>
            <w:r w:rsidR="00793FC3">
              <w:rPr>
                <w:rFonts w:ascii="Open Sans" w:hAnsi="Open Sans" w:cs="Open Sans"/>
                <w:color w:val="1F3864" w:themeColor="accent1" w:themeShade="80"/>
                <w:lang w:val="en-GB"/>
              </w:rPr>
              <w:t>and sponsoring partner</w:t>
            </w:r>
          </w:p>
        </w:tc>
      </w:tr>
      <w:tr w:rsidR="00751DE8" w:rsidRPr="00BD1CFF" w14:paraId="03985BA2" w14:textId="77777777" w:rsidTr="00751DE8">
        <w:tc>
          <w:tcPr>
            <w:tcW w:w="4536" w:type="dxa"/>
            <w:tcBorders>
              <w:top w:val="nil"/>
              <w:left w:val="nil"/>
              <w:bottom w:val="nil"/>
              <w:right w:val="nil"/>
            </w:tcBorders>
            <w:shd w:val="clear" w:color="auto" w:fill="D9D9D9" w:themeFill="background1" w:themeFillShade="D9"/>
          </w:tcPr>
          <w:p w14:paraId="74C0531A" w14:textId="77777777" w:rsidR="00751DE8" w:rsidRPr="00BD1CFF" w:rsidRDefault="00751DE8" w:rsidP="002D5B73">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Enter here</w:t>
            </w:r>
          </w:p>
          <w:p w14:paraId="1140F233" w14:textId="77777777" w:rsidR="00751DE8" w:rsidRPr="00BD1CFF" w:rsidRDefault="00751DE8" w:rsidP="002D5B73">
            <w:pPr>
              <w:pStyle w:val="BalloonText"/>
              <w:rPr>
                <w:rFonts w:ascii="Open Sans" w:hAnsi="Open Sans" w:cs="Open Sans"/>
                <w:color w:val="1F3864" w:themeColor="accent1" w:themeShade="80"/>
                <w:lang w:val="en-GB"/>
              </w:rPr>
            </w:pPr>
          </w:p>
        </w:tc>
      </w:tr>
    </w:tbl>
    <w:tbl>
      <w:tblPr>
        <w:tblW w:w="8959" w:type="dxa"/>
        <w:tblInd w:w="-5" w:type="dxa"/>
        <w:tblCellMar>
          <w:top w:w="57" w:type="dxa"/>
        </w:tblCellMar>
        <w:tblLook w:val="01E0" w:firstRow="1" w:lastRow="1" w:firstColumn="1" w:lastColumn="1" w:noHBand="0" w:noVBand="0"/>
      </w:tblPr>
      <w:tblGrid>
        <w:gridCol w:w="8959"/>
      </w:tblGrid>
      <w:tr w:rsidR="00383770" w:rsidRPr="00BD1CFF" w14:paraId="5DA85E2C" w14:textId="77777777" w:rsidTr="003B6AA4">
        <w:tc>
          <w:tcPr>
            <w:tcW w:w="8959" w:type="dxa"/>
            <w:shd w:val="clear" w:color="auto" w:fill="auto"/>
          </w:tcPr>
          <w:p w14:paraId="61D9052C" w14:textId="218738D8" w:rsidR="007E1167" w:rsidRPr="00BD1CFF" w:rsidRDefault="007E1167" w:rsidP="00ED1FFB">
            <w:pPr>
              <w:spacing w:after="60"/>
              <w:jc w:val="both"/>
              <w:rPr>
                <w:rFonts w:ascii="Open Sans" w:hAnsi="Open Sans" w:cs="Open Sans"/>
                <w:color w:val="1F3864" w:themeColor="accent1" w:themeShade="80"/>
                <w:sz w:val="20"/>
                <w:szCs w:val="20"/>
              </w:rPr>
            </w:pPr>
            <w:r w:rsidRPr="00BD1CFF">
              <w:rPr>
                <w:rFonts w:ascii="Open Sans" w:hAnsi="Open Sans" w:cs="Open Sans"/>
                <w:color w:val="1F3864" w:themeColor="accent1" w:themeShade="80"/>
              </w:rPr>
              <w:t xml:space="preserve">Please describe the </w:t>
            </w:r>
            <w:r w:rsidR="0092298D" w:rsidRPr="00BD1CFF">
              <w:rPr>
                <w:rFonts w:ascii="Open Sans" w:hAnsi="Open Sans" w:cs="Open Sans"/>
                <w:color w:val="1F3864" w:themeColor="accent1" w:themeShade="80"/>
              </w:rPr>
              <w:t xml:space="preserve">role of the </w:t>
            </w:r>
            <w:r w:rsidRPr="00BD1CFF">
              <w:rPr>
                <w:rFonts w:ascii="Open Sans" w:hAnsi="Open Sans" w:cs="Open Sans"/>
                <w:color w:val="1F3864" w:themeColor="accent1" w:themeShade="80"/>
              </w:rPr>
              <w:t xml:space="preserve">associated </w:t>
            </w:r>
            <w:r w:rsidR="000C5752" w:rsidRPr="00BD1CFF">
              <w:rPr>
                <w:rFonts w:ascii="Open Sans" w:hAnsi="Open Sans" w:cs="Open Sans"/>
                <w:color w:val="1F3864" w:themeColor="accent1" w:themeShade="80"/>
              </w:rPr>
              <w:t xml:space="preserve">strategic </w:t>
            </w:r>
            <w:r w:rsidR="00ED1FFB" w:rsidRPr="00BD1CFF">
              <w:rPr>
                <w:rFonts w:ascii="Open Sans" w:hAnsi="Open Sans" w:cs="Open Sans"/>
                <w:color w:val="1F3864" w:themeColor="accent1" w:themeShade="80"/>
              </w:rPr>
              <w:t xml:space="preserve">partner </w:t>
            </w:r>
            <w:r w:rsidRPr="00BD1CFF">
              <w:rPr>
                <w:rFonts w:ascii="Open Sans" w:hAnsi="Open Sans" w:cs="Open Sans"/>
                <w:color w:val="1F3864" w:themeColor="accent1" w:themeShade="80"/>
              </w:rPr>
              <w:t xml:space="preserve">in the project. </w:t>
            </w:r>
          </w:p>
        </w:tc>
      </w:tr>
      <w:tr w:rsidR="00383770" w:rsidRPr="00BD1CFF" w14:paraId="4A62BBBB" w14:textId="77777777" w:rsidTr="003B6AA4">
        <w:trPr>
          <w:trHeight w:val="106"/>
        </w:trPr>
        <w:tc>
          <w:tcPr>
            <w:tcW w:w="8959" w:type="dxa"/>
            <w:shd w:val="clear" w:color="auto" w:fill="D9D9D9" w:themeFill="background1" w:themeFillShade="D9"/>
          </w:tcPr>
          <w:p w14:paraId="1F319B1F" w14:textId="77777777" w:rsidR="007E1167" w:rsidRPr="00BD1CFF" w:rsidRDefault="007E1167" w:rsidP="003B6AA4">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5685D5C7" w14:textId="77777777" w:rsidR="007E1167" w:rsidRPr="00BD1CFF" w:rsidRDefault="007E1167" w:rsidP="003B6AA4">
            <w:pPr>
              <w:spacing w:after="60"/>
              <w:jc w:val="both"/>
              <w:rPr>
                <w:rFonts w:ascii="Open Sans" w:hAnsi="Open Sans" w:cs="Open Sans"/>
                <w:color w:val="1F3864" w:themeColor="accent1" w:themeShade="80"/>
                <w:sz w:val="20"/>
                <w:szCs w:val="20"/>
              </w:rPr>
            </w:pPr>
          </w:p>
          <w:p w14:paraId="4D18C5A2" w14:textId="7839A542" w:rsidR="007E1167" w:rsidRPr="00BD1CFF" w:rsidRDefault="007E1167" w:rsidP="003B6AA4">
            <w:pPr>
              <w:spacing w:after="60"/>
              <w:jc w:val="both"/>
              <w:rPr>
                <w:rFonts w:ascii="Open Sans" w:hAnsi="Open Sans" w:cs="Open Sans"/>
                <w:color w:val="1F3864" w:themeColor="accent1" w:themeShade="80"/>
                <w:sz w:val="20"/>
                <w:szCs w:val="20"/>
              </w:rPr>
            </w:pPr>
          </w:p>
        </w:tc>
      </w:tr>
    </w:tbl>
    <w:p w14:paraId="60964BED" w14:textId="00EBB24C" w:rsidR="007E1167" w:rsidRPr="00BD1CFF" w:rsidRDefault="007E1167">
      <w:pPr>
        <w:rPr>
          <w:rFonts w:ascii="Open Sans" w:hAnsi="Open Sans" w:cs="Open Sans"/>
          <w:color w:val="1F3864" w:themeColor="accent1" w:themeShade="80"/>
        </w:rPr>
      </w:pPr>
    </w:p>
    <w:p w14:paraId="6D23B000" w14:textId="0D23D828" w:rsidR="007E1167" w:rsidRPr="00BD1CFF" w:rsidRDefault="007E1167">
      <w:pPr>
        <w:rPr>
          <w:rFonts w:ascii="Open Sans" w:hAnsi="Open Sans" w:cs="Open Sans"/>
          <w:color w:val="1F3864" w:themeColor="accent1" w:themeShade="80"/>
        </w:rPr>
      </w:pPr>
    </w:p>
    <w:p w14:paraId="199AC3DF" w14:textId="6E586F87" w:rsidR="007E1167" w:rsidRPr="00BD1CFF" w:rsidRDefault="007E1167" w:rsidP="007E1167">
      <w:pPr>
        <w:rPr>
          <w:rFonts w:ascii="Open Sans" w:hAnsi="Open Sans" w:cs="Open Sans"/>
          <w:color w:val="1F3864" w:themeColor="accent1" w:themeShade="80"/>
          <w:sz w:val="24"/>
          <w:szCs w:val="24"/>
        </w:rPr>
      </w:pPr>
      <w:r w:rsidRPr="00BD1CFF">
        <w:rPr>
          <w:rFonts w:ascii="Open Sans" w:hAnsi="Open Sans" w:cs="Open Sans"/>
          <w:color w:val="1F3864" w:themeColor="accent1" w:themeShade="80"/>
          <w:sz w:val="24"/>
          <w:szCs w:val="24"/>
        </w:rPr>
        <w:t xml:space="preserve">B.2 Project </w:t>
      </w:r>
      <w:r w:rsidR="00D86E02">
        <w:rPr>
          <w:rFonts w:ascii="Open Sans" w:hAnsi="Open Sans" w:cs="Open Sans"/>
          <w:color w:val="1F3864" w:themeColor="accent1" w:themeShade="80"/>
          <w:sz w:val="24"/>
          <w:szCs w:val="24"/>
        </w:rPr>
        <w:t>P</w:t>
      </w:r>
      <w:r w:rsidRPr="00BD1CFF">
        <w:rPr>
          <w:rFonts w:ascii="Open Sans" w:hAnsi="Open Sans" w:cs="Open Sans"/>
          <w:color w:val="1F3864" w:themeColor="accent1" w:themeShade="80"/>
          <w:sz w:val="24"/>
          <w:szCs w:val="24"/>
        </w:rPr>
        <w:t>artner 2</w:t>
      </w:r>
    </w:p>
    <w:p w14:paraId="76FE6CA4" w14:textId="77777777" w:rsidR="007E1167" w:rsidRPr="00BD1CFF" w:rsidRDefault="007E1167">
      <w:pPr>
        <w:rPr>
          <w:rFonts w:ascii="Open Sans" w:hAnsi="Open Sans" w:cs="Open Sans"/>
          <w:color w:val="1F3864" w:themeColor="accent1" w:themeShade="80"/>
        </w:rPr>
      </w:pPr>
    </w:p>
    <w:p w14:paraId="01117DBF" w14:textId="044AA9A3" w:rsidR="007B3F23" w:rsidRPr="00BD1CFF" w:rsidRDefault="007E1167" w:rsidP="003155EC">
      <w:pPr>
        <w:rPr>
          <w:rFonts w:ascii="Open Sans" w:hAnsi="Open Sans" w:cs="Open Sans"/>
          <w:color w:val="1F3864" w:themeColor="accent1" w:themeShade="80"/>
        </w:rPr>
      </w:pPr>
      <w:r w:rsidRPr="00BD1CFF">
        <w:rPr>
          <w:rFonts w:ascii="Open Sans" w:hAnsi="Open Sans" w:cs="Open Sans"/>
          <w:color w:val="1F3864" w:themeColor="accent1" w:themeShade="80"/>
        </w:rPr>
        <w:t>All sections from B.1 repeat</w:t>
      </w:r>
    </w:p>
    <w:p w14:paraId="02F688B4" w14:textId="4C1ACB62" w:rsidR="003155EC" w:rsidRPr="00BD1CFF" w:rsidRDefault="00B96177" w:rsidP="003155EC">
      <w:pPr>
        <w:rPr>
          <w:rFonts w:ascii="Open Sans" w:hAnsi="Open Sans" w:cs="Open Sans"/>
          <w:b/>
          <w:color w:val="1F3864" w:themeColor="accent1" w:themeShade="80"/>
          <w:sz w:val="24"/>
          <w:szCs w:val="24"/>
        </w:rPr>
      </w:pPr>
      <w:r w:rsidRPr="00BD1CFF">
        <w:rPr>
          <w:rFonts w:ascii="Open Sans" w:hAnsi="Open Sans" w:cs="Open Sans"/>
          <w:b/>
          <w:color w:val="1F3864" w:themeColor="accent1" w:themeShade="80"/>
          <w:sz w:val="24"/>
          <w:szCs w:val="24"/>
        </w:rPr>
        <w:t>PART C</w:t>
      </w:r>
      <w:r w:rsidR="003155EC" w:rsidRPr="00BD1CFF">
        <w:rPr>
          <w:rFonts w:ascii="Open Sans" w:hAnsi="Open Sans" w:cs="Open Sans"/>
          <w:b/>
          <w:color w:val="1F3864" w:themeColor="accent1" w:themeShade="80"/>
          <w:sz w:val="24"/>
          <w:szCs w:val="24"/>
        </w:rPr>
        <w:t xml:space="preserve"> – Project description</w:t>
      </w:r>
    </w:p>
    <w:p w14:paraId="050EC9C1" w14:textId="77777777" w:rsidR="0081301E" w:rsidRPr="00BD1CFF" w:rsidRDefault="0081301E">
      <w:pPr>
        <w:rPr>
          <w:rFonts w:ascii="Open Sans" w:hAnsi="Open Sans" w:cs="Open Sans"/>
          <w:color w:val="1F3864" w:themeColor="accent1" w:themeShade="80"/>
        </w:rPr>
      </w:pPr>
    </w:p>
    <w:p w14:paraId="395C924F" w14:textId="77777777" w:rsidR="00BD1CFF" w:rsidRPr="00BD1CFF" w:rsidRDefault="00BD1CFF" w:rsidP="00BD1CFF">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C1.1 Project main objective</w:t>
      </w:r>
    </w:p>
    <w:p w14:paraId="2F65BF56" w14:textId="77777777" w:rsidR="00BD1CFF" w:rsidRPr="00BD1CFF" w:rsidRDefault="00BD1CFF" w:rsidP="00BD1CFF">
      <w:pPr>
        <w:rPr>
          <w:rFonts w:ascii="Open Sans" w:hAnsi="Open Sans" w:cs="Open Sans"/>
          <w:color w:val="1F3864" w:themeColor="accent1" w:themeShade="80"/>
          <w:sz w:val="20"/>
          <w:szCs w:val="20"/>
        </w:rPr>
      </w:pPr>
    </w:p>
    <w:tbl>
      <w:tblPr>
        <w:tblStyle w:val="TableGrid"/>
        <w:tblW w:w="0" w:type="auto"/>
        <w:tblBorders>
          <w:top w:val="dashSmallGap" w:sz="4" w:space="0" w:color="ACB9CA" w:themeColor="text2" w:themeTint="66"/>
          <w:left w:val="dashSmallGap" w:sz="4" w:space="0" w:color="ACB9CA" w:themeColor="text2" w:themeTint="66"/>
          <w:bottom w:val="dashSmallGap" w:sz="4" w:space="0" w:color="ACB9CA" w:themeColor="text2" w:themeTint="66"/>
          <w:right w:val="dashSmallGap" w:sz="4" w:space="0" w:color="ACB9CA" w:themeColor="text2" w:themeTint="66"/>
          <w:insideH w:val="dashSmallGap" w:sz="4" w:space="0" w:color="ACB9CA" w:themeColor="text2" w:themeTint="66"/>
          <w:insideV w:val="dashSmallGap" w:sz="4" w:space="0" w:color="ACB9CA" w:themeColor="text2" w:themeTint="66"/>
        </w:tblBorders>
        <w:tblLook w:val="04A0" w:firstRow="1" w:lastRow="0" w:firstColumn="1" w:lastColumn="0" w:noHBand="0" w:noVBand="1"/>
      </w:tblPr>
      <w:tblGrid>
        <w:gridCol w:w="8351"/>
      </w:tblGrid>
      <w:tr w:rsidR="00BD1CFF" w:rsidRPr="00BD1CFF" w14:paraId="17FC5E3B" w14:textId="77777777" w:rsidTr="00F125D8">
        <w:tc>
          <w:tcPr>
            <w:tcW w:w="9210" w:type="dxa"/>
          </w:tcPr>
          <w:p w14:paraId="6D6A0986" w14:textId="77777777" w:rsidR="00BD1CFF" w:rsidRPr="00BD1CFF" w:rsidRDefault="00BD1CFF" w:rsidP="00F125D8">
            <w:pPr>
              <w:rPr>
                <w:rFonts w:ascii="Open Sans" w:hAnsi="Open Sans" w:cs="Open Sans"/>
                <w:color w:val="1F3864" w:themeColor="accent1" w:themeShade="80"/>
                <w:sz w:val="20"/>
                <w:szCs w:val="20"/>
              </w:rPr>
            </w:pPr>
          </w:p>
        </w:tc>
      </w:tr>
    </w:tbl>
    <w:p w14:paraId="31A861CE" w14:textId="77777777" w:rsidR="00BD1CFF" w:rsidRPr="00BD1CFF" w:rsidRDefault="00BD1CFF" w:rsidP="003155EC">
      <w:pPr>
        <w:rPr>
          <w:rFonts w:ascii="Open Sans" w:hAnsi="Open Sans" w:cs="Open Sans"/>
          <w:color w:val="1F3864" w:themeColor="accent1" w:themeShade="80"/>
          <w:sz w:val="20"/>
          <w:szCs w:val="20"/>
        </w:rPr>
      </w:pPr>
    </w:p>
    <w:p w14:paraId="23BCE99D" w14:textId="77777777" w:rsidR="00BD1CFF" w:rsidRPr="00BD1CFF" w:rsidRDefault="00BD1CFF" w:rsidP="003155EC">
      <w:pPr>
        <w:rPr>
          <w:rFonts w:ascii="Open Sans" w:hAnsi="Open Sans" w:cs="Open Sans"/>
          <w:color w:val="1F3864" w:themeColor="accent1" w:themeShade="80"/>
          <w:sz w:val="20"/>
          <w:szCs w:val="20"/>
        </w:rPr>
      </w:pPr>
    </w:p>
    <w:p w14:paraId="215AF458" w14:textId="77777777" w:rsidR="00BD1CFF" w:rsidRPr="00BD1CFF" w:rsidRDefault="00BD1CFF" w:rsidP="003155EC">
      <w:pPr>
        <w:rPr>
          <w:rFonts w:ascii="Open Sans" w:hAnsi="Open Sans" w:cs="Open Sans"/>
          <w:color w:val="1F3864" w:themeColor="accent1" w:themeShade="80"/>
          <w:sz w:val="20"/>
          <w:szCs w:val="20"/>
        </w:rPr>
      </w:pPr>
    </w:p>
    <w:p w14:paraId="27B8684C" w14:textId="327252A9" w:rsidR="003155EC" w:rsidRPr="00BD1CFF" w:rsidRDefault="003155EC" w:rsidP="003155EC">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C.1</w:t>
      </w:r>
      <w:r w:rsidR="00BD1CFF" w:rsidRPr="00BD1CFF">
        <w:rPr>
          <w:rFonts w:ascii="Open Sans" w:hAnsi="Open Sans" w:cs="Open Sans"/>
          <w:color w:val="1F3864" w:themeColor="accent1" w:themeShade="80"/>
          <w:sz w:val="20"/>
          <w:szCs w:val="20"/>
        </w:rPr>
        <w:t>.2</w:t>
      </w:r>
      <w:r w:rsidRPr="00BD1CFF">
        <w:rPr>
          <w:rFonts w:ascii="Open Sans" w:hAnsi="Open Sans" w:cs="Open Sans"/>
          <w:color w:val="1F3864" w:themeColor="accent1" w:themeShade="80"/>
          <w:sz w:val="20"/>
          <w:szCs w:val="20"/>
        </w:rPr>
        <w:t xml:space="preserve"> Project </w:t>
      </w:r>
      <w:r w:rsidR="006167C9">
        <w:rPr>
          <w:rFonts w:ascii="Open Sans" w:hAnsi="Open Sans" w:cs="Open Sans"/>
          <w:color w:val="1F3864" w:themeColor="accent1" w:themeShade="80"/>
          <w:sz w:val="20"/>
          <w:szCs w:val="20"/>
        </w:rPr>
        <w:t>S</w:t>
      </w:r>
      <w:r w:rsidR="004C72A2" w:rsidRPr="00BD1CFF">
        <w:rPr>
          <w:rFonts w:ascii="Open Sans" w:hAnsi="Open Sans" w:cs="Open Sans"/>
          <w:color w:val="1F3864" w:themeColor="accent1" w:themeShade="80"/>
          <w:sz w:val="20"/>
          <w:szCs w:val="20"/>
        </w:rPr>
        <w:t>pecific</w:t>
      </w:r>
      <w:r w:rsidRPr="00BD1CFF">
        <w:rPr>
          <w:rFonts w:ascii="Open Sans" w:hAnsi="Open Sans" w:cs="Open Sans"/>
          <w:color w:val="1F3864" w:themeColor="accent1" w:themeShade="80"/>
          <w:sz w:val="20"/>
          <w:szCs w:val="20"/>
        </w:rPr>
        <w:t xml:space="preserve"> </w:t>
      </w:r>
      <w:r w:rsidR="006167C9">
        <w:rPr>
          <w:rFonts w:ascii="Open Sans" w:hAnsi="Open Sans" w:cs="Open Sans"/>
          <w:color w:val="1F3864" w:themeColor="accent1" w:themeShade="80"/>
          <w:sz w:val="20"/>
          <w:szCs w:val="20"/>
        </w:rPr>
        <w:t>O</w:t>
      </w:r>
      <w:r w:rsidRPr="00BD1CFF">
        <w:rPr>
          <w:rFonts w:ascii="Open Sans" w:hAnsi="Open Sans" w:cs="Open Sans"/>
          <w:color w:val="1F3864" w:themeColor="accent1" w:themeShade="80"/>
          <w:sz w:val="20"/>
          <w:szCs w:val="20"/>
        </w:rPr>
        <w:t>bjective</w:t>
      </w:r>
      <w:r w:rsidR="004C72A2" w:rsidRPr="00BD1CFF">
        <w:rPr>
          <w:rFonts w:ascii="Open Sans" w:hAnsi="Open Sans" w:cs="Open Sans"/>
          <w:color w:val="1F3864" w:themeColor="accent1" w:themeShade="80"/>
          <w:sz w:val="20"/>
          <w:szCs w:val="20"/>
        </w:rPr>
        <w:t>s</w:t>
      </w:r>
      <w:r w:rsidRPr="00BD1CFF">
        <w:rPr>
          <w:rFonts w:ascii="Open Sans" w:hAnsi="Open Sans" w:cs="Open Sans"/>
          <w:color w:val="1F3864" w:themeColor="accent1" w:themeShade="80"/>
          <w:sz w:val="20"/>
          <w:szCs w:val="20"/>
        </w:rPr>
        <w:t xml:space="preserve"> </w:t>
      </w:r>
      <w:r w:rsidR="001A5979" w:rsidRPr="00BD1CFF">
        <w:rPr>
          <w:rFonts w:ascii="Open Sans" w:hAnsi="Open Sans" w:cs="Open Sans"/>
          <w:color w:val="1F3864" w:themeColor="accent1" w:themeShade="80"/>
          <w:sz w:val="20"/>
          <w:szCs w:val="20"/>
        </w:rPr>
        <w:t xml:space="preserve">(maximum 3 project </w:t>
      </w:r>
      <w:r w:rsidR="006167C9">
        <w:rPr>
          <w:rFonts w:ascii="Open Sans" w:hAnsi="Open Sans" w:cs="Open Sans"/>
          <w:color w:val="1F3864" w:themeColor="accent1" w:themeShade="80"/>
          <w:sz w:val="20"/>
          <w:szCs w:val="20"/>
        </w:rPr>
        <w:t>S</w:t>
      </w:r>
      <w:r w:rsidR="001A5979" w:rsidRPr="00BD1CFF">
        <w:rPr>
          <w:rFonts w:ascii="Open Sans" w:hAnsi="Open Sans" w:cs="Open Sans"/>
          <w:color w:val="1F3864" w:themeColor="accent1" w:themeShade="80"/>
          <w:sz w:val="20"/>
          <w:szCs w:val="20"/>
        </w:rPr>
        <w:t xml:space="preserve">pecific </w:t>
      </w:r>
      <w:r w:rsidR="006167C9">
        <w:rPr>
          <w:rFonts w:ascii="Open Sans" w:hAnsi="Open Sans" w:cs="Open Sans"/>
          <w:color w:val="1F3864" w:themeColor="accent1" w:themeShade="80"/>
          <w:sz w:val="20"/>
          <w:szCs w:val="20"/>
        </w:rPr>
        <w:t>O</w:t>
      </w:r>
      <w:r w:rsidR="001A5979" w:rsidRPr="00BD1CFF">
        <w:rPr>
          <w:rFonts w:ascii="Open Sans" w:hAnsi="Open Sans" w:cs="Open Sans"/>
          <w:color w:val="1F3864" w:themeColor="accent1" w:themeShade="80"/>
          <w:sz w:val="20"/>
          <w:szCs w:val="20"/>
        </w:rPr>
        <w:t>bjectives can be defined)</w:t>
      </w:r>
    </w:p>
    <w:p w14:paraId="1B2B79E9" w14:textId="6DF09B0F" w:rsidR="003155EC" w:rsidRPr="00BD1CFF" w:rsidRDefault="003155EC">
      <w:pPr>
        <w:rPr>
          <w:rFonts w:ascii="Open Sans" w:hAnsi="Open Sans" w:cs="Open Sans"/>
          <w:color w:val="1F3864" w:themeColor="accent1" w:themeShade="80"/>
          <w:sz w:val="20"/>
          <w:szCs w:val="20"/>
        </w:rPr>
      </w:pPr>
    </w:p>
    <w:p w14:paraId="16B809A3" w14:textId="77777777" w:rsidR="003155EC" w:rsidRPr="00BD1CFF" w:rsidRDefault="003155EC" w:rsidP="003155EC">
      <w:pPr>
        <w:rPr>
          <w:rFonts w:ascii="Open Sans" w:hAnsi="Open Sans" w:cs="Open Sans"/>
          <w:color w:val="1F3864" w:themeColor="accent1" w:themeShade="80"/>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167"/>
        <w:gridCol w:w="4194"/>
      </w:tblGrid>
      <w:tr w:rsidR="00383770" w:rsidRPr="00BD1CFF" w14:paraId="7E1F7E13" w14:textId="77777777" w:rsidTr="00D70018">
        <w:tc>
          <w:tcPr>
            <w:tcW w:w="4530" w:type="dxa"/>
            <w:tcBorders>
              <w:right w:val="single" w:sz="12" w:space="0" w:color="FFFFFF"/>
            </w:tcBorders>
            <w:shd w:val="clear" w:color="auto" w:fill="auto"/>
          </w:tcPr>
          <w:p w14:paraId="2D56616C" w14:textId="4A11841B" w:rsidR="003155EC" w:rsidRPr="00BD1CFF" w:rsidRDefault="005C1995" w:rsidP="00D70018">
            <w:pPr>
              <w:spacing w:before="120" w:after="120"/>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Project</w:t>
            </w:r>
            <w:r w:rsidR="003155EC" w:rsidRPr="00BD1CFF">
              <w:rPr>
                <w:rFonts w:ascii="Open Sans" w:hAnsi="Open Sans" w:cs="Open Sans"/>
                <w:color w:val="1F3864" w:themeColor="accent1" w:themeShade="80"/>
                <w:sz w:val="20"/>
                <w:szCs w:val="20"/>
                <w:lang w:val="en-GB"/>
              </w:rPr>
              <w:t xml:space="preserve"> specific objective</w:t>
            </w:r>
          </w:p>
        </w:tc>
        <w:tc>
          <w:tcPr>
            <w:tcW w:w="4530" w:type="dxa"/>
            <w:tcBorders>
              <w:left w:val="single" w:sz="12" w:space="0" w:color="FFFFFF"/>
            </w:tcBorders>
            <w:shd w:val="clear" w:color="auto" w:fill="auto"/>
          </w:tcPr>
          <w:p w14:paraId="65E43058" w14:textId="4B0CFF39" w:rsidR="003155EC" w:rsidRPr="00BD1CFF" w:rsidRDefault="00240073" w:rsidP="00D70018">
            <w:pPr>
              <w:spacing w:before="120" w:after="120"/>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Description</w:t>
            </w:r>
          </w:p>
        </w:tc>
      </w:tr>
      <w:tr w:rsidR="00383770" w:rsidRPr="00BD1CFF" w14:paraId="337F679E" w14:textId="77777777" w:rsidTr="0092063D">
        <w:tc>
          <w:tcPr>
            <w:tcW w:w="4530" w:type="dxa"/>
            <w:tcBorders>
              <w:right w:val="single" w:sz="48" w:space="0" w:color="FFFFFF"/>
            </w:tcBorders>
            <w:shd w:val="clear" w:color="auto" w:fill="D9D9D9" w:themeFill="background1" w:themeFillShade="D9"/>
          </w:tcPr>
          <w:p w14:paraId="1397973F" w14:textId="4A0A97AE" w:rsidR="003155EC" w:rsidRPr="00BD1CFF" w:rsidRDefault="001A5979" w:rsidP="00D70018">
            <w:pPr>
              <w:spacing w:before="240" w:after="240"/>
              <w:rPr>
                <w:rFonts w:ascii="Open Sans" w:eastAsia="Times New Roman" w:hAnsi="Open Sans" w:cs="Open Sans"/>
                <w:i/>
                <w:color w:val="1F3864" w:themeColor="accent1" w:themeShade="80"/>
                <w:sz w:val="20"/>
                <w:szCs w:val="20"/>
                <w:lang w:val="en-GB" w:eastAsia="en-GB"/>
              </w:rPr>
            </w:pPr>
            <w:r w:rsidRPr="00BD1CFF">
              <w:rPr>
                <w:rFonts w:ascii="Open Sans" w:eastAsia="Times New Roman" w:hAnsi="Open Sans" w:cs="Open Sans"/>
                <w:i/>
                <w:color w:val="1F3864" w:themeColor="accent1" w:themeShade="80"/>
                <w:sz w:val="20"/>
                <w:szCs w:val="20"/>
                <w:lang w:val="en-GB" w:eastAsia="en-GB"/>
              </w:rPr>
              <w:t>Title of the PSO1</w:t>
            </w:r>
          </w:p>
        </w:tc>
        <w:tc>
          <w:tcPr>
            <w:tcW w:w="4530" w:type="dxa"/>
            <w:tcBorders>
              <w:left w:val="single" w:sz="48" w:space="0" w:color="FFFFFF"/>
            </w:tcBorders>
            <w:shd w:val="clear" w:color="auto" w:fill="D9D9D9" w:themeFill="background1" w:themeFillShade="D9"/>
          </w:tcPr>
          <w:p w14:paraId="39921012" w14:textId="5CE28B93" w:rsidR="003155EC" w:rsidRPr="00BD1CFF" w:rsidRDefault="001A5979" w:rsidP="00D70018">
            <w:pPr>
              <w:spacing w:before="240" w:after="240"/>
              <w:rPr>
                <w:rFonts w:ascii="Open Sans" w:hAnsi="Open Sans" w:cs="Open Sans"/>
                <w:i/>
                <w:color w:val="1F3864" w:themeColor="accent1" w:themeShade="80"/>
                <w:sz w:val="20"/>
                <w:szCs w:val="20"/>
                <w:lang w:val="en-GB"/>
              </w:rPr>
            </w:pPr>
            <w:r w:rsidRPr="00BD1CFF">
              <w:rPr>
                <w:rFonts w:ascii="Open Sans" w:hAnsi="Open Sans" w:cs="Open Sans"/>
                <w:i/>
                <w:color w:val="17355D"/>
                <w:spacing w:val="-13"/>
                <w:w w:val="105"/>
                <w:sz w:val="20"/>
                <w:szCs w:val="20"/>
              </w:rPr>
              <w:t xml:space="preserve">A </w:t>
            </w:r>
            <w:r w:rsidRPr="00BD1CFF">
              <w:rPr>
                <w:rFonts w:ascii="Open Sans" w:hAnsi="Open Sans" w:cs="Open Sans"/>
                <w:i/>
                <w:color w:val="17355D"/>
                <w:w w:val="105"/>
                <w:sz w:val="20"/>
                <w:szCs w:val="20"/>
              </w:rPr>
              <w:t>short</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explanation</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on</w:t>
            </w:r>
            <w:r w:rsidRPr="00BD1CFF">
              <w:rPr>
                <w:rFonts w:ascii="Open Sans" w:hAnsi="Open Sans" w:cs="Open Sans"/>
                <w:i/>
                <w:color w:val="17355D"/>
                <w:spacing w:val="-13"/>
                <w:w w:val="105"/>
                <w:sz w:val="20"/>
                <w:szCs w:val="20"/>
              </w:rPr>
              <w:t xml:space="preserve"> </w:t>
            </w:r>
            <w:r w:rsidRPr="00BD1CFF">
              <w:rPr>
                <w:rFonts w:ascii="Open Sans" w:hAnsi="Open Sans" w:cs="Open Sans"/>
                <w:i/>
                <w:color w:val="17355D"/>
                <w:w w:val="105"/>
                <w:sz w:val="20"/>
                <w:szCs w:val="20"/>
              </w:rPr>
              <w:t>the</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defined</w:t>
            </w:r>
            <w:r w:rsidRPr="00BD1CFF">
              <w:rPr>
                <w:rFonts w:ascii="Open Sans" w:hAnsi="Open Sans" w:cs="Open Sans"/>
                <w:i/>
                <w:color w:val="17355D"/>
                <w:spacing w:val="-13"/>
                <w:w w:val="105"/>
                <w:sz w:val="20"/>
                <w:szCs w:val="20"/>
              </w:rPr>
              <w:t xml:space="preserve"> </w:t>
            </w:r>
            <w:r w:rsidRPr="00BD1CFF">
              <w:rPr>
                <w:rFonts w:ascii="Open Sans" w:hAnsi="Open Sans" w:cs="Open Sans"/>
                <w:i/>
                <w:color w:val="17355D"/>
                <w:w w:val="105"/>
                <w:sz w:val="20"/>
                <w:szCs w:val="20"/>
              </w:rPr>
              <w:t>specific</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objectives can be inserted here</w:t>
            </w:r>
          </w:p>
        </w:tc>
      </w:tr>
      <w:tr w:rsidR="001A5979" w:rsidRPr="00BD1CFF" w14:paraId="05C01D35" w14:textId="77777777" w:rsidTr="002D5B73">
        <w:tc>
          <w:tcPr>
            <w:tcW w:w="4530" w:type="dxa"/>
            <w:tcBorders>
              <w:right w:val="single" w:sz="48" w:space="0" w:color="FFFFFF"/>
            </w:tcBorders>
            <w:shd w:val="clear" w:color="auto" w:fill="D9D9D9" w:themeFill="background1" w:themeFillShade="D9"/>
          </w:tcPr>
          <w:p w14:paraId="226B8172" w14:textId="27401A83" w:rsidR="001A5979" w:rsidRPr="00BD1CFF" w:rsidRDefault="001A5979" w:rsidP="001A5979">
            <w:pPr>
              <w:spacing w:before="240" w:after="240"/>
              <w:rPr>
                <w:rFonts w:ascii="Open Sans" w:eastAsia="Times New Roman" w:hAnsi="Open Sans" w:cs="Open Sans"/>
                <w:i/>
                <w:color w:val="1F3864" w:themeColor="accent1" w:themeShade="80"/>
                <w:sz w:val="20"/>
                <w:szCs w:val="20"/>
                <w:lang w:val="en-GB" w:eastAsia="en-GB"/>
              </w:rPr>
            </w:pPr>
            <w:r w:rsidRPr="00BD1CFF">
              <w:rPr>
                <w:rFonts w:ascii="Open Sans" w:eastAsia="Times New Roman" w:hAnsi="Open Sans" w:cs="Open Sans"/>
                <w:i/>
                <w:color w:val="1F3864" w:themeColor="accent1" w:themeShade="80"/>
                <w:sz w:val="20"/>
                <w:szCs w:val="20"/>
                <w:lang w:val="en-GB" w:eastAsia="en-GB"/>
              </w:rPr>
              <w:t>Title of the PSO2</w:t>
            </w:r>
          </w:p>
        </w:tc>
        <w:tc>
          <w:tcPr>
            <w:tcW w:w="4530" w:type="dxa"/>
            <w:tcBorders>
              <w:left w:val="single" w:sz="48" w:space="0" w:color="FFFFFF"/>
            </w:tcBorders>
            <w:shd w:val="clear" w:color="auto" w:fill="D9D9D9" w:themeFill="background1" w:themeFillShade="D9"/>
          </w:tcPr>
          <w:p w14:paraId="1151AF55" w14:textId="77777777" w:rsidR="001A5979" w:rsidRPr="00BD1CFF" w:rsidRDefault="001A5979" w:rsidP="002D5B73">
            <w:pPr>
              <w:spacing w:before="240" w:after="240"/>
              <w:rPr>
                <w:rFonts w:ascii="Open Sans" w:hAnsi="Open Sans" w:cs="Open Sans"/>
                <w:i/>
                <w:color w:val="1F3864" w:themeColor="accent1" w:themeShade="80"/>
                <w:sz w:val="20"/>
                <w:szCs w:val="20"/>
                <w:lang w:val="en-GB"/>
              </w:rPr>
            </w:pPr>
            <w:r w:rsidRPr="00BD1CFF">
              <w:rPr>
                <w:rFonts w:ascii="Open Sans" w:hAnsi="Open Sans" w:cs="Open Sans"/>
                <w:i/>
                <w:color w:val="17355D"/>
                <w:spacing w:val="-13"/>
                <w:w w:val="105"/>
                <w:sz w:val="20"/>
                <w:szCs w:val="20"/>
              </w:rPr>
              <w:t xml:space="preserve">A </w:t>
            </w:r>
            <w:r w:rsidRPr="00BD1CFF">
              <w:rPr>
                <w:rFonts w:ascii="Open Sans" w:hAnsi="Open Sans" w:cs="Open Sans"/>
                <w:i/>
                <w:color w:val="17355D"/>
                <w:w w:val="105"/>
                <w:sz w:val="20"/>
                <w:szCs w:val="20"/>
              </w:rPr>
              <w:t>short</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explanation</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on</w:t>
            </w:r>
            <w:r w:rsidRPr="00BD1CFF">
              <w:rPr>
                <w:rFonts w:ascii="Open Sans" w:hAnsi="Open Sans" w:cs="Open Sans"/>
                <w:i/>
                <w:color w:val="17355D"/>
                <w:spacing w:val="-13"/>
                <w:w w:val="105"/>
                <w:sz w:val="20"/>
                <w:szCs w:val="20"/>
              </w:rPr>
              <w:t xml:space="preserve"> </w:t>
            </w:r>
            <w:r w:rsidRPr="00BD1CFF">
              <w:rPr>
                <w:rFonts w:ascii="Open Sans" w:hAnsi="Open Sans" w:cs="Open Sans"/>
                <w:i/>
                <w:color w:val="17355D"/>
                <w:w w:val="105"/>
                <w:sz w:val="20"/>
                <w:szCs w:val="20"/>
              </w:rPr>
              <w:t>the</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defined</w:t>
            </w:r>
            <w:r w:rsidRPr="00BD1CFF">
              <w:rPr>
                <w:rFonts w:ascii="Open Sans" w:hAnsi="Open Sans" w:cs="Open Sans"/>
                <w:i/>
                <w:color w:val="17355D"/>
                <w:spacing w:val="-13"/>
                <w:w w:val="105"/>
                <w:sz w:val="20"/>
                <w:szCs w:val="20"/>
              </w:rPr>
              <w:t xml:space="preserve"> </w:t>
            </w:r>
            <w:r w:rsidRPr="00BD1CFF">
              <w:rPr>
                <w:rFonts w:ascii="Open Sans" w:hAnsi="Open Sans" w:cs="Open Sans"/>
                <w:i/>
                <w:color w:val="17355D"/>
                <w:w w:val="105"/>
                <w:sz w:val="20"/>
                <w:szCs w:val="20"/>
              </w:rPr>
              <w:t>specific</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objectives can be inserted here</w:t>
            </w:r>
          </w:p>
        </w:tc>
      </w:tr>
      <w:tr w:rsidR="001A5979" w:rsidRPr="00BD1CFF" w14:paraId="6F657A54" w14:textId="77777777" w:rsidTr="002D5B73">
        <w:tc>
          <w:tcPr>
            <w:tcW w:w="4530" w:type="dxa"/>
            <w:tcBorders>
              <w:right w:val="single" w:sz="48" w:space="0" w:color="FFFFFF"/>
            </w:tcBorders>
            <w:shd w:val="clear" w:color="auto" w:fill="D9D9D9" w:themeFill="background1" w:themeFillShade="D9"/>
          </w:tcPr>
          <w:p w14:paraId="362D3F1D" w14:textId="52B54681" w:rsidR="001A5979" w:rsidRPr="00BD1CFF" w:rsidRDefault="001A5979" w:rsidP="001A5979">
            <w:pPr>
              <w:spacing w:before="240" w:after="240"/>
              <w:rPr>
                <w:rFonts w:ascii="Open Sans" w:eastAsia="Times New Roman" w:hAnsi="Open Sans" w:cs="Open Sans"/>
                <w:i/>
                <w:color w:val="1F3864" w:themeColor="accent1" w:themeShade="80"/>
                <w:sz w:val="20"/>
                <w:szCs w:val="20"/>
                <w:lang w:val="en-GB" w:eastAsia="en-GB"/>
              </w:rPr>
            </w:pPr>
            <w:r w:rsidRPr="00BD1CFF">
              <w:rPr>
                <w:rFonts w:ascii="Open Sans" w:eastAsia="Times New Roman" w:hAnsi="Open Sans" w:cs="Open Sans"/>
                <w:i/>
                <w:color w:val="1F3864" w:themeColor="accent1" w:themeShade="80"/>
                <w:sz w:val="20"/>
                <w:szCs w:val="20"/>
                <w:lang w:val="en-GB" w:eastAsia="en-GB"/>
              </w:rPr>
              <w:t>Title of the PSO3</w:t>
            </w:r>
          </w:p>
        </w:tc>
        <w:tc>
          <w:tcPr>
            <w:tcW w:w="4530" w:type="dxa"/>
            <w:tcBorders>
              <w:left w:val="single" w:sz="48" w:space="0" w:color="FFFFFF"/>
            </w:tcBorders>
            <w:shd w:val="clear" w:color="auto" w:fill="D9D9D9" w:themeFill="background1" w:themeFillShade="D9"/>
          </w:tcPr>
          <w:p w14:paraId="00DB129B" w14:textId="77777777" w:rsidR="001A5979" w:rsidRPr="00BD1CFF" w:rsidRDefault="001A5979" w:rsidP="002D5B73">
            <w:pPr>
              <w:spacing w:before="240" w:after="240"/>
              <w:rPr>
                <w:rFonts w:ascii="Open Sans" w:hAnsi="Open Sans" w:cs="Open Sans"/>
                <w:i/>
                <w:color w:val="1F3864" w:themeColor="accent1" w:themeShade="80"/>
                <w:sz w:val="20"/>
                <w:szCs w:val="20"/>
                <w:lang w:val="en-GB"/>
              </w:rPr>
            </w:pPr>
            <w:r w:rsidRPr="00BD1CFF">
              <w:rPr>
                <w:rFonts w:ascii="Open Sans" w:hAnsi="Open Sans" w:cs="Open Sans"/>
                <w:i/>
                <w:color w:val="17355D"/>
                <w:spacing w:val="-13"/>
                <w:w w:val="105"/>
                <w:sz w:val="20"/>
                <w:szCs w:val="20"/>
              </w:rPr>
              <w:t xml:space="preserve">A </w:t>
            </w:r>
            <w:r w:rsidRPr="00BD1CFF">
              <w:rPr>
                <w:rFonts w:ascii="Open Sans" w:hAnsi="Open Sans" w:cs="Open Sans"/>
                <w:i/>
                <w:color w:val="17355D"/>
                <w:w w:val="105"/>
                <w:sz w:val="20"/>
                <w:szCs w:val="20"/>
              </w:rPr>
              <w:t>short</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explanation</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on</w:t>
            </w:r>
            <w:r w:rsidRPr="00BD1CFF">
              <w:rPr>
                <w:rFonts w:ascii="Open Sans" w:hAnsi="Open Sans" w:cs="Open Sans"/>
                <w:i/>
                <w:color w:val="17355D"/>
                <w:spacing w:val="-13"/>
                <w:w w:val="105"/>
                <w:sz w:val="20"/>
                <w:szCs w:val="20"/>
              </w:rPr>
              <w:t xml:space="preserve"> </w:t>
            </w:r>
            <w:r w:rsidRPr="00BD1CFF">
              <w:rPr>
                <w:rFonts w:ascii="Open Sans" w:hAnsi="Open Sans" w:cs="Open Sans"/>
                <w:i/>
                <w:color w:val="17355D"/>
                <w:w w:val="105"/>
                <w:sz w:val="20"/>
                <w:szCs w:val="20"/>
              </w:rPr>
              <w:t>the</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defined</w:t>
            </w:r>
            <w:r w:rsidRPr="00BD1CFF">
              <w:rPr>
                <w:rFonts w:ascii="Open Sans" w:hAnsi="Open Sans" w:cs="Open Sans"/>
                <w:i/>
                <w:color w:val="17355D"/>
                <w:spacing w:val="-13"/>
                <w:w w:val="105"/>
                <w:sz w:val="20"/>
                <w:szCs w:val="20"/>
              </w:rPr>
              <w:t xml:space="preserve"> </w:t>
            </w:r>
            <w:r w:rsidRPr="00BD1CFF">
              <w:rPr>
                <w:rFonts w:ascii="Open Sans" w:hAnsi="Open Sans" w:cs="Open Sans"/>
                <w:i/>
                <w:color w:val="17355D"/>
                <w:w w:val="105"/>
                <w:sz w:val="20"/>
                <w:szCs w:val="20"/>
              </w:rPr>
              <w:t>specific</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objectives can be inserted here</w:t>
            </w:r>
          </w:p>
        </w:tc>
      </w:tr>
    </w:tbl>
    <w:p w14:paraId="415B8477" w14:textId="482083C2" w:rsidR="001A5979" w:rsidRPr="00BD1CFF" w:rsidRDefault="001A5979" w:rsidP="003155EC">
      <w:pPr>
        <w:rPr>
          <w:rFonts w:ascii="Open Sans" w:hAnsi="Open Sans" w:cs="Open Sans"/>
          <w:color w:val="1F3864" w:themeColor="accent1" w:themeShade="80"/>
        </w:rPr>
      </w:pPr>
    </w:p>
    <w:p w14:paraId="2EE78272" w14:textId="77777777" w:rsidR="003155EC" w:rsidRPr="00BD1CFF" w:rsidRDefault="003155EC">
      <w:pPr>
        <w:rPr>
          <w:rFonts w:ascii="Open Sans" w:hAnsi="Open Sans" w:cs="Open Sans"/>
          <w:color w:val="1F3864" w:themeColor="accent1" w:themeShade="80"/>
        </w:rPr>
      </w:pPr>
    </w:p>
    <w:p w14:paraId="356ECE8D" w14:textId="77777777" w:rsidR="003155EC" w:rsidRPr="00BD1CFF" w:rsidRDefault="003155EC" w:rsidP="00BC48F7">
      <w:pPr>
        <w:pStyle w:val="Header"/>
        <w:tabs>
          <w:tab w:val="clear" w:pos="4513"/>
          <w:tab w:val="clear" w:pos="9026"/>
        </w:tabs>
        <w:rPr>
          <w:rFonts w:ascii="Open Sans" w:hAnsi="Open Sans" w:cs="Open Sans"/>
          <w:color w:val="1F3864" w:themeColor="accent1" w:themeShade="80"/>
        </w:rPr>
      </w:pPr>
    </w:p>
    <w:p w14:paraId="55AC47BE" w14:textId="64456595" w:rsidR="0064558D" w:rsidRPr="00BD1CFF" w:rsidRDefault="0064558D" w:rsidP="0064558D">
      <w:pPr>
        <w:rPr>
          <w:rFonts w:ascii="Open Sans" w:hAnsi="Open Sans" w:cs="Open Sans"/>
          <w:color w:val="1F3864" w:themeColor="accent1" w:themeShade="80"/>
          <w:sz w:val="24"/>
          <w:szCs w:val="24"/>
        </w:rPr>
      </w:pPr>
      <w:bookmarkStart w:id="0" w:name="_Hlk35345954"/>
      <w:r w:rsidRPr="00BD1CFF">
        <w:rPr>
          <w:rFonts w:ascii="Open Sans" w:hAnsi="Open Sans" w:cs="Open Sans"/>
          <w:color w:val="1F3864" w:themeColor="accent1" w:themeShade="80"/>
          <w:sz w:val="24"/>
          <w:szCs w:val="24"/>
        </w:rPr>
        <w:t>C.</w:t>
      </w:r>
      <w:r w:rsidR="003155EC" w:rsidRPr="00BD1CFF">
        <w:rPr>
          <w:rFonts w:ascii="Open Sans" w:hAnsi="Open Sans" w:cs="Open Sans"/>
          <w:color w:val="1F3864" w:themeColor="accent1" w:themeShade="80"/>
          <w:sz w:val="24"/>
          <w:szCs w:val="24"/>
        </w:rPr>
        <w:t>2</w:t>
      </w:r>
      <w:r w:rsidRPr="00BD1CFF">
        <w:rPr>
          <w:rFonts w:ascii="Open Sans" w:hAnsi="Open Sans" w:cs="Open Sans"/>
          <w:color w:val="1F3864" w:themeColor="accent1" w:themeShade="80"/>
          <w:sz w:val="24"/>
          <w:szCs w:val="24"/>
        </w:rPr>
        <w:t xml:space="preserve"> Project relevance</w:t>
      </w:r>
      <w:r w:rsidR="00E0153B" w:rsidRPr="00BD1CFF">
        <w:rPr>
          <w:rFonts w:ascii="Open Sans" w:hAnsi="Open Sans" w:cs="Open Sans"/>
          <w:color w:val="1F3864" w:themeColor="accent1" w:themeShade="80"/>
          <w:sz w:val="24"/>
          <w:szCs w:val="24"/>
        </w:rPr>
        <w:t xml:space="preserve"> and context</w:t>
      </w:r>
    </w:p>
    <w:bookmarkEnd w:id="0"/>
    <w:p w14:paraId="558DC554" w14:textId="2B25722C" w:rsidR="0064558D" w:rsidRPr="00BD1CFF" w:rsidRDefault="0064558D" w:rsidP="0064558D">
      <w:pPr>
        <w:rPr>
          <w:rFonts w:ascii="Open Sans" w:hAnsi="Open Sans" w:cs="Open Sans"/>
          <w:color w:val="1F3864" w:themeColor="accent1" w:themeShade="80"/>
        </w:rPr>
      </w:pPr>
    </w:p>
    <w:p w14:paraId="5FABA917" w14:textId="77777777" w:rsidR="00AC5491" w:rsidRPr="00BD1CFF" w:rsidRDefault="00AC5491" w:rsidP="0064558D">
      <w:pPr>
        <w:rPr>
          <w:rFonts w:ascii="Open Sans" w:hAnsi="Open Sans" w:cs="Open Sans"/>
          <w:color w:val="1F3864" w:themeColor="accent1" w:themeShade="80"/>
        </w:rPr>
      </w:pPr>
    </w:p>
    <w:tbl>
      <w:tblPr>
        <w:tblW w:w="8959" w:type="dxa"/>
        <w:tblInd w:w="-5" w:type="dxa"/>
        <w:tblCellMar>
          <w:top w:w="57" w:type="dxa"/>
        </w:tblCellMar>
        <w:tblLook w:val="01E0" w:firstRow="1" w:lastRow="1" w:firstColumn="1" w:lastColumn="1" w:noHBand="0" w:noVBand="0"/>
      </w:tblPr>
      <w:tblGrid>
        <w:gridCol w:w="8959"/>
      </w:tblGrid>
      <w:tr w:rsidR="00383770" w:rsidRPr="00BD1CFF" w14:paraId="7E93B9A8" w14:textId="77777777" w:rsidTr="0033316B">
        <w:tc>
          <w:tcPr>
            <w:tcW w:w="8959" w:type="dxa"/>
            <w:shd w:val="clear" w:color="auto" w:fill="auto"/>
          </w:tcPr>
          <w:p w14:paraId="395150C6" w14:textId="4486BFEB" w:rsidR="004A169A" w:rsidRPr="00BD1CFF" w:rsidRDefault="00FA3948" w:rsidP="006702B1">
            <w:pPr>
              <w:spacing w:after="60"/>
              <w:rPr>
                <w:rFonts w:ascii="Open Sans" w:hAnsi="Open Sans" w:cs="Open Sans"/>
                <w:color w:val="1F3864" w:themeColor="accent1" w:themeShade="80"/>
              </w:rPr>
            </w:pPr>
            <w:r w:rsidRPr="00BD1CFF">
              <w:rPr>
                <w:rFonts w:ascii="Open Sans" w:hAnsi="Open Sans" w:cs="Open Sans"/>
                <w:color w:val="1F3864" w:themeColor="accent1" w:themeShade="80"/>
              </w:rPr>
              <w:t xml:space="preserve">C.2.1 </w:t>
            </w:r>
            <w:r w:rsidR="004A169A" w:rsidRPr="00BD1CFF">
              <w:rPr>
                <w:rFonts w:ascii="Open Sans" w:hAnsi="Open Sans" w:cs="Open Sans"/>
                <w:color w:val="1F3864" w:themeColor="accent1" w:themeShade="80"/>
              </w:rPr>
              <w:t xml:space="preserve">What are the common territorial </w:t>
            </w:r>
            <w:r w:rsidR="005C1995" w:rsidRPr="00BD1CFF">
              <w:rPr>
                <w:rFonts w:ascii="Open Sans" w:hAnsi="Open Sans" w:cs="Open Sans"/>
                <w:color w:val="1F3864" w:themeColor="accent1" w:themeShade="80"/>
              </w:rPr>
              <w:t xml:space="preserve">needs and </w:t>
            </w:r>
            <w:r w:rsidR="004A169A" w:rsidRPr="00BD1CFF">
              <w:rPr>
                <w:rFonts w:ascii="Open Sans" w:hAnsi="Open Sans" w:cs="Open Sans"/>
                <w:color w:val="1F3864" w:themeColor="accent1" w:themeShade="80"/>
              </w:rPr>
              <w:t>challenge</w:t>
            </w:r>
            <w:r w:rsidR="005E4659" w:rsidRPr="00BD1CFF">
              <w:rPr>
                <w:rFonts w:ascii="Open Sans" w:hAnsi="Open Sans" w:cs="Open Sans"/>
                <w:color w:val="1F3864" w:themeColor="accent1" w:themeShade="80"/>
              </w:rPr>
              <w:t>(</w:t>
            </w:r>
            <w:r w:rsidR="004A169A" w:rsidRPr="00BD1CFF">
              <w:rPr>
                <w:rFonts w:ascii="Open Sans" w:hAnsi="Open Sans" w:cs="Open Sans"/>
                <w:color w:val="1F3864" w:themeColor="accent1" w:themeShade="80"/>
              </w:rPr>
              <w:t>s</w:t>
            </w:r>
            <w:r w:rsidR="005E4659" w:rsidRPr="00BD1CFF">
              <w:rPr>
                <w:rFonts w:ascii="Open Sans" w:hAnsi="Open Sans" w:cs="Open Sans"/>
                <w:color w:val="1F3864" w:themeColor="accent1" w:themeShade="80"/>
              </w:rPr>
              <w:t>)</w:t>
            </w:r>
            <w:r w:rsidR="004A169A" w:rsidRPr="00BD1CFF">
              <w:rPr>
                <w:rFonts w:ascii="Open Sans" w:hAnsi="Open Sans" w:cs="Open Sans"/>
                <w:color w:val="1F3864" w:themeColor="accent1" w:themeShade="80"/>
              </w:rPr>
              <w:t xml:space="preserve"> that will be tackled by the project?</w:t>
            </w:r>
          </w:p>
          <w:p w14:paraId="7F947D31" w14:textId="5489DD60" w:rsidR="004A169A" w:rsidRPr="00BD1CFF" w:rsidRDefault="00ED1FFB" w:rsidP="00B45E41">
            <w:pPr>
              <w:spacing w:after="60"/>
              <w:rPr>
                <w:rFonts w:ascii="Open Sans" w:hAnsi="Open Sans" w:cs="Open Sans"/>
                <w:color w:val="1F3864" w:themeColor="accent1" w:themeShade="80"/>
                <w:sz w:val="18"/>
                <w:szCs w:val="18"/>
              </w:rPr>
            </w:pPr>
            <w:r w:rsidRPr="00BD1CFF">
              <w:rPr>
                <w:rFonts w:ascii="Open Sans" w:hAnsi="Open Sans" w:cs="Open Sans"/>
                <w:color w:val="1F3864" w:themeColor="accent1" w:themeShade="80"/>
                <w:sz w:val="18"/>
                <w:szCs w:val="18"/>
              </w:rPr>
              <w:t>Please describe the common needs and challenges of the addressed territory in relation to the project topic.</w:t>
            </w:r>
          </w:p>
        </w:tc>
      </w:tr>
      <w:tr w:rsidR="00383770" w:rsidRPr="00BD1CFF" w14:paraId="1B222A52" w14:textId="77777777" w:rsidTr="0092063D">
        <w:trPr>
          <w:trHeight w:val="106"/>
        </w:trPr>
        <w:tc>
          <w:tcPr>
            <w:tcW w:w="8959" w:type="dxa"/>
            <w:shd w:val="clear" w:color="auto" w:fill="D9D9D9" w:themeFill="background1" w:themeFillShade="D9"/>
          </w:tcPr>
          <w:p w14:paraId="0D91FC9F" w14:textId="475BB4C8" w:rsidR="004A169A" w:rsidRPr="00BD1CFF" w:rsidRDefault="0033316B" w:rsidP="000C21CD">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044661CA" w14:textId="76A75C6F" w:rsidR="0033316B" w:rsidRPr="00BD1CFF" w:rsidRDefault="0033316B" w:rsidP="000C21CD">
            <w:pPr>
              <w:spacing w:after="60"/>
              <w:jc w:val="both"/>
              <w:rPr>
                <w:rFonts w:ascii="Open Sans" w:hAnsi="Open Sans" w:cs="Open Sans"/>
                <w:color w:val="1F3864" w:themeColor="accent1" w:themeShade="80"/>
                <w:sz w:val="20"/>
                <w:szCs w:val="20"/>
              </w:rPr>
            </w:pPr>
          </w:p>
        </w:tc>
      </w:tr>
      <w:tr w:rsidR="00383770" w:rsidRPr="00BD1CFF" w14:paraId="37CD8080" w14:textId="77777777" w:rsidTr="0033316B">
        <w:tc>
          <w:tcPr>
            <w:tcW w:w="8959" w:type="dxa"/>
            <w:shd w:val="clear" w:color="auto" w:fill="auto"/>
          </w:tcPr>
          <w:p w14:paraId="686CFA5C" w14:textId="77777777" w:rsidR="00AC6070" w:rsidRPr="00BD1CFF" w:rsidRDefault="00AC6070" w:rsidP="000C21CD">
            <w:pPr>
              <w:spacing w:after="60"/>
              <w:jc w:val="both"/>
              <w:rPr>
                <w:rFonts w:ascii="Open Sans" w:hAnsi="Open Sans" w:cs="Open Sans"/>
                <w:color w:val="1F3864" w:themeColor="accent1" w:themeShade="80"/>
                <w:sz w:val="10"/>
                <w:szCs w:val="10"/>
              </w:rPr>
            </w:pPr>
          </w:p>
        </w:tc>
      </w:tr>
      <w:tr w:rsidR="00383770" w:rsidRPr="00BD1CFF" w14:paraId="57AC3C7B" w14:textId="77777777" w:rsidTr="0033316B">
        <w:tc>
          <w:tcPr>
            <w:tcW w:w="8959" w:type="dxa"/>
            <w:shd w:val="clear" w:color="auto" w:fill="auto"/>
          </w:tcPr>
          <w:p w14:paraId="0663901D" w14:textId="77777777" w:rsidR="006F3EC6" w:rsidRPr="00BD1CFF" w:rsidRDefault="006F3EC6" w:rsidP="006702B1">
            <w:pPr>
              <w:spacing w:after="60"/>
              <w:rPr>
                <w:rFonts w:ascii="Open Sans" w:hAnsi="Open Sans" w:cs="Open Sans"/>
                <w:color w:val="1F3864" w:themeColor="accent1" w:themeShade="80"/>
              </w:rPr>
            </w:pPr>
          </w:p>
          <w:p w14:paraId="0A3C8F73" w14:textId="243BD46F" w:rsidR="004A169A" w:rsidRPr="00BD1CFF" w:rsidRDefault="00FA3948" w:rsidP="006702B1">
            <w:pPr>
              <w:spacing w:after="60"/>
              <w:rPr>
                <w:rFonts w:ascii="Open Sans" w:hAnsi="Open Sans" w:cs="Open Sans"/>
                <w:color w:val="1F3864" w:themeColor="accent1" w:themeShade="80"/>
              </w:rPr>
            </w:pPr>
            <w:r w:rsidRPr="00BD1CFF">
              <w:rPr>
                <w:rFonts w:ascii="Open Sans" w:hAnsi="Open Sans" w:cs="Open Sans"/>
                <w:color w:val="1F3864" w:themeColor="accent1" w:themeShade="80"/>
              </w:rPr>
              <w:t xml:space="preserve">C.2.2 </w:t>
            </w:r>
            <w:r w:rsidR="004A169A" w:rsidRPr="00BD1CFF">
              <w:rPr>
                <w:rFonts w:ascii="Open Sans" w:hAnsi="Open Sans" w:cs="Open Sans"/>
                <w:color w:val="1F3864" w:themeColor="accent1" w:themeShade="80"/>
              </w:rPr>
              <w:t>How does the project tackle identified common challenges and/or opportunities and what is new</w:t>
            </w:r>
            <w:r w:rsidR="005C1995" w:rsidRPr="00BD1CFF">
              <w:rPr>
                <w:rFonts w:ascii="Open Sans" w:hAnsi="Open Sans" w:cs="Open Sans"/>
                <w:color w:val="1F3864" w:themeColor="accent1" w:themeShade="80"/>
              </w:rPr>
              <w:t xml:space="preserve"> and innovative</w:t>
            </w:r>
            <w:r w:rsidR="004A169A" w:rsidRPr="00BD1CFF">
              <w:rPr>
                <w:rFonts w:ascii="Open Sans" w:hAnsi="Open Sans" w:cs="Open Sans"/>
                <w:color w:val="1F3864" w:themeColor="accent1" w:themeShade="80"/>
              </w:rPr>
              <w:t xml:space="preserve"> about the approach the project takes?</w:t>
            </w:r>
          </w:p>
          <w:p w14:paraId="5057E9AC" w14:textId="7920DADE" w:rsidR="004A169A" w:rsidRPr="00BD1CFF" w:rsidRDefault="004A169A" w:rsidP="0092298D">
            <w:pPr>
              <w:spacing w:after="60"/>
              <w:rPr>
                <w:rFonts w:ascii="Open Sans" w:hAnsi="Open Sans" w:cs="Open Sans"/>
                <w:color w:val="1F3864" w:themeColor="accent1" w:themeShade="80"/>
                <w:sz w:val="18"/>
                <w:szCs w:val="18"/>
              </w:rPr>
            </w:pPr>
            <w:r w:rsidRPr="00BD1CFF">
              <w:rPr>
                <w:rFonts w:ascii="Open Sans" w:hAnsi="Open Sans" w:cs="Open Sans"/>
                <w:color w:val="1F3864" w:themeColor="accent1" w:themeShade="80"/>
                <w:sz w:val="18"/>
                <w:szCs w:val="18"/>
              </w:rPr>
              <w:t>Please describe new solutions that will be developed during the project and/or existing solutions that will be adopted and implemented during the project lifetime</w:t>
            </w:r>
            <w:r w:rsidR="0092298D" w:rsidRPr="00BD1CFF">
              <w:rPr>
                <w:rFonts w:ascii="Open Sans" w:hAnsi="Open Sans" w:cs="Open Sans"/>
                <w:color w:val="1F3864" w:themeColor="accent1" w:themeShade="80"/>
                <w:sz w:val="18"/>
                <w:szCs w:val="18"/>
              </w:rPr>
              <w:t>. Describe also</w:t>
            </w:r>
            <w:r w:rsidRPr="00BD1CFF">
              <w:rPr>
                <w:rFonts w:ascii="Open Sans" w:hAnsi="Open Sans" w:cs="Open Sans"/>
                <w:color w:val="1F3864" w:themeColor="accent1" w:themeShade="80"/>
                <w:sz w:val="18"/>
                <w:szCs w:val="18"/>
              </w:rPr>
              <w:t xml:space="preserve"> in what way the approach goes beyond existing practice in the sector/</w:t>
            </w:r>
            <w:r w:rsidR="002537BC">
              <w:rPr>
                <w:rFonts w:ascii="Open Sans" w:hAnsi="Open Sans" w:cs="Open Sans"/>
                <w:color w:val="1F3864" w:themeColor="accent1" w:themeShade="80"/>
                <w:sz w:val="18"/>
                <w:szCs w:val="18"/>
              </w:rPr>
              <w:t xml:space="preserve">DRP </w:t>
            </w:r>
            <w:r w:rsidRPr="00BD1CFF">
              <w:rPr>
                <w:rFonts w:ascii="Open Sans" w:hAnsi="Open Sans" w:cs="Open Sans"/>
                <w:color w:val="1F3864" w:themeColor="accent1" w:themeShade="80"/>
                <w:sz w:val="18"/>
                <w:szCs w:val="18"/>
              </w:rPr>
              <w:t>programme area/participating countries.</w:t>
            </w:r>
          </w:p>
        </w:tc>
      </w:tr>
      <w:tr w:rsidR="00383770" w:rsidRPr="00BD1CFF" w14:paraId="69409BF2" w14:textId="77777777" w:rsidTr="000B594E">
        <w:trPr>
          <w:trHeight w:val="106"/>
        </w:trPr>
        <w:tc>
          <w:tcPr>
            <w:tcW w:w="8959" w:type="dxa"/>
            <w:shd w:val="clear" w:color="auto" w:fill="D9D9D9" w:themeFill="background1" w:themeFillShade="D9"/>
          </w:tcPr>
          <w:p w14:paraId="7A4B7F71" w14:textId="77777777" w:rsidR="0033316B" w:rsidRPr="00BD1CFF" w:rsidRDefault="0033316B" w:rsidP="0038783C">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3D6510C1" w14:textId="77777777" w:rsidR="0033316B" w:rsidRPr="00BD1CFF" w:rsidRDefault="0033316B" w:rsidP="0038783C">
            <w:pPr>
              <w:spacing w:after="60"/>
              <w:jc w:val="both"/>
              <w:rPr>
                <w:rFonts w:ascii="Open Sans" w:hAnsi="Open Sans" w:cs="Open Sans"/>
                <w:color w:val="1F3864" w:themeColor="accent1" w:themeShade="80"/>
                <w:sz w:val="20"/>
                <w:szCs w:val="20"/>
              </w:rPr>
            </w:pPr>
          </w:p>
        </w:tc>
      </w:tr>
      <w:tr w:rsidR="00383770" w:rsidRPr="00BD1CFF" w14:paraId="5EBD72F1" w14:textId="77777777" w:rsidTr="0033316B">
        <w:tc>
          <w:tcPr>
            <w:tcW w:w="8959" w:type="dxa"/>
            <w:shd w:val="clear" w:color="auto" w:fill="auto"/>
          </w:tcPr>
          <w:p w14:paraId="05992217" w14:textId="77777777" w:rsidR="004A169A" w:rsidRPr="00BD1CFF" w:rsidRDefault="004A169A" w:rsidP="000C21CD">
            <w:pPr>
              <w:spacing w:after="60"/>
              <w:jc w:val="both"/>
              <w:rPr>
                <w:rFonts w:ascii="Open Sans" w:hAnsi="Open Sans" w:cs="Open Sans"/>
                <w:color w:val="1F3864" w:themeColor="accent1" w:themeShade="80"/>
                <w:sz w:val="10"/>
                <w:szCs w:val="10"/>
              </w:rPr>
            </w:pPr>
          </w:p>
        </w:tc>
      </w:tr>
      <w:tr w:rsidR="00383770" w:rsidRPr="00BD1CFF" w14:paraId="2087AB21" w14:textId="77777777" w:rsidTr="0033316B">
        <w:tc>
          <w:tcPr>
            <w:tcW w:w="8959" w:type="dxa"/>
            <w:shd w:val="clear" w:color="auto" w:fill="auto"/>
          </w:tcPr>
          <w:p w14:paraId="119A06EC" w14:textId="5046399A" w:rsidR="004A169A" w:rsidRPr="00BD1CFF" w:rsidRDefault="00FA3948" w:rsidP="006702B1">
            <w:pPr>
              <w:spacing w:after="60"/>
              <w:rPr>
                <w:rFonts w:ascii="Open Sans" w:hAnsi="Open Sans" w:cs="Open Sans"/>
                <w:color w:val="1F3864" w:themeColor="accent1" w:themeShade="80"/>
              </w:rPr>
            </w:pPr>
            <w:r w:rsidRPr="00BD1CFF">
              <w:rPr>
                <w:rFonts w:ascii="Open Sans" w:hAnsi="Open Sans" w:cs="Open Sans"/>
                <w:color w:val="1F3864" w:themeColor="accent1" w:themeShade="80"/>
              </w:rPr>
              <w:t xml:space="preserve">C.2.3 </w:t>
            </w:r>
            <w:r w:rsidR="005C1995" w:rsidRPr="00BD1CFF">
              <w:rPr>
                <w:rFonts w:ascii="Open Sans" w:hAnsi="Open Sans" w:cs="Open Sans"/>
                <w:color w:val="1F3864" w:themeColor="accent1" w:themeShade="80"/>
              </w:rPr>
              <w:t>Why is transnational cooperation needed to address the identified needs and challenges</w:t>
            </w:r>
            <w:r w:rsidR="004A169A" w:rsidRPr="00BD1CFF">
              <w:rPr>
                <w:rFonts w:ascii="Open Sans" w:hAnsi="Open Sans" w:cs="Open Sans"/>
                <w:color w:val="1F3864" w:themeColor="accent1" w:themeShade="80"/>
              </w:rPr>
              <w:t>?</w:t>
            </w:r>
          </w:p>
          <w:p w14:paraId="5D083FE2" w14:textId="7C796FA7" w:rsidR="004A169A" w:rsidRPr="00BD1CFF" w:rsidRDefault="004A169A" w:rsidP="00ED1FFB">
            <w:pPr>
              <w:spacing w:after="60"/>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18"/>
                <w:szCs w:val="18"/>
              </w:rPr>
              <w:t xml:space="preserve">Please explain why the project objectives cannot be efficiently reached acting only on a national/regional/local level and describe what benefits the project partners/target groups/ project </w:t>
            </w:r>
            <w:r w:rsidRPr="00BD1CFF">
              <w:rPr>
                <w:rFonts w:ascii="Open Sans" w:hAnsi="Open Sans" w:cs="Open Sans"/>
                <w:color w:val="1F3864" w:themeColor="accent1" w:themeShade="80"/>
                <w:sz w:val="18"/>
                <w:szCs w:val="18"/>
              </w:rPr>
              <w:lastRenderedPageBreak/>
              <w:t>area/</w:t>
            </w:r>
            <w:r w:rsidR="002537BC">
              <w:rPr>
                <w:rFonts w:ascii="Open Sans" w:hAnsi="Open Sans" w:cs="Open Sans"/>
                <w:color w:val="1F3864" w:themeColor="accent1" w:themeShade="80"/>
                <w:sz w:val="18"/>
                <w:szCs w:val="18"/>
              </w:rPr>
              <w:t xml:space="preserve">DRP </w:t>
            </w:r>
            <w:r w:rsidRPr="00BD1CFF">
              <w:rPr>
                <w:rFonts w:ascii="Open Sans" w:hAnsi="Open Sans" w:cs="Open Sans"/>
                <w:color w:val="1F3864" w:themeColor="accent1" w:themeShade="80"/>
                <w:sz w:val="18"/>
                <w:szCs w:val="18"/>
              </w:rPr>
              <w:t xml:space="preserve">programme area gain in taking a </w:t>
            </w:r>
            <w:r w:rsidR="00261F6F" w:rsidRPr="00BD1CFF">
              <w:rPr>
                <w:rFonts w:ascii="Open Sans" w:hAnsi="Open Sans" w:cs="Open Sans"/>
                <w:color w:val="1F3864" w:themeColor="accent1" w:themeShade="80"/>
                <w:sz w:val="18"/>
                <w:szCs w:val="18"/>
              </w:rPr>
              <w:t>transnational</w:t>
            </w:r>
            <w:r w:rsidRPr="00BD1CFF">
              <w:rPr>
                <w:rFonts w:ascii="Open Sans" w:hAnsi="Open Sans" w:cs="Open Sans"/>
                <w:color w:val="1F3864" w:themeColor="accent1" w:themeShade="80"/>
                <w:sz w:val="18"/>
                <w:szCs w:val="18"/>
              </w:rPr>
              <w:t xml:space="preserve"> approach.</w:t>
            </w:r>
          </w:p>
        </w:tc>
      </w:tr>
      <w:tr w:rsidR="00383770" w:rsidRPr="00BD1CFF" w14:paraId="5672E554" w14:textId="77777777" w:rsidTr="000B594E">
        <w:trPr>
          <w:trHeight w:val="106"/>
        </w:trPr>
        <w:tc>
          <w:tcPr>
            <w:tcW w:w="8959" w:type="dxa"/>
            <w:shd w:val="clear" w:color="auto" w:fill="D9D9D9" w:themeFill="background1" w:themeFillShade="D9"/>
          </w:tcPr>
          <w:p w14:paraId="3171059D" w14:textId="77777777" w:rsidR="0033316B" w:rsidRPr="00BD1CFF" w:rsidRDefault="0033316B" w:rsidP="0038783C">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lastRenderedPageBreak/>
              <w:t>Enter text here</w:t>
            </w:r>
          </w:p>
          <w:p w14:paraId="57F11301" w14:textId="77777777" w:rsidR="0033316B" w:rsidRPr="00BD1CFF" w:rsidRDefault="0033316B" w:rsidP="0038783C">
            <w:pPr>
              <w:spacing w:after="60"/>
              <w:jc w:val="both"/>
              <w:rPr>
                <w:rFonts w:ascii="Open Sans" w:hAnsi="Open Sans" w:cs="Open Sans"/>
                <w:color w:val="1F3864" w:themeColor="accent1" w:themeShade="80"/>
                <w:sz w:val="20"/>
                <w:szCs w:val="20"/>
              </w:rPr>
            </w:pPr>
          </w:p>
        </w:tc>
      </w:tr>
      <w:tr w:rsidR="00383770" w:rsidRPr="00BD1CFF" w14:paraId="57E9797B" w14:textId="77777777" w:rsidTr="0033316B">
        <w:tc>
          <w:tcPr>
            <w:tcW w:w="8959" w:type="dxa"/>
            <w:shd w:val="clear" w:color="auto" w:fill="auto"/>
          </w:tcPr>
          <w:p w14:paraId="0FBCC54B" w14:textId="77777777" w:rsidR="004A169A" w:rsidRPr="00BD1CFF" w:rsidRDefault="004A169A" w:rsidP="000C21CD">
            <w:pPr>
              <w:spacing w:after="60"/>
              <w:jc w:val="both"/>
              <w:rPr>
                <w:rFonts w:ascii="Open Sans" w:hAnsi="Open Sans" w:cs="Open Sans"/>
                <w:color w:val="1F3864" w:themeColor="accent1" w:themeShade="80"/>
                <w:sz w:val="10"/>
                <w:szCs w:val="10"/>
              </w:rPr>
            </w:pPr>
          </w:p>
        </w:tc>
      </w:tr>
    </w:tbl>
    <w:p w14:paraId="236B1479" w14:textId="77777777" w:rsidR="009D4956" w:rsidRPr="00BD1CFF" w:rsidRDefault="009D4956" w:rsidP="009D4956">
      <w:pPr>
        <w:rPr>
          <w:rFonts w:ascii="Open Sans" w:hAnsi="Open Sans" w:cs="Open Sans"/>
          <w:color w:val="1F3864" w:themeColor="accent1" w:themeShade="80"/>
          <w:sz w:val="24"/>
          <w:szCs w:val="24"/>
        </w:rPr>
      </w:pPr>
    </w:p>
    <w:p w14:paraId="210168EB" w14:textId="76281C88" w:rsidR="009D4956" w:rsidRPr="00BD1CFF" w:rsidRDefault="00595446" w:rsidP="00595446">
      <w:pPr>
        <w:spacing w:after="60"/>
        <w:rPr>
          <w:rFonts w:ascii="Open Sans" w:hAnsi="Open Sans" w:cs="Open Sans"/>
          <w:color w:val="1F3864" w:themeColor="accent1" w:themeShade="80"/>
        </w:rPr>
      </w:pPr>
      <w:r w:rsidRPr="00BD1CFF">
        <w:rPr>
          <w:rFonts w:ascii="Open Sans" w:hAnsi="Open Sans" w:cs="Open Sans"/>
          <w:color w:val="1F3864" w:themeColor="accent1" w:themeShade="80"/>
        </w:rPr>
        <w:t>C.2.4 Who will benefit</w:t>
      </w:r>
      <w:r w:rsidRPr="00BD1CFF">
        <w:rPr>
          <w:rFonts w:ascii="Open Sans" w:hAnsi="Open Sans" w:cs="Open Sans"/>
          <w:color w:val="1F3864" w:themeColor="accent1" w:themeShade="80"/>
          <w:sz w:val="24"/>
          <w:szCs w:val="24"/>
        </w:rPr>
        <w:t xml:space="preserve"> </w:t>
      </w:r>
      <w:r w:rsidRPr="00BD1CFF">
        <w:rPr>
          <w:rFonts w:ascii="Open Sans" w:hAnsi="Open Sans" w:cs="Open Sans"/>
          <w:color w:val="1F3864" w:themeColor="accent1" w:themeShade="80"/>
        </w:rPr>
        <w:t>from your project outputs?</w:t>
      </w:r>
    </w:p>
    <w:p w14:paraId="474FA7F1" w14:textId="47FEA123" w:rsidR="00595446" w:rsidRPr="00BD1CFF" w:rsidRDefault="00595446" w:rsidP="00595446">
      <w:pPr>
        <w:spacing w:after="60"/>
        <w:rPr>
          <w:rFonts w:ascii="Open Sans" w:hAnsi="Open Sans" w:cs="Open Sans"/>
          <w:color w:val="1F3864" w:themeColor="accent1" w:themeShade="80"/>
          <w:sz w:val="18"/>
          <w:szCs w:val="18"/>
        </w:rPr>
      </w:pPr>
      <w:r w:rsidRPr="00BD1CFF">
        <w:rPr>
          <w:rFonts w:ascii="Open Sans" w:hAnsi="Open Sans" w:cs="Open Sans"/>
          <w:color w:val="1F3864" w:themeColor="accent1" w:themeShade="80"/>
          <w:sz w:val="18"/>
          <w:szCs w:val="18"/>
        </w:rPr>
        <w:t xml:space="preserve">In </w:t>
      </w:r>
      <w:r w:rsidR="00C45E67" w:rsidRPr="00BD1CFF">
        <w:rPr>
          <w:rFonts w:ascii="Open Sans" w:hAnsi="Open Sans" w:cs="Open Sans"/>
          <w:color w:val="1F3864" w:themeColor="accent1" w:themeShade="80"/>
          <w:sz w:val="18"/>
          <w:szCs w:val="18"/>
        </w:rPr>
        <w:t xml:space="preserve">the first column of </w:t>
      </w:r>
      <w:r w:rsidRPr="00BD1CFF">
        <w:rPr>
          <w:rFonts w:ascii="Open Sans" w:hAnsi="Open Sans" w:cs="Open Sans"/>
          <w:color w:val="1F3864" w:themeColor="accent1" w:themeShade="80"/>
          <w:sz w:val="18"/>
          <w:szCs w:val="18"/>
        </w:rPr>
        <w:t>each row</w:t>
      </w:r>
      <w:r w:rsidR="00C45E67" w:rsidRPr="00BD1CFF">
        <w:rPr>
          <w:rFonts w:ascii="Open Sans" w:hAnsi="Open Sans" w:cs="Open Sans"/>
          <w:color w:val="1F3864" w:themeColor="accent1" w:themeShade="80"/>
          <w:sz w:val="18"/>
          <w:szCs w:val="18"/>
        </w:rPr>
        <w:t>,</w:t>
      </w:r>
      <w:r w:rsidRPr="00BD1CFF">
        <w:rPr>
          <w:rFonts w:ascii="Open Sans" w:hAnsi="Open Sans" w:cs="Open Sans"/>
          <w:color w:val="1F3864" w:themeColor="accent1" w:themeShade="80"/>
          <w:sz w:val="18"/>
          <w:szCs w:val="18"/>
        </w:rPr>
        <w:t xml:space="preserve"> please select one of the pre-defined </w:t>
      </w:r>
      <w:r w:rsidR="00E0153B" w:rsidRPr="00BD1CFF">
        <w:rPr>
          <w:rFonts w:ascii="Open Sans" w:hAnsi="Open Sans" w:cs="Open Sans"/>
          <w:color w:val="1F3864" w:themeColor="accent1" w:themeShade="80"/>
          <w:sz w:val="18"/>
          <w:szCs w:val="18"/>
        </w:rPr>
        <w:t>target groups</w:t>
      </w:r>
      <w:r w:rsidRPr="00BD1CFF">
        <w:rPr>
          <w:rFonts w:ascii="Open Sans" w:hAnsi="Open Sans" w:cs="Open Sans"/>
          <w:color w:val="1F3864" w:themeColor="accent1" w:themeShade="80"/>
          <w:sz w:val="18"/>
          <w:szCs w:val="18"/>
        </w:rPr>
        <w:t xml:space="preserve"> from the drop-down list. In the second column explain in more detail </w:t>
      </w:r>
      <w:r w:rsidR="00C45E67" w:rsidRPr="00BD1CFF">
        <w:rPr>
          <w:rFonts w:ascii="Open Sans" w:hAnsi="Open Sans" w:cs="Open Sans"/>
          <w:color w:val="1F3864" w:themeColor="accent1" w:themeShade="80"/>
          <w:sz w:val="18"/>
          <w:szCs w:val="18"/>
        </w:rPr>
        <w:t xml:space="preserve">exactly </w:t>
      </w:r>
      <w:r w:rsidRPr="00BD1CFF">
        <w:rPr>
          <w:rFonts w:ascii="Open Sans" w:hAnsi="Open Sans" w:cs="Open Sans"/>
          <w:color w:val="1F3864" w:themeColor="accent1" w:themeShade="80"/>
          <w:sz w:val="18"/>
          <w:szCs w:val="18"/>
        </w:rPr>
        <w:t xml:space="preserve">who will benefit from your </w:t>
      </w:r>
      <w:proofErr w:type="gramStart"/>
      <w:r w:rsidRPr="00BD1CFF">
        <w:rPr>
          <w:rFonts w:ascii="Open Sans" w:hAnsi="Open Sans" w:cs="Open Sans"/>
          <w:color w:val="1F3864" w:themeColor="accent1" w:themeShade="80"/>
          <w:sz w:val="18"/>
          <w:szCs w:val="18"/>
        </w:rPr>
        <w:t>project</w:t>
      </w:r>
      <w:r w:rsidR="002537BC">
        <w:rPr>
          <w:rFonts w:ascii="Open Sans" w:hAnsi="Open Sans" w:cs="Open Sans"/>
          <w:color w:val="1F3864" w:themeColor="accent1" w:themeShade="80"/>
          <w:sz w:val="18"/>
          <w:szCs w:val="18"/>
        </w:rPr>
        <w:t>,</w:t>
      </w:r>
      <w:r w:rsidRPr="00BD1CFF">
        <w:rPr>
          <w:rFonts w:ascii="Open Sans" w:hAnsi="Open Sans" w:cs="Open Sans"/>
          <w:color w:val="1F3864" w:themeColor="accent1" w:themeShade="80"/>
          <w:sz w:val="18"/>
          <w:szCs w:val="18"/>
        </w:rPr>
        <w:t>.</w:t>
      </w:r>
      <w:proofErr w:type="gramEnd"/>
      <w:r w:rsidRPr="00BD1CFF">
        <w:rPr>
          <w:rFonts w:ascii="Open Sans" w:hAnsi="Open Sans" w:cs="Open Sans"/>
          <w:color w:val="1F3864" w:themeColor="accent1" w:themeShade="80"/>
          <w:sz w:val="18"/>
          <w:szCs w:val="18"/>
        </w:rPr>
        <w:t xml:space="preserve"> For example</w:t>
      </w:r>
      <w:r w:rsidR="00C45E67" w:rsidRPr="00BD1CFF">
        <w:rPr>
          <w:rFonts w:ascii="Open Sans" w:hAnsi="Open Sans" w:cs="Open Sans"/>
          <w:color w:val="1F3864" w:themeColor="accent1" w:themeShade="80"/>
          <w:sz w:val="18"/>
          <w:szCs w:val="18"/>
        </w:rPr>
        <w:t>,</w:t>
      </w:r>
      <w:r w:rsidRPr="00BD1CFF">
        <w:rPr>
          <w:rFonts w:ascii="Open Sans" w:hAnsi="Open Sans" w:cs="Open Sans"/>
          <w:color w:val="1F3864" w:themeColor="accent1" w:themeShade="80"/>
          <w:sz w:val="18"/>
          <w:szCs w:val="18"/>
        </w:rPr>
        <w:t xml:space="preserve"> if you choose the category </w:t>
      </w:r>
      <w:r w:rsidRPr="00BD1CFF">
        <w:rPr>
          <w:rFonts w:ascii="Open Sans" w:hAnsi="Open Sans" w:cs="Open Sans"/>
          <w:i/>
          <w:color w:val="1F3864" w:themeColor="accent1" w:themeShade="80"/>
          <w:sz w:val="18"/>
          <w:szCs w:val="18"/>
        </w:rPr>
        <w:t>education</w:t>
      </w:r>
      <w:r w:rsidRPr="00BD1CFF">
        <w:rPr>
          <w:rFonts w:ascii="Open Sans" w:hAnsi="Open Sans" w:cs="Open Sans"/>
          <w:color w:val="1F3864" w:themeColor="accent1" w:themeShade="80"/>
          <w:sz w:val="18"/>
          <w:szCs w:val="18"/>
        </w:rPr>
        <w:t>, you</w:t>
      </w:r>
      <w:r w:rsidR="005D72DB" w:rsidRPr="00BD1CFF">
        <w:rPr>
          <w:rFonts w:ascii="Open Sans" w:hAnsi="Open Sans" w:cs="Open Sans"/>
          <w:color w:val="1F3864" w:themeColor="accent1" w:themeShade="80"/>
          <w:sz w:val="18"/>
          <w:szCs w:val="18"/>
        </w:rPr>
        <w:t xml:space="preserve"> need to </w:t>
      </w:r>
      <w:r w:rsidR="00C45E67" w:rsidRPr="00BD1CFF">
        <w:rPr>
          <w:rFonts w:ascii="Open Sans" w:hAnsi="Open Sans" w:cs="Open Sans"/>
          <w:color w:val="1F3864" w:themeColor="accent1" w:themeShade="80"/>
          <w:sz w:val="18"/>
          <w:szCs w:val="18"/>
        </w:rPr>
        <w:t>explain</w:t>
      </w:r>
      <w:r w:rsidR="005D72DB" w:rsidRPr="00BD1CFF">
        <w:rPr>
          <w:rFonts w:ascii="Open Sans" w:hAnsi="Open Sans" w:cs="Open Sans"/>
          <w:color w:val="1F3864" w:themeColor="accent1" w:themeShade="80"/>
          <w:sz w:val="18"/>
          <w:szCs w:val="18"/>
        </w:rPr>
        <w:t xml:space="preserve"> which specific schools or groups of schools and in which territory</w:t>
      </w:r>
      <w:r w:rsidR="002537BC">
        <w:rPr>
          <w:rFonts w:ascii="Open Sans" w:hAnsi="Open Sans" w:cs="Open Sans"/>
          <w:color w:val="1F3864" w:themeColor="accent1" w:themeShade="80"/>
          <w:sz w:val="18"/>
          <w:szCs w:val="18"/>
        </w:rPr>
        <w:t xml:space="preserve"> are targeted</w:t>
      </w:r>
      <w:r w:rsidR="005D72DB" w:rsidRPr="00BD1CFF">
        <w:rPr>
          <w:rFonts w:ascii="Open Sans" w:hAnsi="Open Sans" w:cs="Open Sans"/>
          <w:color w:val="1F3864" w:themeColor="accent1" w:themeShade="80"/>
          <w:sz w:val="18"/>
          <w:szCs w:val="18"/>
        </w:rPr>
        <w:t>.</w:t>
      </w:r>
    </w:p>
    <w:p w14:paraId="5D2EEA17" w14:textId="77777777" w:rsidR="00595446" w:rsidRPr="00BD1CFF" w:rsidRDefault="00595446" w:rsidP="005D72DB">
      <w:pPr>
        <w:pStyle w:val="Header"/>
        <w:tabs>
          <w:tab w:val="clear" w:pos="4513"/>
          <w:tab w:val="clear" w:pos="9026"/>
        </w:tabs>
        <w:rPr>
          <w:rFonts w:ascii="Open Sans" w:hAnsi="Open Sans" w:cs="Open Sans"/>
          <w:color w:val="1F3864" w:themeColor="accent1" w:themeShade="80"/>
          <w:sz w:val="18"/>
          <w:szCs w:val="18"/>
        </w:rPr>
      </w:pPr>
    </w:p>
    <w:tbl>
      <w:tblPr>
        <w:tblW w:w="8931" w:type="dxa"/>
        <w:tblInd w:w="-34" w:type="dxa"/>
        <w:tblCellMar>
          <w:top w:w="57" w:type="dxa"/>
        </w:tblCellMar>
        <w:tblLook w:val="01E0" w:firstRow="1" w:lastRow="1" w:firstColumn="1" w:lastColumn="1" w:noHBand="0" w:noVBand="0"/>
      </w:tblPr>
      <w:tblGrid>
        <w:gridCol w:w="2694"/>
        <w:gridCol w:w="6237"/>
      </w:tblGrid>
      <w:tr w:rsidR="00383770" w:rsidRPr="00BD1CFF" w14:paraId="64AFEFF8" w14:textId="77777777" w:rsidTr="003B6AA4">
        <w:tc>
          <w:tcPr>
            <w:tcW w:w="2694" w:type="dxa"/>
            <w:shd w:val="clear" w:color="auto" w:fill="auto"/>
          </w:tcPr>
          <w:p w14:paraId="0FB8FABD" w14:textId="6496E67D" w:rsidR="003B6AA4" w:rsidRPr="00BD1CFF" w:rsidRDefault="003B6AA4" w:rsidP="00AC5491">
            <w:pPr>
              <w:pStyle w:val="Header"/>
              <w:tabs>
                <w:tab w:val="clear" w:pos="4513"/>
                <w:tab w:val="clear" w:pos="9026"/>
              </w:tabs>
              <w:spacing w:after="60"/>
              <w:rPr>
                <w:rFonts w:ascii="Open Sans" w:eastAsia="Times New Roman" w:hAnsi="Open Sans" w:cs="Open Sans"/>
                <w:color w:val="1F3864" w:themeColor="accent1" w:themeShade="80"/>
              </w:rPr>
            </w:pPr>
            <w:r w:rsidRPr="00BD1CFF">
              <w:rPr>
                <w:rFonts w:ascii="Open Sans" w:eastAsia="Times New Roman" w:hAnsi="Open Sans" w:cs="Open Sans"/>
                <w:color w:val="1F3864" w:themeColor="accent1" w:themeShade="80"/>
              </w:rPr>
              <w:t xml:space="preserve">Target group </w:t>
            </w:r>
          </w:p>
        </w:tc>
        <w:tc>
          <w:tcPr>
            <w:tcW w:w="6237" w:type="dxa"/>
            <w:shd w:val="clear" w:color="auto" w:fill="auto"/>
          </w:tcPr>
          <w:p w14:paraId="4677E553" w14:textId="139B8517" w:rsidR="003B6AA4" w:rsidRPr="00BD1CFF" w:rsidRDefault="003B6AA4" w:rsidP="00595446">
            <w:pPr>
              <w:spacing w:after="60"/>
              <w:rPr>
                <w:rFonts w:ascii="Open Sans" w:eastAsia="Times New Roman" w:hAnsi="Open Sans" w:cs="Open Sans"/>
                <w:color w:val="1F3864" w:themeColor="accent1" w:themeShade="80"/>
              </w:rPr>
            </w:pPr>
            <w:r w:rsidRPr="00BD1CFF">
              <w:rPr>
                <w:rFonts w:ascii="Open Sans" w:hAnsi="Open Sans" w:cs="Open Sans"/>
                <w:color w:val="1F3864" w:themeColor="accent1" w:themeShade="80"/>
              </w:rPr>
              <w:t>Specification</w:t>
            </w:r>
            <w:r w:rsidRPr="00BD1CFF">
              <w:rPr>
                <w:rFonts w:ascii="Open Sans" w:eastAsia="Times New Roman" w:hAnsi="Open Sans" w:cs="Open Sans"/>
                <w:color w:val="1F3864" w:themeColor="accent1" w:themeShade="80"/>
              </w:rPr>
              <w:t xml:space="preserve"> </w:t>
            </w:r>
          </w:p>
        </w:tc>
      </w:tr>
      <w:tr w:rsidR="00383770" w:rsidRPr="00BD1CFF" w14:paraId="5D5A86C4" w14:textId="77777777" w:rsidTr="003B6AA4">
        <w:tc>
          <w:tcPr>
            <w:tcW w:w="2694" w:type="dxa"/>
            <w:tcBorders>
              <w:bottom w:val="single" w:sz="18" w:space="0" w:color="FFFFFF" w:themeColor="background1"/>
              <w:right w:val="single" w:sz="18" w:space="0" w:color="FFFFFF" w:themeColor="background1"/>
            </w:tcBorders>
            <w:shd w:val="clear" w:color="auto" w:fill="D9D9D9" w:themeFill="background1" w:themeFillShade="D9"/>
          </w:tcPr>
          <w:p w14:paraId="4C95F4AE" w14:textId="6276E344" w:rsidR="003B6AA4" w:rsidRPr="00BD1CFF" w:rsidRDefault="003B6AA4" w:rsidP="009D4956">
            <w:pPr>
              <w:rPr>
                <w:rFonts w:ascii="Open Sans" w:eastAsia="Times New Roman" w:hAnsi="Open Sans" w:cs="Open Sans"/>
                <w:i/>
                <w:color w:val="1F3864" w:themeColor="accent1" w:themeShade="80"/>
                <w:lang w:eastAsia="da-DK"/>
              </w:rPr>
            </w:pPr>
            <w:r w:rsidRPr="00BD1CFF">
              <w:rPr>
                <w:rFonts w:ascii="Open Sans" w:hAnsi="Open Sans" w:cs="Open Sans"/>
                <w:i/>
                <w:color w:val="1F3864" w:themeColor="accent1" w:themeShade="80"/>
                <w:sz w:val="18"/>
                <w:szCs w:val="18"/>
              </w:rPr>
              <w:t>Select from drop-down</w:t>
            </w:r>
          </w:p>
        </w:tc>
        <w:tc>
          <w:tcPr>
            <w:tcW w:w="6237" w:type="dxa"/>
            <w:tcBorders>
              <w:left w:val="single" w:sz="18" w:space="0" w:color="FFFFFF" w:themeColor="background1"/>
              <w:right w:val="single" w:sz="18" w:space="0" w:color="FFFFFF" w:themeColor="background1"/>
            </w:tcBorders>
            <w:shd w:val="clear" w:color="auto" w:fill="D9D9D9" w:themeFill="background1" w:themeFillShade="D9"/>
          </w:tcPr>
          <w:p w14:paraId="2FD88D28" w14:textId="04D8C6FB" w:rsidR="003B6AA4" w:rsidRPr="00BD1CFF" w:rsidRDefault="003B6AA4" w:rsidP="009D4956">
            <w:pPr>
              <w:spacing w:after="60"/>
              <w:jc w:val="both"/>
              <w:rPr>
                <w:rFonts w:ascii="Open Sans" w:hAnsi="Open Sans" w:cs="Open Sans"/>
                <w:color w:val="1F3864" w:themeColor="accent1" w:themeShade="80"/>
              </w:rPr>
            </w:pPr>
            <w:r w:rsidRPr="00BD1CFF">
              <w:rPr>
                <w:rFonts w:ascii="Open Sans" w:hAnsi="Open Sans" w:cs="Open Sans"/>
                <w:i/>
                <w:color w:val="1F3864" w:themeColor="accent1" w:themeShade="80"/>
                <w:sz w:val="18"/>
                <w:szCs w:val="18"/>
              </w:rPr>
              <w:t>Enter text</w:t>
            </w:r>
          </w:p>
        </w:tc>
      </w:tr>
      <w:tr w:rsidR="00383770" w:rsidRPr="00BD1CFF" w14:paraId="05609A5C" w14:textId="77777777" w:rsidTr="003B6AA4">
        <w:tc>
          <w:tcPr>
            <w:tcW w:w="2694" w:type="dxa"/>
            <w:tcBorders>
              <w:top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tcPr>
          <w:p w14:paraId="74F0EE4F" w14:textId="735C7A68" w:rsidR="003B6AA4" w:rsidRPr="00BD1CFF" w:rsidRDefault="003B6AA4" w:rsidP="009D4956">
            <w:pPr>
              <w:rPr>
                <w:rFonts w:ascii="Open Sans" w:eastAsia="Times New Roman" w:hAnsi="Open Sans" w:cs="Open Sans"/>
                <w:i/>
                <w:color w:val="1F3864" w:themeColor="accent1" w:themeShade="80"/>
                <w:lang w:eastAsia="da-DK"/>
              </w:rPr>
            </w:pPr>
            <w:r w:rsidRPr="00BD1CFF">
              <w:rPr>
                <w:rFonts w:ascii="Open Sans" w:hAnsi="Open Sans" w:cs="Open Sans"/>
                <w:i/>
                <w:color w:val="1F3864" w:themeColor="accent1" w:themeShade="80"/>
                <w:sz w:val="18"/>
                <w:szCs w:val="18"/>
              </w:rPr>
              <w:t>Select from drop-down</w:t>
            </w:r>
          </w:p>
        </w:tc>
        <w:tc>
          <w:tcPr>
            <w:tcW w:w="6237" w:type="dxa"/>
            <w:tcBorders>
              <w:top w:val="single" w:sz="18" w:space="0" w:color="FFFFFF" w:themeColor="background1"/>
              <w:left w:val="single" w:sz="18" w:space="0" w:color="FFFFFF" w:themeColor="background1"/>
              <w:right w:val="single" w:sz="18" w:space="0" w:color="FFFFFF" w:themeColor="background1"/>
            </w:tcBorders>
            <w:shd w:val="clear" w:color="auto" w:fill="D9D9D9" w:themeFill="background1" w:themeFillShade="D9"/>
          </w:tcPr>
          <w:p w14:paraId="59F3361F" w14:textId="46BC86DC" w:rsidR="003B6AA4" w:rsidRPr="00BD1CFF" w:rsidRDefault="003B6AA4" w:rsidP="009D4956">
            <w:pPr>
              <w:spacing w:after="60"/>
              <w:jc w:val="both"/>
              <w:rPr>
                <w:rFonts w:ascii="Open Sans" w:hAnsi="Open Sans" w:cs="Open Sans"/>
                <w:color w:val="1F3864" w:themeColor="accent1" w:themeShade="80"/>
              </w:rPr>
            </w:pPr>
            <w:r w:rsidRPr="00BD1CFF">
              <w:rPr>
                <w:rFonts w:ascii="Open Sans" w:hAnsi="Open Sans" w:cs="Open Sans"/>
                <w:i/>
                <w:color w:val="1F3864" w:themeColor="accent1" w:themeShade="80"/>
                <w:sz w:val="18"/>
                <w:szCs w:val="18"/>
              </w:rPr>
              <w:t>Enter text</w:t>
            </w:r>
          </w:p>
        </w:tc>
      </w:tr>
      <w:tr w:rsidR="00383770" w:rsidRPr="00BD1CFF" w14:paraId="4AD64EC1" w14:textId="77777777" w:rsidTr="003B6AA4">
        <w:tc>
          <w:tcPr>
            <w:tcW w:w="2694" w:type="dxa"/>
            <w:tcBorders>
              <w:top w:val="single" w:sz="18" w:space="0" w:color="FFFFFF" w:themeColor="background1"/>
              <w:right w:val="single" w:sz="18" w:space="0" w:color="FFFFFF" w:themeColor="background1"/>
            </w:tcBorders>
            <w:shd w:val="clear" w:color="auto" w:fill="D9D9D9" w:themeFill="background1" w:themeFillShade="D9"/>
          </w:tcPr>
          <w:p w14:paraId="660E605C" w14:textId="0047EA80" w:rsidR="003B6AA4" w:rsidRPr="00BD1CFF" w:rsidRDefault="003B6AA4" w:rsidP="009D4956">
            <w:pPr>
              <w:pStyle w:val="Header"/>
              <w:tabs>
                <w:tab w:val="clear" w:pos="4513"/>
                <w:tab w:val="clear" w:pos="9026"/>
              </w:tabs>
              <w:rPr>
                <w:rFonts w:ascii="Open Sans" w:eastAsia="Times New Roman" w:hAnsi="Open Sans" w:cs="Open Sans"/>
                <w:i/>
                <w:color w:val="1F3864" w:themeColor="accent1" w:themeShade="80"/>
                <w:lang w:eastAsia="da-DK"/>
              </w:rPr>
            </w:pPr>
            <w:r w:rsidRPr="00BD1CFF">
              <w:rPr>
                <w:rFonts w:ascii="Open Sans" w:hAnsi="Open Sans" w:cs="Open Sans"/>
                <w:i/>
                <w:color w:val="1F3864" w:themeColor="accent1" w:themeShade="80"/>
                <w:sz w:val="18"/>
                <w:szCs w:val="18"/>
              </w:rPr>
              <w:t>Select from drop-down</w:t>
            </w:r>
          </w:p>
        </w:tc>
        <w:tc>
          <w:tcPr>
            <w:tcW w:w="6237" w:type="dxa"/>
            <w:tcBorders>
              <w:top w:val="single" w:sz="18" w:space="0" w:color="FFFFFF" w:themeColor="background1"/>
              <w:left w:val="single" w:sz="18" w:space="0" w:color="FFFFFF" w:themeColor="background1"/>
              <w:right w:val="single" w:sz="18" w:space="0" w:color="FFFFFF" w:themeColor="background1"/>
            </w:tcBorders>
            <w:shd w:val="clear" w:color="auto" w:fill="D9D9D9" w:themeFill="background1" w:themeFillShade="D9"/>
          </w:tcPr>
          <w:p w14:paraId="50939851" w14:textId="37A90AB1" w:rsidR="003B6AA4" w:rsidRPr="00BD1CFF" w:rsidRDefault="003B6AA4" w:rsidP="009D4956">
            <w:pPr>
              <w:spacing w:after="60"/>
              <w:jc w:val="both"/>
              <w:rPr>
                <w:rFonts w:ascii="Open Sans" w:hAnsi="Open Sans" w:cs="Open Sans"/>
                <w:color w:val="1F3864" w:themeColor="accent1" w:themeShade="80"/>
              </w:rPr>
            </w:pPr>
            <w:r w:rsidRPr="00BD1CFF">
              <w:rPr>
                <w:rFonts w:ascii="Open Sans" w:hAnsi="Open Sans" w:cs="Open Sans"/>
                <w:i/>
                <w:color w:val="1F3864" w:themeColor="accent1" w:themeShade="80"/>
                <w:sz w:val="18"/>
                <w:szCs w:val="18"/>
              </w:rPr>
              <w:t>Enter text</w:t>
            </w:r>
          </w:p>
        </w:tc>
      </w:tr>
    </w:tbl>
    <w:p w14:paraId="5DFD1BFB" w14:textId="77777777" w:rsidR="009D4956" w:rsidRPr="00BD1CFF" w:rsidRDefault="009D4956" w:rsidP="009D4956">
      <w:pPr>
        <w:rPr>
          <w:rFonts w:ascii="Open Sans" w:hAnsi="Open Sans" w:cs="Open Sans"/>
          <w:color w:val="1F3864" w:themeColor="accent1" w:themeShade="80"/>
          <w:sz w:val="24"/>
          <w:szCs w:val="24"/>
        </w:rPr>
      </w:pPr>
    </w:p>
    <w:p w14:paraId="4AC09DA2" w14:textId="23B0382A" w:rsidR="0092063D" w:rsidRPr="00BD1CFF" w:rsidRDefault="0092063D" w:rsidP="009D4956">
      <w:pPr>
        <w:rPr>
          <w:rFonts w:ascii="Open Sans" w:hAnsi="Open Sans" w:cs="Open Sans"/>
          <w:color w:val="1F3864" w:themeColor="accent1" w:themeShade="80"/>
          <w:sz w:val="24"/>
          <w:szCs w:val="24"/>
        </w:rPr>
      </w:pPr>
    </w:p>
    <w:p w14:paraId="72EA0305" w14:textId="26D3EFA2" w:rsidR="003B6AA4" w:rsidRPr="00BD1CFF" w:rsidRDefault="003B6AA4" w:rsidP="003B6AA4">
      <w:pPr>
        <w:spacing w:after="60"/>
        <w:rPr>
          <w:rFonts w:ascii="Open Sans" w:hAnsi="Open Sans" w:cs="Open Sans"/>
          <w:color w:val="1F3864" w:themeColor="accent1" w:themeShade="80"/>
        </w:rPr>
      </w:pPr>
      <w:r w:rsidRPr="00BD1CFF">
        <w:rPr>
          <w:rFonts w:ascii="Open Sans" w:hAnsi="Open Sans" w:cs="Open Sans"/>
          <w:color w:val="1F3864" w:themeColor="accent1" w:themeShade="80"/>
        </w:rPr>
        <w:t>C.2.</w:t>
      </w:r>
      <w:r w:rsidR="00345CF8" w:rsidRPr="00BD1CFF">
        <w:rPr>
          <w:rFonts w:ascii="Open Sans" w:hAnsi="Open Sans" w:cs="Open Sans"/>
          <w:color w:val="1F3864" w:themeColor="accent1" w:themeShade="80"/>
        </w:rPr>
        <w:t>5</w:t>
      </w:r>
      <w:r w:rsidRPr="00BD1CFF">
        <w:rPr>
          <w:rFonts w:ascii="Open Sans" w:hAnsi="Open Sans" w:cs="Open Sans"/>
          <w:color w:val="1F3864" w:themeColor="accent1" w:themeShade="80"/>
        </w:rPr>
        <w:t xml:space="preserve"> How does the project contribute to wider strategies and policies?</w:t>
      </w:r>
    </w:p>
    <w:p w14:paraId="3A6776F4" w14:textId="143F96DD" w:rsidR="003B6AA4" w:rsidRPr="00BD1CFF" w:rsidRDefault="003B6AA4" w:rsidP="009D4956">
      <w:pPr>
        <w:rPr>
          <w:rFonts w:ascii="Open Sans" w:hAnsi="Open Sans" w:cs="Open Sans"/>
          <w:color w:val="1F3864" w:themeColor="accent1" w:themeShade="80"/>
          <w:sz w:val="18"/>
          <w:szCs w:val="18"/>
        </w:rPr>
      </w:pPr>
      <w:r w:rsidRPr="00BD1CFF">
        <w:rPr>
          <w:rFonts w:ascii="Open Sans" w:hAnsi="Open Sans" w:cs="Open Sans"/>
          <w:color w:val="1F3864" w:themeColor="accent1" w:themeShade="80"/>
          <w:sz w:val="18"/>
          <w:szCs w:val="18"/>
        </w:rPr>
        <w:t>Please indicate to which strategies and policies your project will contribute. Then describe in what way you will contribute.</w:t>
      </w:r>
    </w:p>
    <w:p w14:paraId="00C6A65F" w14:textId="5FE9476D" w:rsidR="003B6AA4" w:rsidRPr="00BD1CFF" w:rsidRDefault="003B6AA4" w:rsidP="009D4956">
      <w:pPr>
        <w:rPr>
          <w:rFonts w:ascii="Open Sans" w:hAnsi="Open Sans" w:cs="Open Sans"/>
          <w:color w:val="1F3864" w:themeColor="accent1" w:themeShade="80"/>
          <w:sz w:val="18"/>
          <w:szCs w:val="18"/>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1531"/>
        <w:gridCol w:w="709"/>
        <w:gridCol w:w="6804"/>
      </w:tblGrid>
      <w:tr w:rsidR="00383770" w:rsidRPr="00BD1CFF" w14:paraId="491AFAA9" w14:textId="77777777" w:rsidTr="003B6AA4">
        <w:tc>
          <w:tcPr>
            <w:tcW w:w="2240" w:type="dxa"/>
            <w:gridSpan w:val="2"/>
            <w:shd w:val="clear" w:color="auto" w:fill="auto"/>
            <w:vAlign w:val="center"/>
          </w:tcPr>
          <w:p w14:paraId="21762B10" w14:textId="7A639EC1" w:rsidR="003B6AA4" w:rsidRPr="00BD1CFF" w:rsidRDefault="003B6AA4" w:rsidP="003B6AA4">
            <w:pPr>
              <w:rPr>
                <w:rFonts w:ascii="Open Sans" w:hAnsi="Open Sans" w:cs="Open Sans"/>
                <w:bCs/>
                <w:color w:val="1F3864" w:themeColor="accent1" w:themeShade="80"/>
                <w:sz w:val="20"/>
                <w:szCs w:val="20"/>
              </w:rPr>
            </w:pPr>
            <w:r w:rsidRPr="00BD1CFF">
              <w:rPr>
                <w:rFonts w:ascii="Open Sans" w:hAnsi="Open Sans" w:cs="Open Sans"/>
                <w:bCs/>
                <w:color w:val="1F3864" w:themeColor="accent1" w:themeShade="80"/>
                <w:sz w:val="20"/>
                <w:szCs w:val="20"/>
              </w:rPr>
              <w:t>Strategy</w:t>
            </w:r>
          </w:p>
        </w:tc>
        <w:tc>
          <w:tcPr>
            <w:tcW w:w="6804" w:type="dxa"/>
            <w:shd w:val="clear" w:color="auto" w:fill="auto"/>
            <w:vAlign w:val="center"/>
          </w:tcPr>
          <w:p w14:paraId="4D5ECE3E" w14:textId="60FA1E26" w:rsidR="003B6AA4" w:rsidRPr="00BD1CFF" w:rsidRDefault="003B6AA4" w:rsidP="003B6AA4">
            <w:pPr>
              <w:rPr>
                <w:rFonts w:ascii="Open Sans" w:hAnsi="Open Sans" w:cs="Open Sans"/>
                <w:bCs/>
                <w:color w:val="1F3864" w:themeColor="accent1" w:themeShade="80"/>
                <w:sz w:val="20"/>
                <w:szCs w:val="20"/>
              </w:rPr>
            </w:pPr>
            <w:r w:rsidRPr="00BD1CFF">
              <w:rPr>
                <w:rFonts w:ascii="Open Sans" w:hAnsi="Open Sans" w:cs="Open Sans"/>
                <w:bCs/>
                <w:color w:val="1F3864" w:themeColor="accent1" w:themeShade="80"/>
                <w:sz w:val="20"/>
                <w:szCs w:val="20"/>
              </w:rPr>
              <w:t>Contribution</w:t>
            </w:r>
          </w:p>
        </w:tc>
      </w:tr>
      <w:tr w:rsidR="00383770" w:rsidRPr="00BD1CFF" w14:paraId="76B97D19" w14:textId="77777777" w:rsidTr="003B6AA4">
        <w:tc>
          <w:tcPr>
            <w:tcW w:w="1531" w:type="dxa"/>
            <w:shd w:val="clear" w:color="auto" w:fill="auto"/>
            <w:vAlign w:val="center"/>
          </w:tcPr>
          <w:p w14:paraId="2B0F12F1" w14:textId="2E605648" w:rsidR="003B6AA4" w:rsidRPr="00BD1CFF" w:rsidRDefault="004C72A2" w:rsidP="003B6AA4">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EUSDR</w:t>
            </w:r>
            <w:r w:rsidR="003B6AA4" w:rsidRPr="00BD1CFF">
              <w:rPr>
                <w:rFonts w:ascii="Open Sans" w:hAnsi="Open Sans" w:cs="Open Sans"/>
                <w:color w:val="1F3864" w:themeColor="accent1" w:themeShade="80"/>
                <w:sz w:val="20"/>
                <w:szCs w:val="20"/>
              </w:rPr>
              <w:t xml:space="preserve"> </w:t>
            </w:r>
          </w:p>
        </w:tc>
        <w:tc>
          <w:tcPr>
            <w:tcW w:w="709" w:type="dxa"/>
            <w:shd w:val="clear" w:color="auto" w:fill="auto"/>
            <w:vAlign w:val="center"/>
          </w:tcPr>
          <w:p w14:paraId="7C567074" w14:textId="77777777" w:rsidR="003B6AA4" w:rsidRPr="00BD1CFF" w:rsidRDefault="003B6AA4" w:rsidP="003B6AA4">
            <w:pPr>
              <w:jc w:val="cente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fldChar w:fldCharType="begin">
                <w:ffData>
                  <w:name w:val="Check1"/>
                  <w:enabled/>
                  <w:calcOnExit w:val="0"/>
                  <w:checkBox>
                    <w:sizeAuto/>
                    <w:default w:val="0"/>
                  </w:checkBox>
                </w:ffData>
              </w:fldChar>
            </w:r>
            <w:r w:rsidRPr="00BD1CFF">
              <w:rPr>
                <w:rFonts w:ascii="Open Sans" w:hAnsi="Open Sans" w:cs="Open Sans"/>
                <w:color w:val="1F3864" w:themeColor="accent1" w:themeShade="80"/>
                <w:sz w:val="20"/>
                <w:szCs w:val="20"/>
              </w:rPr>
              <w:instrText xml:space="preserve"> FORMCHECKBOX </w:instrText>
            </w:r>
            <w:r w:rsidR="00000000">
              <w:rPr>
                <w:rFonts w:ascii="Open Sans" w:hAnsi="Open Sans" w:cs="Open Sans"/>
                <w:color w:val="1F3864" w:themeColor="accent1" w:themeShade="80"/>
                <w:sz w:val="20"/>
                <w:szCs w:val="20"/>
              </w:rPr>
            </w:r>
            <w:r w:rsidR="00000000">
              <w:rPr>
                <w:rFonts w:ascii="Open Sans" w:hAnsi="Open Sans" w:cs="Open Sans"/>
                <w:color w:val="1F3864" w:themeColor="accent1" w:themeShade="80"/>
                <w:sz w:val="20"/>
                <w:szCs w:val="20"/>
              </w:rPr>
              <w:fldChar w:fldCharType="separate"/>
            </w:r>
            <w:r w:rsidRPr="00BD1CFF">
              <w:rPr>
                <w:rFonts w:ascii="Open Sans" w:hAnsi="Open Sans" w:cs="Open Sans"/>
                <w:color w:val="1F3864" w:themeColor="accent1" w:themeShade="80"/>
                <w:sz w:val="20"/>
                <w:szCs w:val="20"/>
              </w:rPr>
              <w:fldChar w:fldCharType="end"/>
            </w:r>
          </w:p>
        </w:tc>
        <w:tc>
          <w:tcPr>
            <w:tcW w:w="6804" w:type="dxa"/>
            <w:tcBorders>
              <w:bottom w:val="single" w:sz="48" w:space="0" w:color="FFFFFF" w:themeColor="background1"/>
            </w:tcBorders>
            <w:shd w:val="clear" w:color="auto" w:fill="D9D9D9" w:themeFill="background1" w:themeFillShade="D9"/>
            <w:vAlign w:val="center"/>
          </w:tcPr>
          <w:p w14:paraId="1B25083B" w14:textId="0AC501D6" w:rsidR="003B6AA4" w:rsidRPr="00BD1CFF" w:rsidRDefault="003B6AA4" w:rsidP="003B6AA4">
            <w:pPr>
              <w:spacing w:after="60"/>
              <w:rPr>
                <w:rFonts w:ascii="Open Sans" w:hAnsi="Open Sans" w:cs="Open Sans"/>
                <w:color w:val="1F3864" w:themeColor="accent1" w:themeShade="80"/>
                <w:sz w:val="20"/>
                <w:szCs w:val="20"/>
              </w:rPr>
            </w:pPr>
            <w:r w:rsidRPr="00BD1CFF">
              <w:rPr>
                <w:rFonts w:ascii="Open Sans" w:hAnsi="Open Sans" w:cs="Open Sans"/>
                <w:i/>
                <w:color w:val="1F3864" w:themeColor="accent1" w:themeShade="80"/>
                <w:sz w:val="20"/>
                <w:szCs w:val="20"/>
              </w:rPr>
              <w:t>Enter text</w:t>
            </w:r>
          </w:p>
        </w:tc>
      </w:tr>
      <w:tr w:rsidR="008F33D9" w:rsidRPr="00BD1CFF" w14:paraId="5C653029" w14:textId="77777777" w:rsidTr="003B6AA4">
        <w:tc>
          <w:tcPr>
            <w:tcW w:w="1531" w:type="dxa"/>
            <w:shd w:val="clear" w:color="auto" w:fill="auto"/>
            <w:vAlign w:val="center"/>
          </w:tcPr>
          <w:p w14:paraId="288B3833" w14:textId="7C633711" w:rsidR="008F33D9" w:rsidRPr="00BD1CFF" w:rsidRDefault="008F33D9" w:rsidP="008F33D9">
            <w:pPr>
              <w:rPr>
                <w:rFonts w:ascii="Open Sans" w:hAnsi="Open Sans" w:cs="Open Sans"/>
                <w:color w:val="1F3864" w:themeColor="accent1" w:themeShade="80"/>
                <w:sz w:val="20"/>
                <w:szCs w:val="20"/>
              </w:rPr>
            </w:pPr>
            <w:r>
              <w:rPr>
                <w:rFonts w:ascii="Open Sans" w:hAnsi="Open Sans" w:cs="Open Sans"/>
                <w:color w:val="1F3864" w:themeColor="accent1" w:themeShade="80"/>
                <w:sz w:val="20"/>
                <w:szCs w:val="20"/>
              </w:rPr>
              <w:t>Green Deal</w:t>
            </w:r>
            <w:r w:rsidRPr="00BD1CFF">
              <w:rPr>
                <w:rFonts w:ascii="Open Sans" w:hAnsi="Open Sans" w:cs="Open Sans"/>
                <w:color w:val="1F3864" w:themeColor="accent1" w:themeShade="80"/>
                <w:sz w:val="20"/>
                <w:szCs w:val="20"/>
              </w:rPr>
              <w:t xml:space="preserve"> </w:t>
            </w:r>
          </w:p>
        </w:tc>
        <w:tc>
          <w:tcPr>
            <w:tcW w:w="709" w:type="dxa"/>
            <w:shd w:val="clear" w:color="auto" w:fill="auto"/>
            <w:vAlign w:val="center"/>
          </w:tcPr>
          <w:p w14:paraId="7FF7B731" w14:textId="6C79A0F7" w:rsidR="008F33D9" w:rsidRPr="00BD1CFF" w:rsidRDefault="008F33D9" w:rsidP="003B6AA4">
            <w:pPr>
              <w:jc w:val="cente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fldChar w:fldCharType="begin">
                <w:ffData>
                  <w:name w:val="Check1"/>
                  <w:enabled/>
                  <w:calcOnExit w:val="0"/>
                  <w:checkBox>
                    <w:sizeAuto/>
                    <w:default w:val="0"/>
                  </w:checkBox>
                </w:ffData>
              </w:fldChar>
            </w:r>
            <w:r w:rsidRPr="00BD1CFF">
              <w:rPr>
                <w:rFonts w:ascii="Open Sans" w:hAnsi="Open Sans" w:cs="Open Sans"/>
                <w:color w:val="1F3864" w:themeColor="accent1" w:themeShade="80"/>
                <w:sz w:val="20"/>
                <w:szCs w:val="20"/>
              </w:rPr>
              <w:instrText xml:space="preserve"> FORMCHECKBOX </w:instrText>
            </w:r>
            <w:r w:rsidR="00000000">
              <w:rPr>
                <w:rFonts w:ascii="Open Sans" w:hAnsi="Open Sans" w:cs="Open Sans"/>
                <w:color w:val="1F3864" w:themeColor="accent1" w:themeShade="80"/>
                <w:sz w:val="20"/>
                <w:szCs w:val="20"/>
              </w:rPr>
            </w:r>
            <w:r w:rsidR="00000000">
              <w:rPr>
                <w:rFonts w:ascii="Open Sans" w:hAnsi="Open Sans" w:cs="Open Sans"/>
                <w:color w:val="1F3864" w:themeColor="accent1" w:themeShade="80"/>
                <w:sz w:val="20"/>
                <w:szCs w:val="20"/>
              </w:rPr>
              <w:fldChar w:fldCharType="separate"/>
            </w:r>
            <w:r w:rsidRPr="00BD1CFF">
              <w:rPr>
                <w:rFonts w:ascii="Open Sans" w:hAnsi="Open Sans" w:cs="Open Sans"/>
                <w:color w:val="1F3864" w:themeColor="accent1" w:themeShade="80"/>
                <w:sz w:val="20"/>
                <w:szCs w:val="20"/>
              </w:rPr>
              <w:fldChar w:fldCharType="end"/>
            </w:r>
          </w:p>
        </w:tc>
        <w:tc>
          <w:tcPr>
            <w:tcW w:w="6804" w:type="dxa"/>
            <w:tcBorders>
              <w:bottom w:val="single" w:sz="48" w:space="0" w:color="FFFFFF" w:themeColor="background1"/>
            </w:tcBorders>
            <w:shd w:val="clear" w:color="auto" w:fill="D9D9D9" w:themeFill="background1" w:themeFillShade="D9"/>
            <w:vAlign w:val="center"/>
          </w:tcPr>
          <w:p w14:paraId="054485BC" w14:textId="77777777" w:rsidR="008F33D9" w:rsidRDefault="008F33D9" w:rsidP="003B6AA4">
            <w:pPr>
              <w:spacing w:after="60"/>
              <w:rPr>
                <w:rFonts w:ascii="Open Sans" w:hAnsi="Open Sans" w:cs="Open Sans"/>
                <w:color w:val="1F3864" w:themeColor="accent1" w:themeShade="80"/>
                <w:sz w:val="20"/>
                <w:szCs w:val="20"/>
              </w:rPr>
            </w:pPr>
            <w:r w:rsidRPr="008F33D9">
              <w:rPr>
                <w:rFonts w:ascii="Open Sans" w:hAnsi="Open Sans" w:cs="Open Sans"/>
                <w:color w:val="1F3864" w:themeColor="accent1" w:themeShade="80"/>
                <w:sz w:val="20"/>
                <w:szCs w:val="20"/>
              </w:rPr>
              <w:t>Enter text</w:t>
            </w:r>
          </w:p>
          <w:p w14:paraId="5D3BDB9E" w14:textId="03C09E31" w:rsidR="008F33D9" w:rsidRPr="00BD1CFF" w:rsidRDefault="008F33D9" w:rsidP="003B6AA4">
            <w:pPr>
              <w:spacing w:after="60"/>
              <w:rPr>
                <w:rFonts w:ascii="Open Sans" w:hAnsi="Open Sans" w:cs="Open Sans"/>
                <w:i/>
                <w:color w:val="1F3864" w:themeColor="accent1" w:themeShade="80"/>
                <w:sz w:val="20"/>
                <w:szCs w:val="20"/>
              </w:rPr>
            </w:pPr>
          </w:p>
        </w:tc>
      </w:tr>
      <w:tr w:rsidR="004C72A2" w:rsidRPr="00BD1CFF" w14:paraId="4DD05791" w14:textId="77777777" w:rsidTr="002D5B73">
        <w:tc>
          <w:tcPr>
            <w:tcW w:w="1531" w:type="dxa"/>
            <w:shd w:val="clear" w:color="auto" w:fill="auto"/>
            <w:vAlign w:val="center"/>
          </w:tcPr>
          <w:p w14:paraId="6DD04CD0" w14:textId="69161C88" w:rsidR="004C72A2" w:rsidRPr="00BD1CFF" w:rsidRDefault="004C72A2" w:rsidP="002D5B73">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Territorial Agenda 2030</w:t>
            </w:r>
          </w:p>
        </w:tc>
        <w:tc>
          <w:tcPr>
            <w:tcW w:w="709" w:type="dxa"/>
            <w:shd w:val="clear" w:color="auto" w:fill="auto"/>
            <w:vAlign w:val="center"/>
          </w:tcPr>
          <w:p w14:paraId="6B1FB781" w14:textId="77777777" w:rsidR="004C72A2" w:rsidRPr="00BD1CFF" w:rsidRDefault="004C72A2" w:rsidP="002D5B73">
            <w:pPr>
              <w:jc w:val="cente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fldChar w:fldCharType="begin">
                <w:ffData>
                  <w:name w:val="Check1"/>
                  <w:enabled/>
                  <w:calcOnExit w:val="0"/>
                  <w:checkBox>
                    <w:sizeAuto/>
                    <w:default w:val="0"/>
                  </w:checkBox>
                </w:ffData>
              </w:fldChar>
            </w:r>
            <w:r w:rsidRPr="00BD1CFF">
              <w:rPr>
                <w:rFonts w:ascii="Open Sans" w:hAnsi="Open Sans" w:cs="Open Sans"/>
                <w:color w:val="1F3864" w:themeColor="accent1" w:themeShade="80"/>
                <w:sz w:val="20"/>
                <w:szCs w:val="20"/>
              </w:rPr>
              <w:instrText xml:space="preserve"> FORMCHECKBOX </w:instrText>
            </w:r>
            <w:r w:rsidR="00000000">
              <w:rPr>
                <w:rFonts w:ascii="Open Sans" w:hAnsi="Open Sans" w:cs="Open Sans"/>
                <w:color w:val="1F3864" w:themeColor="accent1" w:themeShade="80"/>
                <w:sz w:val="20"/>
                <w:szCs w:val="20"/>
              </w:rPr>
            </w:r>
            <w:r w:rsidR="00000000">
              <w:rPr>
                <w:rFonts w:ascii="Open Sans" w:hAnsi="Open Sans" w:cs="Open Sans"/>
                <w:color w:val="1F3864" w:themeColor="accent1" w:themeShade="80"/>
                <w:sz w:val="20"/>
                <w:szCs w:val="20"/>
              </w:rPr>
              <w:fldChar w:fldCharType="separate"/>
            </w:r>
            <w:r w:rsidRPr="00BD1CFF">
              <w:rPr>
                <w:rFonts w:ascii="Open Sans" w:hAnsi="Open Sans" w:cs="Open Sans"/>
                <w:color w:val="1F3864" w:themeColor="accent1" w:themeShade="80"/>
                <w:sz w:val="20"/>
                <w:szCs w:val="20"/>
              </w:rPr>
              <w:fldChar w:fldCharType="end"/>
            </w:r>
          </w:p>
        </w:tc>
        <w:tc>
          <w:tcPr>
            <w:tcW w:w="6804" w:type="dxa"/>
            <w:tcBorders>
              <w:bottom w:val="single" w:sz="48" w:space="0" w:color="FFFFFF" w:themeColor="background1"/>
            </w:tcBorders>
            <w:shd w:val="clear" w:color="auto" w:fill="D9D9D9" w:themeFill="background1" w:themeFillShade="D9"/>
            <w:vAlign w:val="center"/>
          </w:tcPr>
          <w:p w14:paraId="3ACFB7F0" w14:textId="77777777" w:rsidR="004C72A2" w:rsidRPr="00BD1CFF" w:rsidRDefault="004C72A2" w:rsidP="002D5B73">
            <w:pPr>
              <w:spacing w:after="60"/>
              <w:rPr>
                <w:rFonts w:ascii="Open Sans" w:hAnsi="Open Sans" w:cs="Open Sans"/>
                <w:color w:val="1F3864" w:themeColor="accent1" w:themeShade="80"/>
                <w:sz w:val="20"/>
                <w:szCs w:val="20"/>
              </w:rPr>
            </w:pPr>
            <w:r w:rsidRPr="00BD1CFF">
              <w:rPr>
                <w:rFonts w:ascii="Open Sans" w:hAnsi="Open Sans" w:cs="Open Sans"/>
                <w:i/>
                <w:color w:val="1F3864" w:themeColor="accent1" w:themeShade="80"/>
                <w:sz w:val="20"/>
                <w:szCs w:val="20"/>
              </w:rPr>
              <w:t>Enter text</w:t>
            </w:r>
          </w:p>
        </w:tc>
      </w:tr>
      <w:tr w:rsidR="004C72A2" w:rsidRPr="00BD1CFF" w14:paraId="0D81B9B2" w14:textId="77777777" w:rsidTr="002D5B73">
        <w:tc>
          <w:tcPr>
            <w:tcW w:w="1531" w:type="dxa"/>
            <w:shd w:val="clear" w:color="auto" w:fill="auto"/>
            <w:vAlign w:val="center"/>
          </w:tcPr>
          <w:p w14:paraId="604DBB13" w14:textId="3948A9A7" w:rsidR="004C72A2" w:rsidRPr="00BD1CFF" w:rsidRDefault="004C72A2" w:rsidP="002D5B73">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 xml:space="preserve">Other (please specify) </w:t>
            </w:r>
          </w:p>
        </w:tc>
        <w:tc>
          <w:tcPr>
            <w:tcW w:w="709" w:type="dxa"/>
            <w:shd w:val="clear" w:color="auto" w:fill="auto"/>
            <w:vAlign w:val="center"/>
          </w:tcPr>
          <w:p w14:paraId="210EBCB8" w14:textId="77777777" w:rsidR="004C72A2" w:rsidRPr="00BD1CFF" w:rsidRDefault="004C72A2" w:rsidP="002D5B73">
            <w:pPr>
              <w:jc w:val="cente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fldChar w:fldCharType="begin">
                <w:ffData>
                  <w:name w:val="Check1"/>
                  <w:enabled/>
                  <w:calcOnExit w:val="0"/>
                  <w:checkBox>
                    <w:sizeAuto/>
                    <w:default w:val="0"/>
                  </w:checkBox>
                </w:ffData>
              </w:fldChar>
            </w:r>
            <w:r w:rsidRPr="00BD1CFF">
              <w:rPr>
                <w:rFonts w:ascii="Open Sans" w:hAnsi="Open Sans" w:cs="Open Sans"/>
                <w:color w:val="1F3864" w:themeColor="accent1" w:themeShade="80"/>
                <w:sz w:val="20"/>
                <w:szCs w:val="20"/>
              </w:rPr>
              <w:instrText xml:space="preserve"> FORMCHECKBOX </w:instrText>
            </w:r>
            <w:r w:rsidR="00000000">
              <w:rPr>
                <w:rFonts w:ascii="Open Sans" w:hAnsi="Open Sans" w:cs="Open Sans"/>
                <w:color w:val="1F3864" w:themeColor="accent1" w:themeShade="80"/>
                <w:sz w:val="20"/>
                <w:szCs w:val="20"/>
              </w:rPr>
            </w:r>
            <w:r w:rsidR="00000000">
              <w:rPr>
                <w:rFonts w:ascii="Open Sans" w:hAnsi="Open Sans" w:cs="Open Sans"/>
                <w:color w:val="1F3864" w:themeColor="accent1" w:themeShade="80"/>
                <w:sz w:val="20"/>
                <w:szCs w:val="20"/>
              </w:rPr>
              <w:fldChar w:fldCharType="separate"/>
            </w:r>
            <w:r w:rsidRPr="00BD1CFF">
              <w:rPr>
                <w:rFonts w:ascii="Open Sans" w:hAnsi="Open Sans" w:cs="Open Sans"/>
                <w:color w:val="1F3864" w:themeColor="accent1" w:themeShade="80"/>
                <w:sz w:val="20"/>
                <w:szCs w:val="20"/>
              </w:rPr>
              <w:fldChar w:fldCharType="end"/>
            </w:r>
          </w:p>
        </w:tc>
        <w:tc>
          <w:tcPr>
            <w:tcW w:w="6804" w:type="dxa"/>
            <w:tcBorders>
              <w:bottom w:val="single" w:sz="48" w:space="0" w:color="FFFFFF" w:themeColor="background1"/>
            </w:tcBorders>
            <w:shd w:val="clear" w:color="auto" w:fill="D9D9D9" w:themeFill="background1" w:themeFillShade="D9"/>
            <w:vAlign w:val="center"/>
          </w:tcPr>
          <w:p w14:paraId="4D6A9923" w14:textId="77777777" w:rsidR="004C72A2" w:rsidRPr="00BD1CFF" w:rsidRDefault="004C72A2" w:rsidP="002D5B73">
            <w:pPr>
              <w:spacing w:after="60"/>
              <w:rPr>
                <w:rFonts w:ascii="Open Sans" w:hAnsi="Open Sans" w:cs="Open Sans"/>
                <w:color w:val="1F3864" w:themeColor="accent1" w:themeShade="80"/>
                <w:sz w:val="20"/>
                <w:szCs w:val="20"/>
              </w:rPr>
            </w:pPr>
            <w:r w:rsidRPr="00BD1CFF">
              <w:rPr>
                <w:rFonts w:ascii="Open Sans" w:hAnsi="Open Sans" w:cs="Open Sans"/>
                <w:i/>
                <w:color w:val="1F3864" w:themeColor="accent1" w:themeShade="80"/>
                <w:sz w:val="20"/>
                <w:szCs w:val="20"/>
              </w:rPr>
              <w:t>Enter text</w:t>
            </w:r>
          </w:p>
        </w:tc>
      </w:tr>
    </w:tbl>
    <w:p w14:paraId="1366144B" w14:textId="4E252B35" w:rsidR="003B6AA4" w:rsidRPr="00BD1CFF" w:rsidRDefault="003B6AA4" w:rsidP="009D4956">
      <w:pPr>
        <w:rPr>
          <w:rFonts w:ascii="Open Sans" w:hAnsi="Open Sans" w:cs="Open Sans"/>
          <w:color w:val="1F3864" w:themeColor="accent1" w:themeShade="80"/>
          <w:sz w:val="20"/>
          <w:szCs w:val="20"/>
        </w:rPr>
      </w:pPr>
    </w:p>
    <w:p w14:paraId="31D05D1F" w14:textId="77777777" w:rsidR="00E915A2" w:rsidRPr="00BD1CFF" w:rsidRDefault="00E915A2" w:rsidP="009D4956">
      <w:pPr>
        <w:rPr>
          <w:rFonts w:ascii="Open Sans" w:hAnsi="Open Sans" w:cs="Open Sans"/>
          <w:color w:val="1F3864" w:themeColor="accent1" w:themeShade="80"/>
        </w:rPr>
      </w:pPr>
    </w:p>
    <w:p w14:paraId="02F75F4F" w14:textId="3F34FF5C" w:rsidR="003B6AA4" w:rsidRPr="00BD1CFF" w:rsidRDefault="003B6AA4" w:rsidP="009D4956">
      <w:pPr>
        <w:rPr>
          <w:rFonts w:ascii="Open Sans" w:hAnsi="Open Sans" w:cs="Open Sans"/>
          <w:color w:val="1F3864" w:themeColor="accent1" w:themeShade="80"/>
        </w:rPr>
      </w:pPr>
      <w:r w:rsidRPr="00BD1CFF">
        <w:rPr>
          <w:rFonts w:ascii="Open Sans" w:hAnsi="Open Sans" w:cs="Open Sans"/>
          <w:color w:val="1F3864" w:themeColor="accent1" w:themeShade="80"/>
        </w:rPr>
        <w:t>C.2.</w:t>
      </w:r>
      <w:r w:rsidR="00345CF8" w:rsidRPr="00BD1CFF">
        <w:rPr>
          <w:rFonts w:ascii="Open Sans" w:hAnsi="Open Sans" w:cs="Open Sans"/>
          <w:color w:val="1F3864" w:themeColor="accent1" w:themeShade="80"/>
        </w:rPr>
        <w:t>6</w:t>
      </w:r>
      <w:r w:rsidRPr="00BD1CFF">
        <w:rPr>
          <w:rFonts w:ascii="Open Sans" w:hAnsi="Open Sans" w:cs="Open Sans"/>
          <w:color w:val="1F3864" w:themeColor="accent1" w:themeShade="80"/>
        </w:rPr>
        <w:t xml:space="preserve"> Wh</w:t>
      </w:r>
      <w:r w:rsidR="00C45E67" w:rsidRPr="00BD1CFF">
        <w:rPr>
          <w:rFonts w:ascii="Open Sans" w:hAnsi="Open Sans" w:cs="Open Sans"/>
          <w:color w:val="1F3864" w:themeColor="accent1" w:themeShade="80"/>
        </w:rPr>
        <w:t>ich</w:t>
      </w:r>
      <w:r w:rsidRPr="00BD1CFF">
        <w:rPr>
          <w:rFonts w:ascii="Open Sans" w:hAnsi="Open Sans" w:cs="Open Sans"/>
          <w:color w:val="1F3864" w:themeColor="accent1" w:themeShade="80"/>
        </w:rPr>
        <w:t xml:space="preserve"> synergies with past or current EU and other projects or initiatives </w:t>
      </w:r>
      <w:r w:rsidR="00C45E67" w:rsidRPr="00BD1CFF">
        <w:rPr>
          <w:rFonts w:ascii="Open Sans" w:hAnsi="Open Sans" w:cs="Open Sans"/>
          <w:color w:val="1F3864" w:themeColor="accent1" w:themeShade="80"/>
        </w:rPr>
        <w:t xml:space="preserve">will </w:t>
      </w:r>
      <w:r w:rsidRPr="00BD1CFF">
        <w:rPr>
          <w:rFonts w:ascii="Open Sans" w:hAnsi="Open Sans" w:cs="Open Sans"/>
          <w:color w:val="1F3864" w:themeColor="accent1" w:themeShade="80"/>
        </w:rPr>
        <w:t>the project make use of?</w:t>
      </w:r>
    </w:p>
    <w:p w14:paraId="31A22F31" w14:textId="45EFD0CA" w:rsidR="004E2D95" w:rsidRPr="00BD1CFF" w:rsidRDefault="004E2D95" w:rsidP="004E2D95">
      <w:pPr>
        <w:rPr>
          <w:rFonts w:ascii="Open Sans" w:hAnsi="Open Sans" w:cs="Open Sans"/>
          <w:color w:val="1F3864" w:themeColor="accent1" w:themeShade="80"/>
          <w:sz w:val="18"/>
          <w:szCs w:val="18"/>
        </w:rPr>
      </w:pPr>
      <w:r w:rsidRPr="00BD1CFF">
        <w:rPr>
          <w:rFonts w:ascii="Open Sans" w:hAnsi="Open Sans" w:cs="Open Sans"/>
          <w:color w:val="1F3864" w:themeColor="accent1" w:themeShade="80"/>
          <w:sz w:val="18"/>
          <w:szCs w:val="18"/>
        </w:rPr>
        <w:t>Please indicate the acronym of the project which is planned to be capitalised, or to build synergies with. Then describe what concrete part, outcome of the specific project, initiative is to be capitalised, or to build synergies with.</w:t>
      </w:r>
    </w:p>
    <w:p w14:paraId="66A88028" w14:textId="77777777" w:rsidR="004E2D95" w:rsidRPr="00BD1CFF" w:rsidRDefault="004E2D95" w:rsidP="009D4956">
      <w:pPr>
        <w:rPr>
          <w:rFonts w:ascii="Open Sans" w:hAnsi="Open Sans" w:cs="Open Sans"/>
          <w:color w:val="1F3864" w:themeColor="accent1" w:themeShade="80"/>
          <w:sz w:val="24"/>
          <w:szCs w:val="24"/>
        </w:rPr>
      </w:pPr>
    </w:p>
    <w:tbl>
      <w:tblPr>
        <w:tblW w:w="9611" w:type="dxa"/>
        <w:tblInd w:w="-5" w:type="dxa"/>
        <w:shd w:val="clear" w:color="auto" w:fill="FFFF00"/>
        <w:tblLayout w:type="fixed"/>
        <w:tblCellMar>
          <w:top w:w="57" w:type="dxa"/>
        </w:tblCellMar>
        <w:tblLook w:val="01E0" w:firstRow="1" w:lastRow="1" w:firstColumn="1" w:lastColumn="1" w:noHBand="0" w:noVBand="0"/>
      </w:tblPr>
      <w:tblGrid>
        <w:gridCol w:w="2098"/>
        <w:gridCol w:w="709"/>
        <w:gridCol w:w="6804"/>
      </w:tblGrid>
      <w:tr w:rsidR="00383770" w:rsidRPr="00BD1CFF" w14:paraId="140F0B59" w14:textId="77777777" w:rsidTr="00FF6E17">
        <w:tc>
          <w:tcPr>
            <w:tcW w:w="2807" w:type="dxa"/>
            <w:gridSpan w:val="2"/>
            <w:shd w:val="clear" w:color="auto" w:fill="auto"/>
            <w:vAlign w:val="center"/>
          </w:tcPr>
          <w:p w14:paraId="4E5D33AB" w14:textId="75747C04" w:rsidR="003B6AA4" w:rsidRPr="00BD1CFF" w:rsidRDefault="003B6AA4" w:rsidP="003B6AA4">
            <w:pPr>
              <w:rPr>
                <w:rFonts w:ascii="Open Sans" w:hAnsi="Open Sans" w:cs="Open Sans"/>
                <w:bCs/>
                <w:color w:val="1F3864" w:themeColor="accent1" w:themeShade="80"/>
              </w:rPr>
            </w:pPr>
            <w:r w:rsidRPr="00BD1CFF">
              <w:rPr>
                <w:rFonts w:ascii="Open Sans" w:hAnsi="Open Sans" w:cs="Open Sans"/>
                <w:bCs/>
                <w:color w:val="1F3864" w:themeColor="accent1" w:themeShade="80"/>
              </w:rPr>
              <w:t>Project or initiative</w:t>
            </w:r>
          </w:p>
        </w:tc>
        <w:tc>
          <w:tcPr>
            <w:tcW w:w="6804" w:type="dxa"/>
            <w:shd w:val="clear" w:color="auto" w:fill="auto"/>
            <w:vAlign w:val="center"/>
          </w:tcPr>
          <w:p w14:paraId="689415A3" w14:textId="5104B047" w:rsidR="003B6AA4" w:rsidRPr="00BD1CFF" w:rsidRDefault="003B6AA4" w:rsidP="003B6AA4">
            <w:pPr>
              <w:rPr>
                <w:rFonts w:ascii="Open Sans" w:hAnsi="Open Sans" w:cs="Open Sans"/>
                <w:bCs/>
                <w:color w:val="1F3864" w:themeColor="accent1" w:themeShade="80"/>
              </w:rPr>
            </w:pPr>
            <w:r w:rsidRPr="00BD1CFF">
              <w:rPr>
                <w:rFonts w:ascii="Open Sans" w:hAnsi="Open Sans" w:cs="Open Sans"/>
                <w:bCs/>
                <w:color w:val="1F3864" w:themeColor="accent1" w:themeShade="80"/>
              </w:rPr>
              <w:t>Synergies</w:t>
            </w:r>
          </w:p>
        </w:tc>
      </w:tr>
      <w:tr w:rsidR="00383770" w:rsidRPr="00BD1CFF" w14:paraId="0A89A2EE" w14:textId="77777777" w:rsidTr="00FF6E17">
        <w:trPr>
          <w:trHeight w:val="404"/>
        </w:trPr>
        <w:tc>
          <w:tcPr>
            <w:tcW w:w="2098" w:type="dxa"/>
            <w:tcBorders>
              <w:bottom w:val="single" w:sz="48" w:space="0" w:color="FFFFFF" w:themeColor="background1"/>
            </w:tcBorders>
            <w:shd w:val="clear" w:color="auto" w:fill="D9D9D9"/>
            <w:vAlign w:val="center"/>
          </w:tcPr>
          <w:p w14:paraId="203315D9" w14:textId="10CC5596" w:rsidR="003B6AA4" w:rsidRPr="00BD1CFF" w:rsidRDefault="003B6AA4" w:rsidP="003B6AA4">
            <w:pPr>
              <w:spacing w:after="60"/>
              <w:rPr>
                <w:rFonts w:ascii="Open Sans" w:hAnsi="Open Sans" w:cs="Open Sans"/>
                <w:color w:val="1F3864" w:themeColor="accent1" w:themeShade="80"/>
              </w:rPr>
            </w:pPr>
            <w:r w:rsidRPr="00BD1CFF">
              <w:rPr>
                <w:rFonts w:ascii="Open Sans" w:hAnsi="Open Sans" w:cs="Open Sans"/>
                <w:i/>
                <w:color w:val="1F3864" w:themeColor="accent1" w:themeShade="80"/>
                <w:sz w:val="18"/>
                <w:szCs w:val="18"/>
              </w:rPr>
              <w:t>Enter title</w:t>
            </w:r>
            <w:r w:rsidRPr="00BD1CFF">
              <w:rPr>
                <w:rFonts w:ascii="Open Sans" w:hAnsi="Open Sans" w:cs="Open Sans"/>
                <w:color w:val="1F3864" w:themeColor="accent1" w:themeShade="80"/>
              </w:rPr>
              <w:t xml:space="preserve"> </w:t>
            </w:r>
          </w:p>
        </w:tc>
        <w:tc>
          <w:tcPr>
            <w:tcW w:w="709" w:type="dxa"/>
            <w:shd w:val="clear" w:color="auto" w:fill="auto"/>
            <w:vAlign w:val="center"/>
          </w:tcPr>
          <w:p w14:paraId="62D9E85E" w14:textId="77777777" w:rsidR="003B6AA4" w:rsidRPr="00BD1CFF" w:rsidRDefault="003B6AA4" w:rsidP="003B6AA4">
            <w:pPr>
              <w:jc w:val="center"/>
              <w:rPr>
                <w:rFonts w:ascii="Open Sans" w:hAnsi="Open Sans" w:cs="Open Sans"/>
                <w:color w:val="1F3864" w:themeColor="accent1" w:themeShade="80"/>
              </w:rPr>
            </w:pPr>
            <w:r w:rsidRPr="00BD1CFF">
              <w:rPr>
                <w:rFonts w:ascii="Open Sans" w:hAnsi="Open Sans" w:cs="Open Sans"/>
                <w:color w:val="1F3864" w:themeColor="accent1" w:themeShade="80"/>
              </w:rPr>
              <w:fldChar w:fldCharType="begin">
                <w:ffData>
                  <w:name w:val="Check1"/>
                  <w:enabled/>
                  <w:calcOnExit w:val="0"/>
                  <w:checkBox>
                    <w:sizeAuto/>
                    <w:default w:val="0"/>
                  </w:checkBox>
                </w:ffData>
              </w:fldChar>
            </w:r>
            <w:r w:rsidRPr="00BD1CFF">
              <w:rPr>
                <w:rFonts w:ascii="Open Sans" w:hAnsi="Open Sans" w:cs="Open Sans"/>
                <w:color w:val="1F3864" w:themeColor="accent1" w:themeShade="80"/>
              </w:rPr>
              <w:instrText xml:space="preserve"> FORMCHECKBOX </w:instrText>
            </w:r>
            <w:r w:rsidR="00000000">
              <w:rPr>
                <w:rFonts w:ascii="Open Sans" w:hAnsi="Open Sans" w:cs="Open Sans"/>
                <w:color w:val="1F3864" w:themeColor="accent1" w:themeShade="80"/>
              </w:rPr>
            </w:r>
            <w:r w:rsidR="00000000">
              <w:rPr>
                <w:rFonts w:ascii="Open Sans" w:hAnsi="Open Sans" w:cs="Open Sans"/>
                <w:color w:val="1F3864" w:themeColor="accent1" w:themeShade="80"/>
              </w:rPr>
              <w:fldChar w:fldCharType="separate"/>
            </w:r>
            <w:r w:rsidRPr="00BD1CFF">
              <w:rPr>
                <w:rFonts w:ascii="Open Sans" w:hAnsi="Open Sans" w:cs="Open Sans"/>
                <w:color w:val="1F3864" w:themeColor="accent1" w:themeShade="80"/>
              </w:rPr>
              <w:fldChar w:fldCharType="end"/>
            </w:r>
          </w:p>
        </w:tc>
        <w:tc>
          <w:tcPr>
            <w:tcW w:w="6804" w:type="dxa"/>
            <w:tcBorders>
              <w:bottom w:val="single" w:sz="48" w:space="0" w:color="FFFFFF" w:themeColor="background1"/>
            </w:tcBorders>
            <w:shd w:val="clear" w:color="auto" w:fill="D9D9D9" w:themeFill="background1" w:themeFillShade="D9"/>
            <w:vAlign w:val="center"/>
          </w:tcPr>
          <w:p w14:paraId="5CB44360" w14:textId="77777777" w:rsidR="003B6AA4" w:rsidRPr="00BD1CFF" w:rsidRDefault="003B6AA4" w:rsidP="003B6AA4">
            <w:pPr>
              <w:spacing w:after="60"/>
              <w:rPr>
                <w:rFonts w:ascii="Open Sans" w:hAnsi="Open Sans" w:cs="Open Sans"/>
                <w:color w:val="1F3864" w:themeColor="accent1" w:themeShade="80"/>
                <w:sz w:val="36"/>
                <w:szCs w:val="36"/>
              </w:rPr>
            </w:pPr>
            <w:r w:rsidRPr="00BD1CFF">
              <w:rPr>
                <w:rFonts w:ascii="Open Sans" w:hAnsi="Open Sans" w:cs="Open Sans"/>
                <w:i/>
                <w:color w:val="1F3864" w:themeColor="accent1" w:themeShade="80"/>
                <w:sz w:val="18"/>
                <w:szCs w:val="18"/>
              </w:rPr>
              <w:t>Enter text</w:t>
            </w:r>
          </w:p>
        </w:tc>
      </w:tr>
      <w:tr w:rsidR="00383770" w:rsidRPr="00BD1CFF" w14:paraId="50FF5001" w14:textId="77777777" w:rsidTr="00FF6E17">
        <w:trPr>
          <w:trHeight w:val="389"/>
        </w:trPr>
        <w:tc>
          <w:tcPr>
            <w:tcW w:w="2098" w:type="dxa"/>
            <w:tcBorders>
              <w:top w:val="single" w:sz="48" w:space="0" w:color="FFFFFF" w:themeColor="background1"/>
            </w:tcBorders>
            <w:shd w:val="clear" w:color="auto" w:fill="D9D9D9"/>
            <w:vAlign w:val="center"/>
          </w:tcPr>
          <w:p w14:paraId="5D3C2AE6" w14:textId="19403386" w:rsidR="003B6AA4" w:rsidRPr="00BD1CFF" w:rsidRDefault="003B6AA4" w:rsidP="003B6AA4">
            <w:pPr>
              <w:spacing w:after="60"/>
              <w:rPr>
                <w:rFonts w:ascii="Open Sans" w:hAnsi="Open Sans" w:cs="Open Sans"/>
                <w:color w:val="1F3864" w:themeColor="accent1" w:themeShade="80"/>
              </w:rPr>
            </w:pPr>
            <w:r w:rsidRPr="00BD1CFF">
              <w:rPr>
                <w:rFonts w:ascii="Open Sans" w:hAnsi="Open Sans" w:cs="Open Sans"/>
                <w:i/>
                <w:color w:val="1F3864" w:themeColor="accent1" w:themeShade="80"/>
                <w:sz w:val="18"/>
                <w:szCs w:val="18"/>
              </w:rPr>
              <w:t>Enter title</w:t>
            </w:r>
            <w:r w:rsidRPr="00BD1CFF">
              <w:rPr>
                <w:rFonts w:ascii="Open Sans" w:hAnsi="Open Sans" w:cs="Open Sans"/>
                <w:color w:val="1F3864" w:themeColor="accent1" w:themeShade="80"/>
              </w:rPr>
              <w:t xml:space="preserve"> </w:t>
            </w:r>
          </w:p>
        </w:tc>
        <w:tc>
          <w:tcPr>
            <w:tcW w:w="709" w:type="dxa"/>
            <w:shd w:val="clear" w:color="auto" w:fill="auto"/>
            <w:vAlign w:val="center"/>
          </w:tcPr>
          <w:p w14:paraId="68469A5C" w14:textId="77777777" w:rsidR="003B6AA4" w:rsidRPr="00BD1CFF" w:rsidRDefault="003B6AA4" w:rsidP="003B6AA4">
            <w:pPr>
              <w:jc w:val="center"/>
              <w:rPr>
                <w:rFonts w:ascii="Open Sans" w:hAnsi="Open Sans" w:cs="Open Sans"/>
                <w:color w:val="1F3864" w:themeColor="accent1" w:themeShade="80"/>
              </w:rPr>
            </w:pPr>
            <w:r w:rsidRPr="00BD1CFF">
              <w:rPr>
                <w:rFonts w:ascii="Open Sans" w:hAnsi="Open Sans" w:cs="Open Sans"/>
                <w:color w:val="1F3864" w:themeColor="accent1" w:themeShade="80"/>
              </w:rPr>
              <w:fldChar w:fldCharType="begin">
                <w:ffData>
                  <w:name w:val="Check1"/>
                  <w:enabled/>
                  <w:calcOnExit w:val="0"/>
                  <w:checkBox>
                    <w:sizeAuto/>
                    <w:default w:val="0"/>
                  </w:checkBox>
                </w:ffData>
              </w:fldChar>
            </w:r>
            <w:r w:rsidRPr="00BD1CFF">
              <w:rPr>
                <w:rFonts w:ascii="Open Sans" w:hAnsi="Open Sans" w:cs="Open Sans"/>
                <w:color w:val="1F3864" w:themeColor="accent1" w:themeShade="80"/>
              </w:rPr>
              <w:instrText xml:space="preserve"> FORMCHECKBOX </w:instrText>
            </w:r>
            <w:r w:rsidR="00000000">
              <w:rPr>
                <w:rFonts w:ascii="Open Sans" w:hAnsi="Open Sans" w:cs="Open Sans"/>
                <w:color w:val="1F3864" w:themeColor="accent1" w:themeShade="80"/>
              </w:rPr>
            </w:r>
            <w:r w:rsidR="00000000">
              <w:rPr>
                <w:rFonts w:ascii="Open Sans" w:hAnsi="Open Sans" w:cs="Open Sans"/>
                <w:color w:val="1F3864" w:themeColor="accent1" w:themeShade="80"/>
              </w:rPr>
              <w:fldChar w:fldCharType="separate"/>
            </w:r>
            <w:r w:rsidRPr="00BD1CFF">
              <w:rPr>
                <w:rFonts w:ascii="Open Sans" w:hAnsi="Open Sans" w:cs="Open Sans"/>
                <w:color w:val="1F3864" w:themeColor="accent1" w:themeShade="80"/>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779CAF55" w14:textId="77777777" w:rsidR="003B6AA4" w:rsidRPr="00BD1CFF" w:rsidRDefault="003B6AA4" w:rsidP="003B6AA4">
            <w:pPr>
              <w:spacing w:after="60"/>
              <w:rPr>
                <w:rFonts w:ascii="Open Sans" w:hAnsi="Open Sans" w:cs="Open Sans"/>
                <w:color w:val="1F3864" w:themeColor="accent1" w:themeShade="80"/>
                <w:sz w:val="36"/>
                <w:szCs w:val="36"/>
              </w:rPr>
            </w:pPr>
            <w:r w:rsidRPr="00BD1CFF">
              <w:rPr>
                <w:rFonts w:ascii="Open Sans" w:hAnsi="Open Sans" w:cs="Open Sans"/>
                <w:i/>
                <w:color w:val="1F3864" w:themeColor="accent1" w:themeShade="80"/>
                <w:sz w:val="18"/>
                <w:szCs w:val="18"/>
              </w:rPr>
              <w:t>Enter text</w:t>
            </w:r>
          </w:p>
        </w:tc>
      </w:tr>
    </w:tbl>
    <w:p w14:paraId="5A4182D9" w14:textId="77777777" w:rsidR="003B6AA4" w:rsidRPr="00BD1CFF" w:rsidRDefault="003B6AA4" w:rsidP="009D4956">
      <w:pPr>
        <w:rPr>
          <w:rFonts w:ascii="Open Sans" w:hAnsi="Open Sans" w:cs="Open Sans"/>
          <w:color w:val="1F3864" w:themeColor="accent1" w:themeShade="80"/>
          <w:sz w:val="24"/>
          <w:szCs w:val="24"/>
        </w:rPr>
      </w:pPr>
    </w:p>
    <w:tbl>
      <w:tblPr>
        <w:tblW w:w="8959" w:type="dxa"/>
        <w:tblInd w:w="-5" w:type="dxa"/>
        <w:tblCellMar>
          <w:top w:w="57" w:type="dxa"/>
        </w:tblCellMar>
        <w:tblLook w:val="01E0" w:firstRow="1" w:lastRow="1" w:firstColumn="1" w:lastColumn="1" w:noHBand="0" w:noVBand="0"/>
      </w:tblPr>
      <w:tblGrid>
        <w:gridCol w:w="8959"/>
      </w:tblGrid>
      <w:tr w:rsidR="00383770" w:rsidRPr="00BD1CFF" w14:paraId="42C451FC" w14:textId="77777777" w:rsidTr="0038783C">
        <w:tc>
          <w:tcPr>
            <w:tcW w:w="8959" w:type="dxa"/>
            <w:shd w:val="clear" w:color="auto" w:fill="auto"/>
          </w:tcPr>
          <w:p w14:paraId="160B18D5" w14:textId="77777777" w:rsidR="002C56B3" w:rsidRPr="00BD1CFF" w:rsidRDefault="002C56B3" w:rsidP="0038783C">
            <w:pPr>
              <w:spacing w:after="60"/>
              <w:jc w:val="both"/>
              <w:rPr>
                <w:rFonts w:ascii="Open Sans" w:hAnsi="Open Sans" w:cs="Open Sans"/>
                <w:color w:val="1F3864" w:themeColor="accent1" w:themeShade="80"/>
                <w:sz w:val="10"/>
                <w:szCs w:val="10"/>
              </w:rPr>
            </w:pPr>
          </w:p>
        </w:tc>
      </w:tr>
      <w:tr w:rsidR="00383770" w:rsidRPr="00BD1CFF" w14:paraId="35BC9BAC" w14:textId="77777777" w:rsidTr="002C56B3">
        <w:tc>
          <w:tcPr>
            <w:tcW w:w="8959" w:type="dxa"/>
            <w:shd w:val="clear" w:color="auto" w:fill="auto"/>
          </w:tcPr>
          <w:p w14:paraId="0E359B70" w14:textId="158A6F95" w:rsidR="004A169A" w:rsidRPr="00BD1CFF" w:rsidRDefault="00910169" w:rsidP="006702B1">
            <w:pPr>
              <w:spacing w:after="60"/>
              <w:rPr>
                <w:rFonts w:ascii="Open Sans" w:hAnsi="Open Sans" w:cs="Open Sans"/>
                <w:color w:val="1F3864" w:themeColor="accent1" w:themeShade="80"/>
              </w:rPr>
            </w:pPr>
            <w:r w:rsidRPr="00BD1CFF">
              <w:rPr>
                <w:rFonts w:ascii="Open Sans" w:hAnsi="Open Sans" w:cs="Open Sans"/>
                <w:color w:val="1F3864" w:themeColor="accent1" w:themeShade="80"/>
              </w:rPr>
              <w:t>C.2.</w:t>
            </w:r>
            <w:r w:rsidR="00345CF8" w:rsidRPr="00BD1CFF">
              <w:rPr>
                <w:rFonts w:ascii="Open Sans" w:hAnsi="Open Sans" w:cs="Open Sans"/>
                <w:color w:val="1F3864" w:themeColor="accent1" w:themeShade="80"/>
              </w:rPr>
              <w:t>7</w:t>
            </w:r>
            <w:r w:rsidR="00FA3948" w:rsidRPr="00BD1CFF">
              <w:rPr>
                <w:rFonts w:ascii="Open Sans" w:hAnsi="Open Sans" w:cs="Open Sans"/>
                <w:color w:val="1F3864" w:themeColor="accent1" w:themeShade="80"/>
              </w:rPr>
              <w:t xml:space="preserve"> </w:t>
            </w:r>
            <w:r w:rsidR="004A169A" w:rsidRPr="00BD1CFF">
              <w:rPr>
                <w:rFonts w:ascii="Open Sans" w:hAnsi="Open Sans" w:cs="Open Sans"/>
                <w:color w:val="1F3864" w:themeColor="accent1" w:themeShade="80"/>
              </w:rPr>
              <w:t>How does the project build on available knowledge?</w:t>
            </w:r>
          </w:p>
          <w:p w14:paraId="3998CB50" w14:textId="3338FC39" w:rsidR="004A169A" w:rsidRPr="00BD1CFF" w:rsidRDefault="004A169A" w:rsidP="006702B1">
            <w:pPr>
              <w:spacing w:after="60"/>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18"/>
                <w:szCs w:val="18"/>
              </w:rPr>
              <w:t xml:space="preserve">Please describe the experiences/lessons learned </w:t>
            </w:r>
            <w:r w:rsidR="00C45E67" w:rsidRPr="00BD1CFF">
              <w:rPr>
                <w:rFonts w:ascii="Open Sans" w:hAnsi="Open Sans" w:cs="Open Sans"/>
                <w:color w:val="1F3864" w:themeColor="accent1" w:themeShade="80"/>
                <w:sz w:val="18"/>
                <w:szCs w:val="18"/>
              </w:rPr>
              <w:t xml:space="preserve">that </w:t>
            </w:r>
            <w:r w:rsidRPr="00BD1CFF">
              <w:rPr>
                <w:rFonts w:ascii="Open Sans" w:hAnsi="Open Sans" w:cs="Open Sans"/>
                <w:color w:val="1F3864" w:themeColor="accent1" w:themeShade="80"/>
                <w:sz w:val="18"/>
                <w:szCs w:val="18"/>
              </w:rPr>
              <w:t>the project draws on, and other available knowledge the project capitalises on.</w:t>
            </w:r>
          </w:p>
        </w:tc>
      </w:tr>
      <w:tr w:rsidR="00383770" w:rsidRPr="00BD1CFF" w14:paraId="0BFEA8B4" w14:textId="77777777" w:rsidTr="000B594E">
        <w:trPr>
          <w:trHeight w:val="106"/>
        </w:trPr>
        <w:tc>
          <w:tcPr>
            <w:tcW w:w="8959" w:type="dxa"/>
            <w:shd w:val="clear" w:color="auto" w:fill="D9D9D9" w:themeFill="background1" w:themeFillShade="D9"/>
          </w:tcPr>
          <w:p w14:paraId="008A09A4" w14:textId="77777777" w:rsidR="002C56B3" w:rsidRPr="00BD1CFF" w:rsidRDefault="002C56B3" w:rsidP="0038783C">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4AA08AEE" w14:textId="77777777" w:rsidR="002C56B3" w:rsidRPr="00BD1CFF" w:rsidRDefault="002C56B3" w:rsidP="0038783C">
            <w:pPr>
              <w:spacing w:after="60"/>
              <w:jc w:val="both"/>
              <w:rPr>
                <w:rFonts w:ascii="Open Sans" w:hAnsi="Open Sans" w:cs="Open Sans"/>
                <w:color w:val="1F3864" w:themeColor="accent1" w:themeShade="80"/>
                <w:sz w:val="20"/>
                <w:szCs w:val="20"/>
              </w:rPr>
            </w:pPr>
          </w:p>
        </w:tc>
      </w:tr>
      <w:tr w:rsidR="00383770" w:rsidRPr="00BD1CFF" w14:paraId="2084010C" w14:textId="77777777" w:rsidTr="0038783C">
        <w:tc>
          <w:tcPr>
            <w:tcW w:w="8959" w:type="dxa"/>
            <w:shd w:val="clear" w:color="auto" w:fill="auto"/>
          </w:tcPr>
          <w:p w14:paraId="439AB0F8" w14:textId="77777777" w:rsidR="002C56B3" w:rsidRPr="00BD1CFF" w:rsidRDefault="002C56B3" w:rsidP="0038783C">
            <w:pPr>
              <w:spacing w:after="60"/>
              <w:jc w:val="both"/>
              <w:rPr>
                <w:rFonts w:ascii="Open Sans" w:hAnsi="Open Sans" w:cs="Open Sans"/>
                <w:color w:val="1F3864" w:themeColor="accent1" w:themeShade="80"/>
                <w:sz w:val="10"/>
                <w:szCs w:val="10"/>
              </w:rPr>
            </w:pPr>
          </w:p>
        </w:tc>
      </w:tr>
    </w:tbl>
    <w:p w14:paraId="1DA1B77E" w14:textId="4EEA8F8E" w:rsidR="002C56B3" w:rsidRPr="00BD1CFF" w:rsidRDefault="002C56B3" w:rsidP="0064558D">
      <w:pPr>
        <w:rPr>
          <w:rFonts w:ascii="Open Sans" w:hAnsi="Open Sans" w:cs="Open Sans"/>
          <w:color w:val="1F3864" w:themeColor="accent1" w:themeShade="80"/>
        </w:rPr>
      </w:pPr>
    </w:p>
    <w:p w14:paraId="17920D3C" w14:textId="591277AF" w:rsidR="00933664" w:rsidRPr="00BD1CFF" w:rsidRDefault="00933664" w:rsidP="0064558D">
      <w:pPr>
        <w:rPr>
          <w:rFonts w:ascii="Open Sans" w:hAnsi="Open Sans" w:cs="Open Sans"/>
          <w:color w:val="1F3864" w:themeColor="accent1" w:themeShade="80"/>
        </w:rPr>
      </w:pPr>
    </w:p>
    <w:p w14:paraId="7A88880F" w14:textId="4EB7B372" w:rsidR="00933664" w:rsidRPr="00BD1CFF" w:rsidRDefault="00933664" w:rsidP="00933664">
      <w:pPr>
        <w:rPr>
          <w:rFonts w:ascii="Open Sans" w:hAnsi="Open Sans" w:cs="Open Sans"/>
          <w:color w:val="1F3864" w:themeColor="accent1" w:themeShade="80"/>
          <w:sz w:val="24"/>
          <w:szCs w:val="24"/>
        </w:rPr>
      </w:pPr>
      <w:r w:rsidRPr="00BD1CFF">
        <w:rPr>
          <w:rFonts w:ascii="Open Sans" w:hAnsi="Open Sans" w:cs="Open Sans"/>
          <w:color w:val="1F3864" w:themeColor="accent1" w:themeShade="80"/>
          <w:sz w:val="24"/>
          <w:szCs w:val="24"/>
        </w:rPr>
        <w:t>C.3 Project partnership</w:t>
      </w:r>
    </w:p>
    <w:p w14:paraId="249E1344" w14:textId="77777777" w:rsidR="00933664" w:rsidRPr="00BD1CFF" w:rsidRDefault="00933664" w:rsidP="0064558D">
      <w:pPr>
        <w:rPr>
          <w:rFonts w:ascii="Open Sans" w:hAnsi="Open Sans" w:cs="Open Sans"/>
          <w:color w:val="1F3864" w:themeColor="accent1" w:themeShade="80"/>
        </w:rPr>
      </w:pPr>
    </w:p>
    <w:tbl>
      <w:tblPr>
        <w:tblW w:w="8959" w:type="dxa"/>
        <w:tblInd w:w="-34" w:type="dxa"/>
        <w:tblCellMar>
          <w:top w:w="57" w:type="dxa"/>
        </w:tblCellMar>
        <w:tblLook w:val="01E0" w:firstRow="1" w:lastRow="1" w:firstColumn="1" w:lastColumn="1" w:noHBand="0" w:noVBand="0"/>
      </w:tblPr>
      <w:tblGrid>
        <w:gridCol w:w="8959"/>
      </w:tblGrid>
      <w:tr w:rsidR="00383770" w:rsidRPr="00BD1CFF" w14:paraId="2676CB57" w14:textId="77777777" w:rsidTr="00933664">
        <w:tc>
          <w:tcPr>
            <w:tcW w:w="8959" w:type="dxa"/>
            <w:shd w:val="clear" w:color="auto" w:fill="auto"/>
          </w:tcPr>
          <w:p w14:paraId="01D6BF55" w14:textId="0A7ACDD4" w:rsidR="00E85631" w:rsidRPr="00BD1CFF" w:rsidRDefault="001E1B2E" w:rsidP="00C45E67">
            <w:pPr>
              <w:spacing w:after="60"/>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 xml:space="preserve">Describe the </w:t>
            </w:r>
            <w:r w:rsidR="00933664" w:rsidRPr="00BD1CFF">
              <w:rPr>
                <w:rFonts w:ascii="Open Sans" w:hAnsi="Open Sans" w:cs="Open Sans"/>
                <w:color w:val="1F3864" w:themeColor="accent1" w:themeShade="80"/>
                <w:sz w:val="20"/>
                <w:szCs w:val="20"/>
              </w:rPr>
              <w:t>structure</w:t>
            </w:r>
            <w:r w:rsidRPr="00BD1CFF">
              <w:rPr>
                <w:rFonts w:ascii="Open Sans" w:hAnsi="Open Sans" w:cs="Open Sans"/>
                <w:color w:val="1F3864" w:themeColor="accent1" w:themeShade="80"/>
                <w:sz w:val="20"/>
                <w:szCs w:val="20"/>
              </w:rPr>
              <w:t xml:space="preserve"> of your partnership and </w:t>
            </w:r>
            <w:r w:rsidR="00933664" w:rsidRPr="00BD1CFF">
              <w:rPr>
                <w:rFonts w:ascii="Open Sans" w:hAnsi="Open Sans" w:cs="Open Sans"/>
                <w:color w:val="1F3864" w:themeColor="accent1" w:themeShade="80"/>
                <w:sz w:val="20"/>
                <w:szCs w:val="20"/>
              </w:rPr>
              <w:t xml:space="preserve">explain </w:t>
            </w:r>
            <w:r w:rsidRPr="00BD1CFF">
              <w:rPr>
                <w:rFonts w:ascii="Open Sans" w:hAnsi="Open Sans" w:cs="Open Sans"/>
                <w:color w:val="1F3864" w:themeColor="accent1" w:themeShade="80"/>
                <w:sz w:val="20"/>
                <w:szCs w:val="20"/>
              </w:rPr>
              <w:t xml:space="preserve">why these partners </w:t>
            </w:r>
            <w:r w:rsidR="00C45E67" w:rsidRPr="00BD1CFF">
              <w:rPr>
                <w:rFonts w:ascii="Open Sans" w:hAnsi="Open Sans" w:cs="Open Sans"/>
                <w:color w:val="1F3864" w:themeColor="accent1" w:themeShade="80"/>
                <w:sz w:val="20"/>
                <w:szCs w:val="20"/>
              </w:rPr>
              <w:t xml:space="preserve">are </w:t>
            </w:r>
            <w:r w:rsidRPr="00BD1CFF">
              <w:rPr>
                <w:rFonts w:ascii="Open Sans" w:hAnsi="Open Sans" w:cs="Open Sans"/>
                <w:color w:val="1F3864" w:themeColor="accent1" w:themeShade="80"/>
                <w:sz w:val="20"/>
                <w:szCs w:val="20"/>
              </w:rPr>
              <w:t>needed to implement the project</w:t>
            </w:r>
            <w:r w:rsidR="0069540A" w:rsidRPr="00BD1CFF">
              <w:rPr>
                <w:rFonts w:ascii="Open Sans" w:hAnsi="Open Sans" w:cs="Open Sans"/>
                <w:color w:val="1F3864" w:themeColor="accent1" w:themeShade="80"/>
                <w:sz w:val="20"/>
                <w:szCs w:val="20"/>
              </w:rPr>
              <w:t xml:space="preserve"> and to achieve project objectives</w:t>
            </w:r>
            <w:r w:rsidRPr="00BD1CFF">
              <w:rPr>
                <w:rFonts w:ascii="Open Sans" w:hAnsi="Open Sans" w:cs="Open Sans"/>
                <w:color w:val="1F3864" w:themeColor="accent1" w:themeShade="80"/>
                <w:sz w:val="20"/>
                <w:szCs w:val="20"/>
              </w:rPr>
              <w:t>.</w:t>
            </w:r>
            <w:r w:rsidR="008707F8" w:rsidRPr="00BD1CFF">
              <w:rPr>
                <w:rFonts w:ascii="Open Sans" w:hAnsi="Open Sans" w:cs="Open Sans"/>
                <w:color w:val="1F3864" w:themeColor="accent1" w:themeShade="80"/>
                <w:sz w:val="20"/>
                <w:szCs w:val="20"/>
              </w:rPr>
              <w:t xml:space="preserve"> What is the contribution of each partner to the project?</w:t>
            </w:r>
          </w:p>
        </w:tc>
      </w:tr>
      <w:tr w:rsidR="00383770" w:rsidRPr="00BD1CFF" w14:paraId="062C66FB" w14:textId="77777777" w:rsidTr="00933664">
        <w:trPr>
          <w:trHeight w:val="106"/>
        </w:trPr>
        <w:tc>
          <w:tcPr>
            <w:tcW w:w="8959" w:type="dxa"/>
            <w:shd w:val="clear" w:color="auto" w:fill="D9D9D9" w:themeFill="background1" w:themeFillShade="D9"/>
          </w:tcPr>
          <w:p w14:paraId="36638992" w14:textId="77777777" w:rsidR="00E85631" w:rsidRPr="00BD1CFF" w:rsidRDefault="00E85631" w:rsidP="0092298D">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23A18307" w14:textId="77777777" w:rsidR="00E85631" w:rsidRPr="00BD1CFF" w:rsidRDefault="00E85631" w:rsidP="0092298D">
            <w:pPr>
              <w:spacing w:after="60"/>
              <w:jc w:val="both"/>
              <w:rPr>
                <w:rFonts w:ascii="Open Sans" w:hAnsi="Open Sans" w:cs="Open Sans"/>
                <w:color w:val="1F3864" w:themeColor="accent1" w:themeShade="80"/>
                <w:sz w:val="20"/>
                <w:szCs w:val="20"/>
              </w:rPr>
            </w:pPr>
          </w:p>
        </w:tc>
      </w:tr>
    </w:tbl>
    <w:p w14:paraId="360BE4C2" w14:textId="5BF9766C" w:rsidR="0064558D" w:rsidRPr="00BD1CFF" w:rsidRDefault="0064558D" w:rsidP="0064558D">
      <w:pPr>
        <w:rPr>
          <w:rFonts w:ascii="Open Sans" w:hAnsi="Open Sans" w:cs="Open Sans"/>
          <w:color w:val="1F3864" w:themeColor="accent1" w:themeShade="80"/>
        </w:rPr>
      </w:pPr>
    </w:p>
    <w:p w14:paraId="21217C86" w14:textId="77777777" w:rsidR="004565E0" w:rsidRPr="00BD1CFF" w:rsidRDefault="004565E0" w:rsidP="0064558D">
      <w:pPr>
        <w:rPr>
          <w:rFonts w:ascii="Open Sans" w:hAnsi="Open Sans" w:cs="Open Sans"/>
          <w:b/>
          <w:color w:val="1F3864" w:themeColor="accent1" w:themeShade="80"/>
        </w:rPr>
      </w:pPr>
    </w:p>
    <w:p w14:paraId="3AB1520F" w14:textId="27D28FC2" w:rsidR="0064558D" w:rsidRPr="00BD1CFF" w:rsidRDefault="0064558D" w:rsidP="0064558D">
      <w:pPr>
        <w:rPr>
          <w:rFonts w:ascii="Open Sans" w:hAnsi="Open Sans" w:cs="Open Sans"/>
          <w:b/>
          <w:color w:val="1F3864" w:themeColor="accent1" w:themeShade="80"/>
          <w:sz w:val="24"/>
          <w:szCs w:val="24"/>
        </w:rPr>
      </w:pPr>
      <w:r w:rsidRPr="00BD1CFF">
        <w:rPr>
          <w:rFonts w:ascii="Open Sans" w:hAnsi="Open Sans" w:cs="Open Sans"/>
          <w:b/>
          <w:color w:val="1F3864" w:themeColor="accent1" w:themeShade="80"/>
          <w:sz w:val="24"/>
          <w:szCs w:val="24"/>
        </w:rPr>
        <w:t>C.</w:t>
      </w:r>
      <w:r w:rsidR="00933664" w:rsidRPr="00BD1CFF">
        <w:rPr>
          <w:rFonts w:ascii="Open Sans" w:hAnsi="Open Sans" w:cs="Open Sans"/>
          <w:b/>
          <w:color w:val="1F3864" w:themeColor="accent1" w:themeShade="80"/>
          <w:sz w:val="24"/>
          <w:szCs w:val="24"/>
        </w:rPr>
        <w:t>4</w:t>
      </w:r>
      <w:r w:rsidRPr="00BD1CFF">
        <w:rPr>
          <w:rFonts w:ascii="Open Sans" w:hAnsi="Open Sans" w:cs="Open Sans"/>
          <w:b/>
          <w:color w:val="1F3864" w:themeColor="accent1" w:themeShade="80"/>
          <w:sz w:val="24"/>
          <w:szCs w:val="24"/>
        </w:rPr>
        <w:t xml:space="preserve"> Project work plan</w:t>
      </w:r>
    </w:p>
    <w:p w14:paraId="44C7D9DC" w14:textId="77777777" w:rsidR="00F31E21" w:rsidRPr="00BD1CFF" w:rsidRDefault="00F31E21" w:rsidP="0064558D">
      <w:pPr>
        <w:rPr>
          <w:rFonts w:ascii="Open Sans" w:hAnsi="Open Sans" w:cs="Open Sans"/>
          <w:color w:val="1F3864" w:themeColor="accent1" w:themeShade="80"/>
        </w:rPr>
      </w:pPr>
    </w:p>
    <w:p w14:paraId="21912B68" w14:textId="77777777" w:rsidR="00E915A2" w:rsidRPr="00BD1CFF" w:rsidRDefault="00E915A2" w:rsidP="0064558D">
      <w:pPr>
        <w:rPr>
          <w:rFonts w:ascii="Open Sans" w:hAnsi="Open Sans" w:cs="Open Sans"/>
          <w:color w:val="1F3864" w:themeColor="accent1" w:themeShade="80"/>
          <w:sz w:val="24"/>
          <w:szCs w:val="24"/>
        </w:rPr>
      </w:pPr>
    </w:p>
    <w:p w14:paraId="31C19C91" w14:textId="19CB852C" w:rsidR="00180EB0" w:rsidRPr="00BD1CFF" w:rsidRDefault="00180EB0" w:rsidP="0064558D">
      <w:pPr>
        <w:rPr>
          <w:rFonts w:ascii="Open Sans" w:hAnsi="Open Sans" w:cs="Open Sans"/>
          <w:color w:val="1F3864" w:themeColor="accent1" w:themeShade="80"/>
          <w:sz w:val="24"/>
          <w:szCs w:val="24"/>
        </w:rPr>
      </w:pPr>
      <w:r w:rsidRPr="00BD1CFF">
        <w:rPr>
          <w:rFonts w:ascii="Open Sans" w:hAnsi="Open Sans" w:cs="Open Sans"/>
          <w:color w:val="1F3864" w:themeColor="accent1" w:themeShade="80"/>
          <w:sz w:val="24"/>
          <w:szCs w:val="24"/>
        </w:rPr>
        <w:t>C.</w:t>
      </w:r>
      <w:r w:rsidR="00933664" w:rsidRPr="00BD1CFF">
        <w:rPr>
          <w:rFonts w:ascii="Open Sans" w:hAnsi="Open Sans" w:cs="Open Sans"/>
          <w:color w:val="1F3864" w:themeColor="accent1" w:themeShade="80"/>
          <w:sz w:val="24"/>
          <w:szCs w:val="24"/>
        </w:rPr>
        <w:t>4</w:t>
      </w:r>
      <w:r w:rsidRPr="00BD1CFF">
        <w:rPr>
          <w:rFonts w:ascii="Open Sans" w:hAnsi="Open Sans" w:cs="Open Sans"/>
          <w:color w:val="1F3864" w:themeColor="accent1" w:themeShade="80"/>
          <w:sz w:val="24"/>
          <w:szCs w:val="24"/>
        </w:rPr>
        <w:t xml:space="preserve">.1 </w:t>
      </w:r>
      <w:r w:rsidR="004C72A2" w:rsidRPr="00BD1CFF">
        <w:rPr>
          <w:rFonts w:ascii="Open Sans" w:hAnsi="Open Sans" w:cs="Open Sans"/>
          <w:color w:val="1F3864" w:themeColor="accent1" w:themeShade="80"/>
          <w:sz w:val="24"/>
          <w:szCs w:val="24"/>
        </w:rPr>
        <w:t xml:space="preserve">Project </w:t>
      </w:r>
      <w:r w:rsidR="00F125D8">
        <w:rPr>
          <w:rFonts w:ascii="Open Sans" w:hAnsi="Open Sans" w:cs="Open Sans"/>
          <w:color w:val="1F3864" w:themeColor="accent1" w:themeShade="80"/>
          <w:sz w:val="24"/>
          <w:szCs w:val="24"/>
        </w:rPr>
        <w:t>S</w:t>
      </w:r>
      <w:r w:rsidR="004C72A2" w:rsidRPr="00BD1CFF">
        <w:rPr>
          <w:rFonts w:ascii="Open Sans" w:hAnsi="Open Sans" w:cs="Open Sans"/>
          <w:color w:val="1F3864" w:themeColor="accent1" w:themeShade="80"/>
          <w:sz w:val="24"/>
          <w:szCs w:val="24"/>
        </w:rPr>
        <w:t xml:space="preserve">pecific </w:t>
      </w:r>
      <w:r w:rsidR="00F125D8">
        <w:rPr>
          <w:rFonts w:ascii="Open Sans" w:hAnsi="Open Sans" w:cs="Open Sans"/>
          <w:color w:val="1F3864" w:themeColor="accent1" w:themeShade="80"/>
          <w:sz w:val="24"/>
          <w:szCs w:val="24"/>
        </w:rPr>
        <w:t>O</w:t>
      </w:r>
      <w:r w:rsidR="004C72A2" w:rsidRPr="00BD1CFF">
        <w:rPr>
          <w:rFonts w:ascii="Open Sans" w:hAnsi="Open Sans" w:cs="Open Sans"/>
          <w:color w:val="1F3864" w:themeColor="accent1" w:themeShade="80"/>
          <w:sz w:val="24"/>
          <w:szCs w:val="24"/>
        </w:rPr>
        <w:t>bjective 1</w:t>
      </w:r>
    </w:p>
    <w:p w14:paraId="527C75DC" w14:textId="77777777" w:rsidR="00274B89" w:rsidRPr="00BD1CFF" w:rsidRDefault="00274B89" w:rsidP="001E1C5F">
      <w:pPr>
        <w:rPr>
          <w:rFonts w:ascii="Open Sans" w:hAnsi="Open Sans" w:cs="Open Sans"/>
          <w:color w:val="1F3864" w:themeColor="accent1" w:themeShade="80"/>
        </w:rPr>
      </w:pPr>
    </w:p>
    <w:p w14:paraId="5DC0CCFF" w14:textId="4885316C" w:rsidR="00D53169" w:rsidRPr="00BD1CFF" w:rsidRDefault="00D53169" w:rsidP="00D53169">
      <w:pPr>
        <w:rPr>
          <w:rFonts w:ascii="Open Sans" w:hAnsi="Open Sans" w:cs="Open Sans"/>
          <w:bCs/>
          <w:color w:val="1F3864" w:themeColor="accent1" w:themeShade="8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0"/>
        <w:gridCol w:w="4803"/>
      </w:tblGrid>
      <w:tr w:rsidR="00383770" w:rsidRPr="00BD1CFF" w14:paraId="62F48011" w14:textId="77777777" w:rsidTr="005568C6">
        <w:tc>
          <w:tcPr>
            <w:tcW w:w="3715" w:type="dxa"/>
          </w:tcPr>
          <w:p w14:paraId="0F742AFA" w14:textId="60B5EC22" w:rsidR="00D53169" w:rsidRPr="00BD1CFF" w:rsidRDefault="00D53169" w:rsidP="00D53169">
            <w:pPr>
              <w:rPr>
                <w:rFonts w:ascii="Open Sans" w:hAnsi="Open Sans" w:cs="Open Sans"/>
                <w:bCs/>
                <w:color w:val="1F3864" w:themeColor="accent1" w:themeShade="80"/>
                <w:lang w:val="en-GB"/>
              </w:rPr>
            </w:pPr>
            <w:r w:rsidRPr="00BD1CFF">
              <w:rPr>
                <w:rFonts w:ascii="Open Sans" w:hAnsi="Open Sans" w:cs="Open Sans"/>
                <w:bCs/>
                <w:color w:val="1F3864" w:themeColor="accent1" w:themeShade="80"/>
                <w:lang w:val="en-GB"/>
              </w:rPr>
              <w:t xml:space="preserve">Project </w:t>
            </w:r>
            <w:r w:rsidR="00F125D8">
              <w:rPr>
                <w:rFonts w:ascii="Open Sans" w:hAnsi="Open Sans" w:cs="Open Sans"/>
                <w:bCs/>
                <w:color w:val="1F3864" w:themeColor="accent1" w:themeShade="80"/>
                <w:lang w:val="en-GB"/>
              </w:rPr>
              <w:t>S</w:t>
            </w:r>
            <w:r w:rsidRPr="00BD1CFF">
              <w:rPr>
                <w:rFonts w:ascii="Open Sans" w:hAnsi="Open Sans" w:cs="Open Sans"/>
                <w:bCs/>
                <w:color w:val="1F3864" w:themeColor="accent1" w:themeShade="80"/>
                <w:lang w:val="en-GB"/>
              </w:rPr>
              <w:t xml:space="preserve">pecific </w:t>
            </w:r>
            <w:r w:rsidR="00F125D8">
              <w:rPr>
                <w:rFonts w:ascii="Open Sans" w:hAnsi="Open Sans" w:cs="Open Sans"/>
                <w:bCs/>
                <w:color w:val="1F3864" w:themeColor="accent1" w:themeShade="80"/>
                <w:lang w:val="en-GB"/>
              </w:rPr>
              <w:t>O</w:t>
            </w:r>
            <w:r w:rsidRPr="00BD1CFF">
              <w:rPr>
                <w:rFonts w:ascii="Open Sans" w:hAnsi="Open Sans" w:cs="Open Sans"/>
                <w:bCs/>
                <w:color w:val="1F3864" w:themeColor="accent1" w:themeShade="80"/>
                <w:lang w:val="en-GB"/>
              </w:rPr>
              <w:t>bjective 1</w:t>
            </w:r>
          </w:p>
          <w:p w14:paraId="077A620A" w14:textId="77777777" w:rsidR="00D53169" w:rsidRPr="00BD1CFF" w:rsidRDefault="00D53169" w:rsidP="0064558D">
            <w:pPr>
              <w:rPr>
                <w:rFonts w:ascii="Open Sans" w:hAnsi="Open Sans" w:cs="Open Sans"/>
                <w:color w:val="1F3864" w:themeColor="accent1" w:themeShade="80"/>
                <w:lang w:val="en-GB"/>
              </w:rPr>
            </w:pPr>
          </w:p>
        </w:tc>
        <w:tc>
          <w:tcPr>
            <w:tcW w:w="5357" w:type="dxa"/>
            <w:tcBorders>
              <w:bottom w:val="single" w:sz="18" w:space="0" w:color="FFFFFF" w:themeColor="background1"/>
            </w:tcBorders>
            <w:shd w:val="clear" w:color="auto" w:fill="D9D9D9" w:themeFill="background1" w:themeFillShade="D9"/>
          </w:tcPr>
          <w:p w14:paraId="7D0FD1E7" w14:textId="0FB1DB3E" w:rsidR="00D53169" w:rsidRPr="00BD1CFF" w:rsidRDefault="00D53169" w:rsidP="00F125D8">
            <w:pPr>
              <w:rPr>
                <w:rFonts w:ascii="Open Sans" w:eastAsia="Times New Roman" w:hAnsi="Open Sans" w:cs="Open Sans"/>
                <w:i/>
                <w:color w:val="1F3864" w:themeColor="accent1" w:themeShade="80"/>
                <w:sz w:val="18"/>
                <w:szCs w:val="18"/>
                <w:lang w:val="en-GB" w:eastAsia="en-GB"/>
              </w:rPr>
            </w:pPr>
            <w:r w:rsidRPr="00BD1CFF">
              <w:rPr>
                <w:rFonts w:ascii="Open Sans" w:eastAsia="Times New Roman" w:hAnsi="Open Sans" w:cs="Open Sans"/>
                <w:i/>
                <w:color w:val="1F3864" w:themeColor="accent1" w:themeShade="80"/>
                <w:sz w:val="18"/>
                <w:szCs w:val="18"/>
                <w:lang w:val="en-GB" w:eastAsia="en-GB"/>
              </w:rPr>
              <w:t xml:space="preserve">Enter project </w:t>
            </w:r>
            <w:r w:rsidR="00F125D8">
              <w:rPr>
                <w:rFonts w:ascii="Open Sans" w:eastAsia="Times New Roman" w:hAnsi="Open Sans" w:cs="Open Sans"/>
                <w:i/>
                <w:color w:val="1F3864" w:themeColor="accent1" w:themeShade="80"/>
                <w:sz w:val="18"/>
                <w:szCs w:val="18"/>
                <w:lang w:val="en-GB" w:eastAsia="en-GB"/>
              </w:rPr>
              <w:t>S</w:t>
            </w:r>
            <w:r w:rsidRPr="00BD1CFF">
              <w:rPr>
                <w:rFonts w:ascii="Open Sans" w:eastAsia="Times New Roman" w:hAnsi="Open Sans" w:cs="Open Sans"/>
                <w:i/>
                <w:color w:val="1F3864" w:themeColor="accent1" w:themeShade="80"/>
                <w:sz w:val="18"/>
                <w:szCs w:val="18"/>
                <w:lang w:val="en-GB" w:eastAsia="en-GB"/>
              </w:rPr>
              <w:t xml:space="preserve">pecific </w:t>
            </w:r>
            <w:r w:rsidR="00F125D8">
              <w:rPr>
                <w:rFonts w:ascii="Open Sans" w:eastAsia="Times New Roman" w:hAnsi="Open Sans" w:cs="Open Sans"/>
                <w:i/>
                <w:color w:val="1F3864" w:themeColor="accent1" w:themeShade="80"/>
                <w:sz w:val="18"/>
                <w:szCs w:val="18"/>
                <w:lang w:val="en-GB" w:eastAsia="en-GB"/>
              </w:rPr>
              <w:t>O</w:t>
            </w:r>
            <w:r w:rsidRPr="00BD1CFF">
              <w:rPr>
                <w:rFonts w:ascii="Open Sans" w:eastAsia="Times New Roman" w:hAnsi="Open Sans" w:cs="Open Sans"/>
                <w:i/>
                <w:color w:val="1F3864" w:themeColor="accent1" w:themeShade="80"/>
                <w:sz w:val="18"/>
                <w:szCs w:val="18"/>
                <w:lang w:val="en-GB" w:eastAsia="en-GB"/>
              </w:rPr>
              <w:t>bjective here</w:t>
            </w:r>
          </w:p>
        </w:tc>
      </w:tr>
      <w:tr w:rsidR="00383770" w:rsidRPr="00BD1CFF" w14:paraId="00DC2A3F" w14:textId="77777777" w:rsidTr="005568C6">
        <w:tc>
          <w:tcPr>
            <w:tcW w:w="3715" w:type="dxa"/>
          </w:tcPr>
          <w:p w14:paraId="58E1F90C" w14:textId="7671E793" w:rsidR="00D53169" w:rsidRPr="00BD1CFF" w:rsidRDefault="00D53169" w:rsidP="00CC0D6D">
            <w:pPr>
              <w:rPr>
                <w:rFonts w:ascii="Open Sans" w:hAnsi="Open Sans" w:cs="Open Sans"/>
                <w:bCs/>
                <w:color w:val="1F3864" w:themeColor="accent1" w:themeShade="80"/>
                <w:lang w:val="en-GB"/>
              </w:rPr>
            </w:pPr>
            <w:r w:rsidRPr="00BD1CFF">
              <w:rPr>
                <w:rFonts w:ascii="Open Sans" w:hAnsi="Open Sans" w:cs="Open Sans"/>
                <w:bCs/>
                <w:color w:val="1F3864" w:themeColor="accent1" w:themeShade="80"/>
                <w:lang w:val="en-GB"/>
              </w:rPr>
              <w:t>Communication objective</w:t>
            </w:r>
            <w:r w:rsidR="00B53D87" w:rsidRPr="00BD1CFF">
              <w:rPr>
                <w:rFonts w:ascii="Open Sans" w:hAnsi="Open Sans" w:cs="Open Sans"/>
                <w:bCs/>
                <w:color w:val="1F3864" w:themeColor="accent1" w:themeShade="80"/>
                <w:lang w:val="en-GB"/>
              </w:rPr>
              <w:t>(s)</w:t>
            </w:r>
            <w:r w:rsidRPr="00BD1CFF">
              <w:rPr>
                <w:rFonts w:ascii="Open Sans" w:hAnsi="Open Sans" w:cs="Open Sans"/>
                <w:bCs/>
                <w:color w:val="1F3864" w:themeColor="accent1" w:themeShade="80"/>
                <w:lang w:val="en-GB"/>
              </w:rPr>
              <w:t xml:space="preserve"> and target audience </w:t>
            </w:r>
          </w:p>
        </w:tc>
        <w:tc>
          <w:tcPr>
            <w:tcW w:w="5357" w:type="dxa"/>
            <w:tcBorders>
              <w:top w:val="single" w:sz="18" w:space="0" w:color="FFFFFF" w:themeColor="background1"/>
            </w:tcBorders>
            <w:shd w:val="clear" w:color="auto" w:fill="D9D9D9" w:themeFill="background1" w:themeFillShade="D9"/>
          </w:tcPr>
          <w:p w14:paraId="701C1846" w14:textId="35F7889B" w:rsidR="00D53169" w:rsidRPr="00BD1CFF" w:rsidRDefault="005568C6" w:rsidP="005568C6">
            <w:pPr>
              <w:rPr>
                <w:rFonts w:ascii="Open Sans" w:eastAsia="Times New Roman" w:hAnsi="Open Sans" w:cs="Open Sans"/>
                <w:i/>
                <w:color w:val="1F3864" w:themeColor="accent1" w:themeShade="80"/>
                <w:sz w:val="18"/>
                <w:szCs w:val="18"/>
                <w:lang w:val="en-GB" w:eastAsia="en-GB"/>
              </w:rPr>
            </w:pPr>
            <w:r w:rsidRPr="00BD1CFF">
              <w:rPr>
                <w:rFonts w:ascii="Open Sans" w:eastAsia="Times New Roman" w:hAnsi="Open Sans" w:cs="Open Sans"/>
                <w:i/>
                <w:color w:val="1F3864" w:themeColor="accent1" w:themeShade="80"/>
                <w:sz w:val="18"/>
                <w:szCs w:val="18"/>
                <w:lang w:val="en-GB" w:eastAsia="en-GB"/>
              </w:rPr>
              <w:t>If applicable for this work package, e</w:t>
            </w:r>
            <w:r w:rsidR="00D53169" w:rsidRPr="00BD1CFF">
              <w:rPr>
                <w:rFonts w:ascii="Open Sans" w:eastAsia="Times New Roman" w:hAnsi="Open Sans" w:cs="Open Sans"/>
                <w:i/>
                <w:color w:val="1F3864" w:themeColor="accent1" w:themeShade="80"/>
                <w:sz w:val="18"/>
                <w:szCs w:val="18"/>
                <w:lang w:val="en-GB" w:eastAsia="en-GB"/>
              </w:rPr>
              <w:t>nter communication objective here</w:t>
            </w:r>
          </w:p>
        </w:tc>
      </w:tr>
    </w:tbl>
    <w:p w14:paraId="53AC57EC" w14:textId="6D5BE9D0" w:rsidR="00180EB0" w:rsidRPr="00BD1CFF" w:rsidRDefault="00180EB0" w:rsidP="0064558D">
      <w:pPr>
        <w:rPr>
          <w:rFonts w:ascii="Open Sans" w:hAnsi="Open Sans" w:cs="Open Sans"/>
          <w:color w:val="1F3864" w:themeColor="accent1" w:themeShade="80"/>
        </w:rPr>
      </w:pPr>
    </w:p>
    <w:p w14:paraId="355E0B05" w14:textId="77777777" w:rsidR="005B6D64" w:rsidRPr="00BD1CFF" w:rsidRDefault="005B6D64" w:rsidP="0064558D">
      <w:pPr>
        <w:rPr>
          <w:rFonts w:ascii="Open Sans" w:hAnsi="Open Sans" w:cs="Open Sans"/>
          <w:color w:val="1F3864" w:themeColor="accent1" w:themeShade="8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9"/>
        <w:gridCol w:w="2344"/>
      </w:tblGrid>
      <w:tr w:rsidR="00383770" w:rsidRPr="00BD1CFF" w14:paraId="7497BDF5" w14:textId="77777777" w:rsidTr="00512DC3">
        <w:tc>
          <w:tcPr>
            <w:tcW w:w="6521" w:type="dxa"/>
          </w:tcPr>
          <w:p w14:paraId="1D85BF62" w14:textId="23AC809D" w:rsidR="00512DC3" w:rsidRPr="00BD1CFF" w:rsidRDefault="00512DC3" w:rsidP="00BE6D4C">
            <w:pPr>
              <w:spacing w:before="120" w:after="120"/>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 xml:space="preserve">Please indicate how many investments this </w:t>
            </w:r>
            <w:r w:rsidR="00BE6D4C" w:rsidRPr="00BD1CFF">
              <w:rPr>
                <w:rFonts w:ascii="Open Sans" w:hAnsi="Open Sans" w:cs="Open Sans"/>
                <w:color w:val="1F3864" w:themeColor="accent1" w:themeShade="80"/>
                <w:lang w:val="en-GB"/>
              </w:rPr>
              <w:t>specific objective</w:t>
            </w:r>
            <w:r w:rsidRPr="00BD1CFF">
              <w:rPr>
                <w:rFonts w:ascii="Open Sans" w:hAnsi="Open Sans" w:cs="Open Sans"/>
                <w:color w:val="1F3864" w:themeColor="accent1" w:themeShade="80"/>
                <w:lang w:val="en-GB"/>
              </w:rPr>
              <w:t xml:space="preserve"> contains  </w:t>
            </w:r>
          </w:p>
        </w:tc>
        <w:tc>
          <w:tcPr>
            <w:tcW w:w="2551" w:type="dxa"/>
            <w:tcBorders>
              <w:bottom w:val="single" w:sz="18" w:space="0" w:color="FFFFFF" w:themeColor="background1"/>
            </w:tcBorders>
            <w:shd w:val="clear" w:color="auto" w:fill="D9D9D9" w:themeFill="background1" w:themeFillShade="D9"/>
          </w:tcPr>
          <w:p w14:paraId="2F0BD92F" w14:textId="650DB7AD" w:rsidR="00512DC3" w:rsidRPr="00BD1CFF" w:rsidRDefault="00512DC3" w:rsidP="00512DC3">
            <w:pPr>
              <w:spacing w:before="120" w:after="120"/>
              <w:rPr>
                <w:rFonts w:ascii="Open Sans" w:eastAsia="Times New Roman" w:hAnsi="Open Sans" w:cs="Open Sans"/>
                <w:i/>
                <w:color w:val="1F3864" w:themeColor="accent1" w:themeShade="80"/>
                <w:sz w:val="18"/>
                <w:szCs w:val="18"/>
                <w:lang w:val="en-GB" w:eastAsia="en-GB"/>
              </w:rPr>
            </w:pPr>
            <w:r w:rsidRPr="00BD1CFF">
              <w:rPr>
                <w:rFonts w:ascii="Open Sans" w:eastAsia="Times New Roman" w:hAnsi="Open Sans" w:cs="Open Sans"/>
                <w:i/>
                <w:color w:val="1F3864" w:themeColor="accent1" w:themeShade="80"/>
                <w:sz w:val="18"/>
                <w:szCs w:val="18"/>
                <w:lang w:val="en-GB" w:eastAsia="en-GB"/>
              </w:rPr>
              <w:t>Enter a number here</w:t>
            </w:r>
          </w:p>
        </w:tc>
      </w:tr>
    </w:tbl>
    <w:p w14:paraId="579795D5" w14:textId="77777777" w:rsidR="00E615BE" w:rsidRPr="00BD1CFF" w:rsidRDefault="00E615BE" w:rsidP="00512DC3">
      <w:pPr>
        <w:rPr>
          <w:rFonts w:ascii="Open Sans" w:hAnsi="Open Sans" w:cs="Open Sans"/>
          <w:bCs/>
          <w:color w:val="1F3864" w:themeColor="accent1" w:themeShade="80"/>
          <w:sz w:val="24"/>
          <w:szCs w:val="24"/>
        </w:rPr>
      </w:pPr>
    </w:p>
    <w:p w14:paraId="7B8A350E" w14:textId="77777777" w:rsidR="007D036F" w:rsidRPr="00BD1CFF" w:rsidRDefault="00512DC3" w:rsidP="00512DC3">
      <w:pPr>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 xml:space="preserve">Investment </w:t>
      </w:r>
    </w:p>
    <w:p w14:paraId="40564169" w14:textId="77777777" w:rsidR="007D036F" w:rsidRPr="00BD1CFF" w:rsidRDefault="007D036F" w:rsidP="00512DC3">
      <w:pPr>
        <w:rPr>
          <w:rFonts w:ascii="Open Sans" w:hAnsi="Open Sans" w:cs="Open Sans"/>
          <w:bCs/>
          <w:i/>
          <w:color w:val="8EAADB" w:themeColor="accent1" w:themeTint="99"/>
          <w:sz w:val="18"/>
          <w:szCs w:val="18"/>
        </w:rPr>
      </w:pPr>
    </w:p>
    <w:p w14:paraId="481826C6" w14:textId="77777777" w:rsidR="007D036F" w:rsidRPr="00BD1CFF" w:rsidRDefault="007D036F" w:rsidP="007D036F">
      <w:pPr>
        <w:rPr>
          <w:rFonts w:ascii="Open Sans" w:hAnsi="Open Sans" w:cs="Open Sans"/>
          <w:i/>
          <w:color w:val="8EAADB" w:themeColor="accent1" w:themeTint="99"/>
          <w:sz w:val="18"/>
          <w:szCs w:val="18"/>
        </w:rPr>
      </w:pPr>
      <w:r w:rsidRPr="00BD1CFF">
        <w:rPr>
          <w:rFonts w:ascii="Open Sans" w:hAnsi="Open Sans" w:cs="Open Sans"/>
          <w:i/>
          <w:color w:val="8EAADB" w:themeColor="accent1" w:themeTint="99"/>
          <w:sz w:val="18"/>
          <w:szCs w:val="18"/>
        </w:rPr>
        <w:t>Purpose and logic:</w:t>
      </w:r>
    </w:p>
    <w:p w14:paraId="23670C37" w14:textId="148FF2DC" w:rsidR="007D036F" w:rsidRPr="00BD1CFF" w:rsidRDefault="007D036F" w:rsidP="007D036F">
      <w:pPr>
        <w:pStyle w:val="ListParagraph"/>
        <w:numPr>
          <w:ilvl w:val="0"/>
          <w:numId w:val="26"/>
        </w:numPr>
        <w:rPr>
          <w:rFonts w:ascii="Open Sans" w:hAnsi="Open Sans" w:cs="Open Sans"/>
          <w:i/>
          <w:color w:val="8EAADB" w:themeColor="accent1" w:themeTint="99"/>
          <w:sz w:val="18"/>
          <w:szCs w:val="18"/>
        </w:rPr>
      </w:pPr>
      <w:r w:rsidRPr="00BD1CFF">
        <w:rPr>
          <w:rFonts w:ascii="Open Sans" w:hAnsi="Open Sans" w:cs="Open Sans"/>
          <w:i/>
          <w:color w:val="8EAADB" w:themeColor="accent1" w:themeTint="99"/>
          <w:sz w:val="18"/>
          <w:szCs w:val="18"/>
        </w:rPr>
        <w:t>A box with questions opens for each investment. Where this box will appear depends on the technical solution in the monitoring system.</w:t>
      </w:r>
    </w:p>
    <w:p w14:paraId="0FCF1BBA" w14:textId="5BF28C77" w:rsidR="007D036F" w:rsidRPr="00BD1CFF" w:rsidRDefault="007D036F" w:rsidP="007D036F">
      <w:pPr>
        <w:pStyle w:val="ListParagraph"/>
        <w:numPr>
          <w:ilvl w:val="0"/>
          <w:numId w:val="26"/>
        </w:numPr>
        <w:rPr>
          <w:rFonts w:ascii="Open Sans" w:hAnsi="Open Sans" w:cs="Open Sans"/>
          <w:i/>
          <w:color w:val="8EAADB" w:themeColor="accent1" w:themeTint="99"/>
          <w:sz w:val="18"/>
          <w:szCs w:val="18"/>
        </w:rPr>
      </w:pPr>
      <w:r w:rsidRPr="00BD1CFF">
        <w:rPr>
          <w:rFonts w:ascii="Open Sans" w:hAnsi="Open Sans" w:cs="Open Sans"/>
          <w:i/>
          <w:color w:val="8EAADB" w:themeColor="accent1" w:themeTint="99"/>
          <w:sz w:val="18"/>
          <w:szCs w:val="18"/>
        </w:rPr>
        <w:t>Each bullet point is one entry field with a list of possible questions the applicant needs to answer. The programme can modify these questi</w:t>
      </w:r>
      <w:r w:rsidR="00E915A2" w:rsidRPr="00BD1CFF">
        <w:rPr>
          <w:rFonts w:ascii="Open Sans" w:hAnsi="Open Sans" w:cs="Open Sans"/>
          <w:i/>
          <w:color w:val="8EAADB" w:themeColor="accent1" w:themeTint="99"/>
          <w:sz w:val="18"/>
          <w:szCs w:val="18"/>
        </w:rPr>
        <w:t>ons based on how they defined</w:t>
      </w:r>
      <w:r w:rsidRPr="00BD1CFF">
        <w:rPr>
          <w:rFonts w:ascii="Open Sans" w:hAnsi="Open Sans" w:cs="Open Sans"/>
          <w:i/>
          <w:color w:val="8EAADB" w:themeColor="accent1" w:themeTint="99"/>
          <w:sz w:val="18"/>
          <w:szCs w:val="18"/>
        </w:rPr>
        <w:t xml:space="preserve"> investment</w:t>
      </w:r>
      <w:r w:rsidR="00E915A2" w:rsidRPr="00BD1CFF">
        <w:rPr>
          <w:rFonts w:ascii="Open Sans" w:hAnsi="Open Sans" w:cs="Open Sans"/>
          <w:i/>
          <w:color w:val="8EAADB" w:themeColor="accent1" w:themeTint="99"/>
          <w:sz w:val="18"/>
          <w:szCs w:val="18"/>
        </w:rPr>
        <w:t>s</w:t>
      </w:r>
      <w:r w:rsidRPr="00BD1CFF">
        <w:rPr>
          <w:rFonts w:ascii="Open Sans" w:hAnsi="Open Sans" w:cs="Open Sans"/>
          <w:i/>
          <w:color w:val="8EAADB" w:themeColor="accent1" w:themeTint="99"/>
          <w:sz w:val="18"/>
          <w:szCs w:val="18"/>
        </w:rPr>
        <w:t xml:space="preserve"> in their programme. </w:t>
      </w:r>
    </w:p>
    <w:p w14:paraId="1767747B" w14:textId="77777777" w:rsidR="007D036F" w:rsidRPr="00BD1CFF" w:rsidRDefault="007D036F" w:rsidP="007D036F">
      <w:pPr>
        <w:rPr>
          <w:rFonts w:ascii="Open Sans" w:hAnsi="Open Sans" w:cs="Open Sans"/>
          <w:i/>
          <w:color w:val="8EAADB" w:themeColor="accent1" w:themeTint="99"/>
          <w:sz w:val="18"/>
          <w:szCs w:val="18"/>
        </w:rPr>
      </w:pPr>
      <w:r w:rsidRPr="00BD1CFF">
        <w:rPr>
          <w:rFonts w:ascii="Open Sans" w:hAnsi="Open Sans" w:cs="Open Sans"/>
          <w:i/>
          <w:color w:val="8EAADB" w:themeColor="accent1" w:themeTint="99"/>
          <w:sz w:val="18"/>
          <w:szCs w:val="18"/>
        </w:rPr>
        <w:t>-----------------------------------------------------------------------------------</w:t>
      </w:r>
    </w:p>
    <w:p w14:paraId="24BA3D5F" w14:textId="77777777" w:rsidR="007D036F" w:rsidRPr="00BD1CFF" w:rsidRDefault="007D036F" w:rsidP="007D036F">
      <w:pPr>
        <w:rPr>
          <w:rFonts w:ascii="Open Sans" w:hAnsi="Open Sans" w:cs="Open Sans"/>
          <w:bCs/>
          <w:i/>
          <w:color w:val="8EAADB" w:themeColor="accent1" w:themeTint="99"/>
          <w:sz w:val="18"/>
          <w:szCs w:val="18"/>
        </w:rPr>
      </w:pPr>
    </w:p>
    <w:p w14:paraId="67493558" w14:textId="7E904C3A" w:rsidR="007D036F" w:rsidRPr="00BD1CFF" w:rsidRDefault="007D036F" w:rsidP="007D036F">
      <w:pPr>
        <w:rPr>
          <w:rFonts w:ascii="Open Sans" w:hAnsi="Open Sans" w:cs="Open Sans"/>
          <w:bCs/>
          <w:i/>
          <w:color w:val="8EAADB" w:themeColor="accent1" w:themeTint="99"/>
          <w:sz w:val="18"/>
          <w:szCs w:val="18"/>
          <w:u w:val="single"/>
        </w:rPr>
      </w:pPr>
      <w:r w:rsidRPr="00BD1CFF">
        <w:rPr>
          <w:rFonts w:ascii="Open Sans" w:hAnsi="Open Sans" w:cs="Open Sans"/>
          <w:bCs/>
          <w:i/>
          <w:color w:val="8EAADB" w:themeColor="accent1" w:themeTint="99"/>
          <w:sz w:val="18"/>
          <w:szCs w:val="18"/>
          <w:u w:val="single"/>
        </w:rPr>
        <w:lastRenderedPageBreak/>
        <w:t>Fields with questions about the investment:</w:t>
      </w:r>
    </w:p>
    <w:p w14:paraId="3D61D608" w14:textId="77777777" w:rsidR="00512DC3" w:rsidRPr="00BD1CFF" w:rsidRDefault="00512DC3" w:rsidP="00512DC3">
      <w:pPr>
        <w:pStyle w:val="ListParagraph"/>
        <w:numPr>
          <w:ilvl w:val="0"/>
          <w:numId w:val="16"/>
        </w:numPr>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Investment number (automatic)</w:t>
      </w:r>
    </w:p>
    <w:p w14:paraId="6D5CCECA" w14:textId="77777777" w:rsidR="00512DC3" w:rsidRPr="00BD1CFF" w:rsidRDefault="00512DC3" w:rsidP="00512DC3">
      <w:pPr>
        <w:pStyle w:val="ListParagraph"/>
        <w:numPr>
          <w:ilvl w:val="0"/>
          <w:numId w:val="16"/>
        </w:numPr>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Investment title</w:t>
      </w:r>
    </w:p>
    <w:p w14:paraId="2241D1E5" w14:textId="08591870" w:rsidR="00DF2898" w:rsidRPr="00BD1CFF" w:rsidRDefault="00DF2898" w:rsidP="00512DC3">
      <w:pPr>
        <w:pStyle w:val="ListParagraph"/>
        <w:numPr>
          <w:ilvl w:val="0"/>
          <w:numId w:val="16"/>
        </w:numPr>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 xml:space="preserve">delivery </w:t>
      </w:r>
      <w:r w:rsidR="00066044" w:rsidRPr="00BD1CFF">
        <w:rPr>
          <w:rFonts w:ascii="Open Sans" w:hAnsi="Open Sans" w:cs="Open Sans"/>
          <w:bCs/>
          <w:i/>
          <w:color w:val="8EAADB" w:themeColor="accent1" w:themeTint="99"/>
          <w:sz w:val="18"/>
          <w:szCs w:val="18"/>
        </w:rPr>
        <w:t>period</w:t>
      </w:r>
    </w:p>
    <w:p w14:paraId="1C760C14" w14:textId="77777777" w:rsidR="00512DC3" w:rsidRPr="00BD1CFF" w:rsidRDefault="00512DC3" w:rsidP="00512DC3">
      <w:pPr>
        <w:pStyle w:val="ListParagraph"/>
        <w:numPr>
          <w:ilvl w:val="0"/>
          <w:numId w:val="16"/>
        </w:numPr>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Justification</w:t>
      </w:r>
    </w:p>
    <w:p w14:paraId="77BA15EE" w14:textId="77777777" w:rsidR="00512DC3" w:rsidRPr="00BD1CFF" w:rsidRDefault="00512DC3" w:rsidP="00512DC3">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 xml:space="preserve">Explain why this investment is needed. </w:t>
      </w:r>
    </w:p>
    <w:p w14:paraId="38E85448" w14:textId="7E438CFC" w:rsidR="00512DC3" w:rsidRPr="00BD1CFF" w:rsidRDefault="00C45E67" w:rsidP="00512DC3">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Clearly d</w:t>
      </w:r>
      <w:r w:rsidR="00512DC3" w:rsidRPr="00BD1CFF">
        <w:rPr>
          <w:rFonts w:ascii="Open Sans" w:hAnsi="Open Sans" w:cs="Open Sans"/>
          <w:bCs/>
          <w:i/>
          <w:color w:val="8EAADB" w:themeColor="accent1" w:themeTint="99"/>
          <w:sz w:val="18"/>
          <w:szCs w:val="18"/>
        </w:rPr>
        <w:t xml:space="preserve">escribe the </w:t>
      </w:r>
      <w:r w:rsidR="00A91B9C" w:rsidRPr="00BD1CFF">
        <w:rPr>
          <w:rFonts w:ascii="Open Sans" w:hAnsi="Open Sans" w:cs="Open Sans"/>
          <w:bCs/>
          <w:i/>
          <w:color w:val="8EAADB" w:themeColor="accent1" w:themeTint="99"/>
          <w:sz w:val="18"/>
          <w:szCs w:val="18"/>
        </w:rPr>
        <w:t>transnational</w:t>
      </w:r>
      <w:r w:rsidR="00512DC3" w:rsidRPr="00BD1CFF">
        <w:rPr>
          <w:rFonts w:ascii="Open Sans" w:hAnsi="Open Sans" w:cs="Open Sans"/>
          <w:bCs/>
          <w:i/>
          <w:color w:val="8EAADB" w:themeColor="accent1" w:themeTint="99"/>
          <w:sz w:val="18"/>
          <w:szCs w:val="18"/>
        </w:rPr>
        <w:t xml:space="preserve"> relevance of the investment.</w:t>
      </w:r>
    </w:p>
    <w:p w14:paraId="43F61BB5" w14:textId="41636F8D" w:rsidR="00512DC3" w:rsidRPr="00BD1CFF" w:rsidRDefault="00512DC3" w:rsidP="00512DC3">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Describe who is benefiting (e.g.</w:t>
      </w:r>
      <w:r w:rsidR="00C45E67" w:rsidRPr="00BD1CFF">
        <w:rPr>
          <w:rFonts w:ascii="Open Sans" w:hAnsi="Open Sans" w:cs="Open Sans"/>
          <w:bCs/>
          <w:i/>
          <w:color w:val="8EAADB" w:themeColor="accent1" w:themeTint="99"/>
          <w:sz w:val="18"/>
          <w:szCs w:val="18"/>
        </w:rPr>
        <w:t>,</w:t>
      </w:r>
      <w:r w:rsidRPr="00BD1CFF">
        <w:rPr>
          <w:rFonts w:ascii="Open Sans" w:hAnsi="Open Sans" w:cs="Open Sans"/>
          <w:bCs/>
          <w:i/>
          <w:color w:val="8EAADB" w:themeColor="accent1" w:themeTint="99"/>
          <w:sz w:val="18"/>
          <w:szCs w:val="18"/>
        </w:rPr>
        <w:t xml:space="preserve"> partners, regions, end-users</w:t>
      </w:r>
      <w:r w:rsidR="00C45E67" w:rsidRPr="00BD1CFF">
        <w:rPr>
          <w:rFonts w:ascii="Open Sans" w:hAnsi="Open Sans" w:cs="Open Sans"/>
          <w:bCs/>
          <w:i/>
          <w:color w:val="8EAADB" w:themeColor="accent1" w:themeTint="99"/>
          <w:sz w:val="18"/>
          <w:szCs w:val="18"/>
        </w:rPr>
        <w:t>,</w:t>
      </w:r>
      <w:r w:rsidRPr="00BD1CFF">
        <w:rPr>
          <w:rFonts w:ascii="Open Sans" w:hAnsi="Open Sans" w:cs="Open Sans"/>
          <w:bCs/>
          <w:i/>
          <w:color w:val="8EAADB" w:themeColor="accent1" w:themeTint="99"/>
          <w:sz w:val="18"/>
          <w:szCs w:val="18"/>
        </w:rPr>
        <w:t xml:space="preserve"> etc.) from this investment</w:t>
      </w:r>
      <w:r w:rsidR="00C45E67" w:rsidRPr="00BD1CFF">
        <w:rPr>
          <w:rFonts w:ascii="Open Sans" w:hAnsi="Open Sans" w:cs="Open Sans"/>
          <w:bCs/>
          <w:i/>
          <w:color w:val="8EAADB" w:themeColor="accent1" w:themeTint="99"/>
          <w:sz w:val="18"/>
          <w:szCs w:val="18"/>
        </w:rPr>
        <w:t>,</w:t>
      </w:r>
      <w:r w:rsidRPr="00BD1CFF">
        <w:rPr>
          <w:rFonts w:ascii="Open Sans" w:hAnsi="Open Sans" w:cs="Open Sans"/>
          <w:bCs/>
          <w:i/>
          <w:color w:val="8EAADB" w:themeColor="accent1" w:themeTint="99"/>
          <w:sz w:val="18"/>
          <w:szCs w:val="18"/>
        </w:rPr>
        <w:t xml:space="preserve"> and in what way.</w:t>
      </w:r>
    </w:p>
    <w:p w14:paraId="5391C884" w14:textId="1027CA96" w:rsidR="00512DC3" w:rsidRPr="00BD1CFF" w:rsidRDefault="00512DC3" w:rsidP="00512DC3">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 xml:space="preserve">In </w:t>
      </w:r>
      <w:r w:rsidR="00C45E67" w:rsidRPr="00BD1CFF">
        <w:rPr>
          <w:rFonts w:ascii="Open Sans" w:hAnsi="Open Sans" w:cs="Open Sans"/>
          <w:bCs/>
          <w:i/>
          <w:color w:val="8EAADB" w:themeColor="accent1" w:themeTint="99"/>
          <w:sz w:val="18"/>
          <w:szCs w:val="18"/>
        </w:rPr>
        <w:t xml:space="preserve">the </w:t>
      </w:r>
      <w:r w:rsidRPr="00BD1CFF">
        <w:rPr>
          <w:rFonts w:ascii="Open Sans" w:hAnsi="Open Sans" w:cs="Open Sans"/>
          <w:bCs/>
          <w:i/>
          <w:color w:val="8EAADB" w:themeColor="accent1" w:themeTint="99"/>
          <w:sz w:val="18"/>
          <w:szCs w:val="18"/>
        </w:rPr>
        <w:t>case of pilot investment, please clarify which problem it tackles, which findings you expect from it, how it can be replicated</w:t>
      </w:r>
      <w:r w:rsidR="00C45E67" w:rsidRPr="00BD1CFF">
        <w:rPr>
          <w:rFonts w:ascii="Open Sans" w:hAnsi="Open Sans" w:cs="Open Sans"/>
          <w:bCs/>
          <w:i/>
          <w:color w:val="8EAADB" w:themeColor="accent1" w:themeTint="99"/>
          <w:sz w:val="18"/>
          <w:szCs w:val="18"/>
        </w:rPr>
        <w:t>,</w:t>
      </w:r>
      <w:r w:rsidRPr="00BD1CFF">
        <w:rPr>
          <w:rFonts w:ascii="Open Sans" w:hAnsi="Open Sans" w:cs="Open Sans"/>
          <w:bCs/>
          <w:i/>
          <w:color w:val="8EAADB" w:themeColor="accent1" w:themeTint="99"/>
          <w:sz w:val="18"/>
          <w:szCs w:val="18"/>
        </w:rPr>
        <w:t xml:space="preserve"> and how the experience coming from it will be used for the benefit of the programme area.</w:t>
      </w:r>
    </w:p>
    <w:p w14:paraId="1AC66106" w14:textId="77777777" w:rsidR="00512DC3" w:rsidRPr="00BD1CFF" w:rsidRDefault="00512DC3" w:rsidP="00512DC3">
      <w:pPr>
        <w:pStyle w:val="ListParagraph"/>
        <w:numPr>
          <w:ilvl w:val="0"/>
          <w:numId w:val="16"/>
        </w:numPr>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Location of the investment</w:t>
      </w:r>
    </w:p>
    <w:p w14:paraId="4784DA54" w14:textId="77777777" w:rsidR="00512DC3" w:rsidRPr="00BD1CFF" w:rsidRDefault="00512DC3" w:rsidP="00512DC3">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Location of the physical investment; if possible, a specific address where the investment will be located</w:t>
      </w:r>
    </w:p>
    <w:p w14:paraId="4EB8965E" w14:textId="77777777" w:rsidR="00512DC3" w:rsidRPr="00BD1CFF" w:rsidRDefault="00512DC3" w:rsidP="00512DC3">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Drop-down list (NUTS3 codes + whole programme area)</w:t>
      </w:r>
    </w:p>
    <w:p w14:paraId="1A6D636D" w14:textId="77777777" w:rsidR="00512DC3" w:rsidRPr="00BD1CFF" w:rsidRDefault="00512DC3" w:rsidP="00512DC3">
      <w:pPr>
        <w:pStyle w:val="ListParagraph"/>
        <w:numPr>
          <w:ilvl w:val="0"/>
          <w:numId w:val="16"/>
        </w:numPr>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Risks associated with the investment</w:t>
      </w:r>
    </w:p>
    <w:p w14:paraId="718C06D0" w14:textId="77777777" w:rsidR="00512DC3" w:rsidRPr="00BD1CFF" w:rsidRDefault="00512DC3" w:rsidP="00512DC3">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Description of the risks associated with the investment, go/no-go decisions, etc. (if any)</w:t>
      </w:r>
    </w:p>
    <w:p w14:paraId="23EE5EF0" w14:textId="77777777" w:rsidR="00512DC3" w:rsidRPr="00BD1CFF" w:rsidRDefault="00512DC3" w:rsidP="00512DC3">
      <w:pPr>
        <w:pStyle w:val="ListParagraph"/>
        <w:numPr>
          <w:ilvl w:val="0"/>
          <w:numId w:val="16"/>
        </w:numPr>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Investment documentation</w:t>
      </w:r>
    </w:p>
    <w:p w14:paraId="0ABCDCF4" w14:textId="275AA747" w:rsidR="00512DC3" w:rsidRPr="00BD1CFF" w:rsidRDefault="00512DC3" w:rsidP="00512DC3">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Please list all technical requirements and permissions (e.g.</w:t>
      </w:r>
      <w:r w:rsidR="00C45E67" w:rsidRPr="00BD1CFF">
        <w:rPr>
          <w:rFonts w:ascii="Open Sans" w:hAnsi="Open Sans" w:cs="Open Sans"/>
          <w:bCs/>
          <w:i/>
          <w:color w:val="8EAADB" w:themeColor="accent1" w:themeTint="99"/>
          <w:sz w:val="18"/>
          <w:szCs w:val="18"/>
        </w:rPr>
        <w:t>,</w:t>
      </w:r>
      <w:r w:rsidRPr="00BD1CFF">
        <w:rPr>
          <w:rFonts w:ascii="Open Sans" w:hAnsi="Open Sans" w:cs="Open Sans"/>
          <w:bCs/>
          <w:i/>
          <w:color w:val="8EAADB" w:themeColor="accent1" w:themeTint="99"/>
          <w:sz w:val="18"/>
          <w:szCs w:val="18"/>
        </w:rPr>
        <w:t xml:space="preserve"> building permits) required for the investment according to the respective national legislation</w:t>
      </w:r>
      <w:r w:rsidR="00ED1FFB" w:rsidRPr="00BD1CFF">
        <w:rPr>
          <w:rFonts w:ascii="Open Sans" w:hAnsi="Open Sans" w:cs="Open Sans"/>
          <w:bCs/>
          <w:i/>
          <w:color w:val="8EAADB" w:themeColor="accent1" w:themeTint="99"/>
          <w:sz w:val="18"/>
          <w:szCs w:val="18"/>
        </w:rPr>
        <w:t xml:space="preserve"> and</w:t>
      </w:r>
      <w:r w:rsidRPr="00BD1CFF">
        <w:rPr>
          <w:rFonts w:ascii="Open Sans" w:hAnsi="Open Sans" w:cs="Open Sans"/>
          <w:bCs/>
          <w:i/>
          <w:color w:val="8EAADB" w:themeColor="accent1" w:themeTint="99"/>
          <w:sz w:val="18"/>
          <w:szCs w:val="18"/>
        </w:rPr>
        <w:t xml:space="preserve"> indicate when you expect them to be available.</w:t>
      </w:r>
    </w:p>
    <w:p w14:paraId="54C37D9E" w14:textId="77777777" w:rsidR="00292391" w:rsidRPr="00BD1CFF" w:rsidRDefault="00292391" w:rsidP="00292391">
      <w:pPr>
        <w:pStyle w:val="ListParagraph"/>
        <w:numPr>
          <w:ilvl w:val="0"/>
          <w:numId w:val="17"/>
        </w:numPr>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 xml:space="preserve">For investments in infrastructure with an expected lifespan of at least five years, please include an assessment of expected impacts of climate change. </w:t>
      </w:r>
    </w:p>
    <w:p w14:paraId="258470C3" w14:textId="77777777" w:rsidR="00292391" w:rsidRPr="00BD1CFF" w:rsidRDefault="00292391" w:rsidP="007E0328">
      <w:pPr>
        <w:rPr>
          <w:rFonts w:ascii="Open Sans" w:hAnsi="Open Sans" w:cs="Open Sans"/>
          <w:bCs/>
          <w:i/>
          <w:color w:val="8EAADB" w:themeColor="accent1" w:themeTint="99"/>
          <w:sz w:val="18"/>
          <w:szCs w:val="18"/>
        </w:rPr>
      </w:pPr>
    </w:p>
    <w:p w14:paraId="0A754639" w14:textId="77777777" w:rsidR="00512DC3" w:rsidRPr="00BD1CFF" w:rsidRDefault="00512DC3" w:rsidP="00512DC3">
      <w:pPr>
        <w:pStyle w:val="ListParagraph"/>
        <w:numPr>
          <w:ilvl w:val="0"/>
          <w:numId w:val="16"/>
        </w:numPr>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Ownership</w:t>
      </w:r>
    </w:p>
    <w:p w14:paraId="5013BA6B" w14:textId="77777777" w:rsidR="00512DC3" w:rsidRPr="00BD1CFF" w:rsidRDefault="00512DC3" w:rsidP="00512DC3">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Who owns the site where the investment is located?</w:t>
      </w:r>
    </w:p>
    <w:p w14:paraId="1FE3802D" w14:textId="77777777" w:rsidR="00512DC3" w:rsidRPr="00BD1CFF" w:rsidRDefault="00512DC3" w:rsidP="00512DC3">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Who will retain ownership of the investment at the end of the project?</w:t>
      </w:r>
    </w:p>
    <w:p w14:paraId="2C04D963" w14:textId="140F9570" w:rsidR="00512DC3" w:rsidRPr="00BD1CFF" w:rsidRDefault="00512DC3" w:rsidP="0064558D">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 xml:space="preserve">Who will take care of </w:t>
      </w:r>
      <w:r w:rsidR="00C45E67" w:rsidRPr="00BD1CFF">
        <w:rPr>
          <w:rFonts w:ascii="Open Sans" w:hAnsi="Open Sans" w:cs="Open Sans"/>
          <w:bCs/>
          <w:i/>
          <w:color w:val="8EAADB" w:themeColor="accent1" w:themeTint="99"/>
          <w:sz w:val="18"/>
          <w:szCs w:val="18"/>
        </w:rPr>
        <w:t xml:space="preserve">the </w:t>
      </w:r>
      <w:r w:rsidRPr="00BD1CFF">
        <w:rPr>
          <w:rFonts w:ascii="Open Sans" w:hAnsi="Open Sans" w:cs="Open Sans"/>
          <w:bCs/>
          <w:i/>
          <w:color w:val="8EAADB" w:themeColor="accent1" w:themeTint="99"/>
          <w:sz w:val="18"/>
          <w:szCs w:val="18"/>
        </w:rPr>
        <w:t>maintenance of the investment? How will this be done</w:t>
      </w:r>
      <w:r w:rsidR="002537BC">
        <w:rPr>
          <w:rFonts w:ascii="Open Sans" w:hAnsi="Open Sans" w:cs="Open Sans"/>
          <w:bCs/>
          <w:i/>
          <w:color w:val="8EAADB" w:themeColor="accent1" w:themeTint="99"/>
          <w:sz w:val="18"/>
          <w:szCs w:val="18"/>
        </w:rPr>
        <w:t xml:space="preserve"> </w:t>
      </w:r>
      <w:ins w:id="1" w:author="Liholot Natália" w:date="2022-01-20T14:37:00Z">
        <w:r w:rsidR="002537BC">
          <w:rPr>
            <w:rFonts w:ascii="Open Sans" w:hAnsi="Open Sans" w:cs="Open Sans"/>
            <w:bCs/>
            <w:i/>
            <w:color w:val="8EAADB" w:themeColor="accent1" w:themeTint="99"/>
            <w:sz w:val="18"/>
            <w:szCs w:val="18"/>
          </w:rPr>
          <w:t>and ensured</w:t>
        </w:r>
      </w:ins>
      <w:r w:rsidRPr="00BD1CFF">
        <w:rPr>
          <w:rFonts w:ascii="Open Sans" w:hAnsi="Open Sans" w:cs="Open Sans"/>
          <w:bCs/>
          <w:i/>
          <w:color w:val="8EAADB" w:themeColor="accent1" w:themeTint="99"/>
          <w:sz w:val="18"/>
          <w:szCs w:val="18"/>
        </w:rPr>
        <w:t>?</w:t>
      </w:r>
    </w:p>
    <w:p w14:paraId="29EE200C" w14:textId="33B99606" w:rsidR="00BC48F7" w:rsidRPr="00BD1CFF" w:rsidRDefault="001A5979" w:rsidP="0064558D">
      <w:pPr>
        <w:rPr>
          <w:rFonts w:ascii="Open Sans" w:hAnsi="Open Sans" w:cs="Open Sans"/>
          <w:bCs/>
          <w:color w:val="1F3864" w:themeColor="accent1" w:themeShade="80"/>
          <w:sz w:val="24"/>
          <w:szCs w:val="24"/>
        </w:rPr>
      </w:pPr>
      <w:r w:rsidRPr="00BD1CFF">
        <w:rPr>
          <w:rFonts w:ascii="Open Sans" w:hAnsi="Open Sans" w:cs="Open Sans"/>
          <w:bCs/>
          <w:color w:val="1F3864" w:themeColor="accent1" w:themeShade="80"/>
          <w:sz w:val="24"/>
          <w:szCs w:val="24"/>
        </w:rPr>
        <w:t>Activities</w:t>
      </w:r>
    </w:p>
    <w:p w14:paraId="2F502A40" w14:textId="77777777" w:rsidR="00BC48F7" w:rsidRPr="00BD1CFF" w:rsidRDefault="00BC48F7" w:rsidP="0064558D">
      <w:pPr>
        <w:rPr>
          <w:rFonts w:ascii="Open Sans" w:hAnsi="Open Sans" w:cs="Open Sans"/>
          <w:color w:val="1F3864" w:themeColor="accent1" w:themeShade="80"/>
        </w:rPr>
      </w:pPr>
    </w:p>
    <w:p w14:paraId="052FB5C4" w14:textId="63022609" w:rsidR="00D142ED" w:rsidRDefault="003A51EB" w:rsidP="0064558D">
      <w:pPr>
        <w:rPr>
          <w:rFonts w:ascii="Open Sans" w:hAnsi="Open Sans" w:cs="Open Sans"/>
          <w:color w:val="1F3864" w:themeColor="accent1" w:themeShade="80"/>
        </w:rPr>
      </w:pPr>
      <w:r w:rsidRPr="00BD1CFF">
        <w:rPr>
          <w:rFonts w:ascii="Open Sans" w:hAnsi="Open Sans" w:cs="Open Sans"/>
          <w:color w:val="1F3864" w:themeColor="accent1" w:themeShade="80"/>
        </w:rPr>
        <w:t xml:space="preserve">Please describe the activities by which the project achieves the above project </w:t>
      </w:r>
      <w:r w:rsidR="00F125D8">
        <w:rPr>
          <w:rFonts w:ascii="Open Sans" w:hAnsi="Open Sans" w:cs="Open Sans"/>
          <w:color w:val="1F3864" w:themeColor="accent1" w:themeShade="80"/>
        </w:rPr>
        <w:t>S</w:t>
      </w:r>
      <w:r w:rsidRPr="00BD1CFF">
        <w:rPr>
          <w:rFonts w:ascii="Open Sans" w:hAnsi="Open Sans" w:cs="Open Sans"/>
          <w:color w:val="1F3864" w:themeColor="accent1" w:themeShade="80"/>
        </w:rPr>
        <w:t xml:space="preserve">pecific </w:t>
      </w:r>
      <w:r w:rsidR="00F125D8">
        <w:rPr>
          <w:rFonts w:ascii="Open Sans" w:hAnsi="Open Sans" w:cs="Open Sans"/>
          <w:color w:val="1F3864" w:themeColor="accent1" w:themeShade="80"/>
        </w:rPr>
        <w:t>O</w:t>
      </w:r>
      <w:r w:rsidRPr="00BD1CFF">
        <w:rPr>
          <w:rFonts w:ascii="Open Sans" w:hAnsi="Open Sans" w:cs="Open Sans"/>
          <w:color w:val="1F3864" w:themeColor="accent1" w:themeShade="80"/>
        </w:rPr>
        <w:t>bjective</w:t>
      </w:r>
      <w:r w:rsidR="00AE65E0" w:rsidRPr="00BD1CFF">
        <w:rPr>
          <w:rFonts w:ascii="Open Sans" w:hAnsi="Open Sans" w:cs="Open Sans"/>
          <w:color w:val="1F3864" w:themeColor="accent1" w:themeShade="80"/>
        </w:rPr>
        <w:t xml:space="preserve"> and </w:t>
      </w:r>
      <w:r w:rsidR="00900EAE" w:rsidRPr="00BD1CFF">
        <w:rPr>
          <w:rFonts w:ascii="Open Sans" w:hAnsi="Open Sans" w:cs="Open Sans"/>
          <w:color w:val="1F3864" w:themeColor="accent1" w:themeShade="80"/>
        </w:rPr>
        <w:t xml:space="preserve">related </w:t>
      </w:r>
      <w:r w:rsidR="00AE65E0" w:rsidRPr="00BD1CFF">
        <w:rPr>
          <w:rFonts w:ascii="Open Sans" w:hAnsi="Open Sans" w:cs="Open Sans"/>
          <w:color w:val="1F3864" w:themeColor="accent1" w:themeShade="80"/>
        </w:rPr>
        <w:t>communication objective</w:t>
      </w:r>
      <w:r w:rsidR="00900EAE" w:rsidRPr="00BD1CFF">
        <w:rPr>
          <w:rFonts w:ascii="Open Sans" w:hAnsi="Open Sans" w:cs="Open Sans"/>
          <w:color w:val="1F3864" w:themeColor="accent1" w:themeShade="80"/>
        </w:rPr>
        <w:t>(s)</w:t>
      </w:r>
      <w:r w:rsidR="00AE65E0" w:rsidRPr="00BD1CFF">
        <w:rPr>
          <w:rFonts w:ascii="Open Sans" w:hAnsi="Open Sans" w:cs="Open Sans"/>
          <w:color w:val="1F3864" w:themeColor="accent1" w:themeShade="80"/>
        </w:rPr>
        <w:t xml:space="preserve">. </w:t>
      </w:r>
      <w:r w:rsidR="00D142ED" w:rsidRPr="00D142ED">
        <w:rPr>
          <w:rFonts w:ascii="Open Sans" w:hAnsi="Open Sans" w:cs="Open Sans"/>
          <w:color w:val="1F3864" w:themeColor="accent1" w:themeShade="80"/>
        </w:rPr>
        <w:t xml:space="preserve">The communication activities, if a communication objective is relevant for this </w:t>
      </w:r>
      <w:r w:rsidR="00B166FF">
        <w:rPr>
          <w:rFonts w:ascii="Open Sans" w:hAnsi="Open Sans" w:cs="Open Sans"/>
          <w:color w:val="1F3864" w:themeColor="accent1" w:themeShade="80"/>
        </w:rPr>
        <w:t>SO</w:t>
      </w:r>
      <w:r w:rsidR="00D142ED" w:rsidRPr="00D142ED">
        <w:rPr>
          <w:rFonts w:ascii="Open Sans" w:hAnsi="Open Sans" w:cs="Open Sans"/>
          <w:color w:val="1F3864" w:themeColor="accent1" w:themeShade="80"/>
        </w:rPr>
        <w:t>, are to be planned accordingly and appropriately to reach the relevant target group.</w:t>
      </w:r>
    </w:p>
    <w:p w14:paraId="45960BD5" w14:textId="125CE092" w:rsidR="003A51EB" w:rsidRPr="00BD1CFF" w:rsidRDefault="00B07389" w:rsidP="0064558D">
      <w:pPr>
        <w:rPr>
          <w:rFonts w:ascii="Open Sans" w:hAnsi="Open Sans" w:cs="Open Sans"/>
          <w:color w:val="1F3864" w:themeColor="accent1" w:themeShade="80"/>
        </w:rPr>
      </w:pPr>
      <w:r w:rsidRPr="00BD1CFF">
        <w:rPr>
          <w:rFonts w:ascii="Open Sans" w:hAnsi="Open Sans" w:cs="Open Sans"/>
          <w:color w:val="1F3864" w:themeColor="accent1" w:themeShade="80"/>
        </w:rPr>
        <w:t xml:space="preserve">Add deliverables to activities – see </w:t>
      </w:r>
      <w:r w:rsidR="00F125D8">
        <w:rPr>
          <w:rFonts w:ascii="Open Sans" w:hAnsi="Open Sans" w:cs="Open Sans"/>
          <w:color w:val="1F3864" w:themeColor="accent1" w:themeShade="80"/>
        </w:rPr>
        <w:t>P</w:t>
      </w:r>
      <w:r w:rsidRPr="00BD1CFF">
        <w:rPr>
          <w:rFonts w:ascii="Open Sans" w:hAnsi="Open Sans" w:cs="Open Sans"/>
          <w:color w:val="1F3864" w:themeColor="accent1" w:themeShade="80"/>
        </w:rPr>
        <w:t>rogramme rules.</w:t>
      </w:r>
    </w:p>
    <w:p w14:paraId="68055571" w14:textId="77777777" w:rsidR="003A24E3" w:rsidRPr="00BD1CFF" w:rsidRDefault="003A24E3" w:rsidP="0064558D">
      <w:pPr>
        <w:rPr>
          <w:rFonts w:ascii="Open Sans" w:hAnsi="Open Sans" w:cs="Open Sans"/>
          <w:color w:val="1F3864" w:themeColor="accent1" w:themeShade="80"/>
        </w:rPr>
      </w:pPr>
    </w:p>
    <w:p w14:paraId="3F2D9023" w14:textId="56FF36B6" w:rsidR="003A24E3" w:rsidRPr="00BD1CFF" w:rsidRDefault="00BF6E1D" w:rsidP="003A24E3">
      <w:pPr>
        <w:pStyle w:val="BodyText"/>
        <w:rPr>
          <w:rFonts w:ascii="Open Sans" w:hAnsi="Open Sans" w:cs="Open Sans"/>
          <w:color w:val="000000" w:themeColor="text1"/>
        </w:rPr>
      </w:pPr>
      <w:r w:rsidRPr="00BD1CFF">
        <w:rPr>
          <w:rFonts w:ascii="Open Sans" w:hAnsi="Open Sans" w:cs="Open Sans"/>
          <w:color w:val="000000" w:themeColor="text1"/>
          <w:shd w:val="clear" w:color="auto" w:fill="92D050"/>
        </w:rPr>
        <w:t>I</w:t>
      </w:r>
      <w:r w:rsidR="003A24E3" w:rsidRPr="00BD1CFF">
        <w:rPr>
          <w:rFonts w:ascii="Open Sans" w:hAnsi="Open Sans" w:cs="Open Sans"/>
          <w:color w:val="000000" w:themeColor="text1"/>
          <w:shd w:val="clear" w:color="auto" w:fill="92D050"/>
        </w:rPr>
        <w:t>s any activity state aid relevant</w:t>
      </w:r>
      <w:r w:rsidR="00182C4D" w:rsidRPr="00BD1CFF">
        <w:rPr>
          <w:rFonts w:ascii="Open Sans" w:hAnsi="Open Sans" w:cs="Open Sans"/>
          <w:color w:val="000000" w:themeColor="text1"/>
          <w:shd w:val="clear" w:color="auto" w:fill="92D050"/>
        </w:rPr>
        <w:t xml:space="preserve"> under GBER</w:t>
      </w:r>
      <w:r w:rsidR="003A24E3" w:rsidRPr="00BD1CFF">
        <w:rPr>
          <w:rFonts w:ascii="Open Sans" w:hAnsi="Open Sans" w:cs="Open Sans"/>
          <w:color w:val="000000" w:themeColor="text1"/>
          <w:shd w:val="clear" w:color="auto" w:fill="92D050"/>
        </w:rPr>
        <w:t>?</w:t>
      </w:r>
      <w:r w:rsidR="003A24E3" w:rsidRPr="00BD1CFF">
        <w:rPr>
          <w:rFonts w:ascii="Open Sans" w:hAnsi="Open Sans" w:cs="Open Sans"/>
          <w:color w:val="000000" w:themeColor="text1"/>
        </w:rPr>
        <w:t xml:space="preserve"> </w:t>
      </w:r>
    </w:p>
    <w:tbl>
      <w:tblPr>
        <w:tblStyle w:val="MediumGrid1"/>
        <w:tblW w:w="0" w:type="auto"/>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shd w:val="clear" w:color="auto" w:fill="92D050"/>
        <w:tblLook w:val="04A0" w:firstRow="1" w:lastRow="0" w:firstColumn="1" w:lastColumn="0" w:noHBand="0" w:noVBand="1"/>
      </w:tblPr>
      <w:tblGrid>
        <w:gridCol w:w="1526"/>
      </w:tblGrid>
      <w:tr w:rsidR="003A24E3" w:rsidRPr="00BD1CFF" w14:paraId="4F4696A7" w14:textId="77777777" w:rsidTr="003A24E3">
        <w:trPr>
          <w:cnfStyle w:val="100000000000" w:firstRow="1" w:lastRow="0" w:firstColumn="0" w:lastColumn="0" w:oddVBand="0" w:evenVBand="0" w:oddHBand="0" w:evenHBand="0" w:firstRowFirstColumn="0" w:firstRowLastColumn="0" w:lastRowFirstColumn="0" w:lastRowLastColumn="0"/>
          <w:trHeight w:val="832"/>
        </w:trPr>
        <w:tc>
          <w:tcPr>
            <w:cnfStyle w:val="001000000000" w:firstRow="0" w:lastRow="0" w:firstColumn="1" w:lastColumn="0" w:oddVBand="0" w:evenVBand="0" w:oddHBand="0" w:evenHBand="0" w:firstRowFirstColumn="0" w:firstRowLastColumn="0" w:lastRowFirstColumn="0" w:lastRowLastColumn="0"/>
            <w:tcW w:w="1526" w:type="dxa"/>
            <w:shd w:val="clear" w:color="auto" w:fill="92D050"/>
            <w:vAlign w:val="center"/>
          </w:tcPr>
          <w:p w14:paraId="51FF6EB2" w14:textId="77777777" w:rsidR="003A24E3" w:rsidRPr="00BD1CFF" w:rsidRDefault="003A24E3" w:rsidP="003A24E3">
            <w:pPr>
              <w:rPr>
                <w:rFonts w:ascii="Open Sans" w:hAnsi="Open Sans" w:cs="Open Sans"/>
                <w:color w:val="000000" w:themeColor="text1"/>
                <w:lang w:val="en-US"/>
              </w:rPr>
            </w:pPr>
            <w:r w:rsidRPr="00BD1CFF">
              <w:rPr>
                <w:rFonts w:ascii="Open Sans" w:hAnsi="Open Sans" w:cs="Open Sans"/>
                <w:i/>
                <w:iCs/>
                <w:color w:val="000000" w:themeColor="text1"/>
                <w:sz w:val="16"/>
                <w:szCs w:val="16"/>
                <w:lang w:val="en-US"/>
              </w:rPr>
              <w:t>Select Y/N answer from drop-down</w:t>
            </w:r>
          </w:p>
        </w:tc>
      </w:tr>
    </w:tbl>
    <w:p w14:paraId="2FABAE76" w14:textId="77777777" w:rsidR="003A24E3" w:rsidRPr="00BD1CFF" w:rsidRDefault="003A24E3" w:rsidP="0064558D">
      <w:pPr>
        <w:rPr>
          <w:rFonts w:ascii="Open Sans" w:hAnsi="Open Sans" w:cs="Open Sans"/>
          <w:color w:val="1F3864" w:themeColor="accent1" w:themeShade="80"/>
        </w:rPr>
      </w:pPr>
    </w:p>
    <w:p w14:paraId="3C73564D" w14:textId="70EA928F" w:rsidR="003A51EB" w:rsidRPr="00BD1CFF" w:rsidRDefault="003A51EB" w:rsidP="0064558D">
      <w:pPr>
        <w:rPr>
          <w:rFonts w:ascii="Open Sans" w:hAnsi="Open Sans" w:cs="Open Sans"/>
          <w:color w:val="1F3864" w:themeColor="accent1" w:themeShade="80"/>
        </w:rPr>
      </w:pPr>
    </w:p>
    <w:tbl>
      <w:tblPr>
        <w:tblW w:w="10351" w:type="dxa"/>
        <w:tblInd w:w="-885" w:type="dxa"/>
        <w:tblLayout w:type="fixed"/>
        <w:tblCellMar>
          <w:top w:w="57" w:type="dxa"/>
        </w:tblCellMar>
        <w:tblLook w:val="01E0" w:firstRow="1" w:lastRow="1" w:firstColumn="1" w:lastColumn="1" w:noHBand="0" w:noVBand="0"/>
      </w:tblPr>
      <w:tblGrid>
        <w:gridCol w:w="878"/>
        <w:gridCol w:w="963"/>
        <w:gridCol w:w="1136"/>
        <w:gridCol w:w="993"/>
        <w:gridCol w:w="1135"/>
        <w:gridCol w:w="1135"/>
        <w:gridCol w:w="1274"/>
        <w:gridCol w:w="1276"/>
        <w:gridCol w:w="1561"/>
      </w:tblGrid>
      <w:tr w:rsidR="009106D6" w:rsidRPr="00BD1CFF" w14:paraId="748A1F0C" w14:textId="77777777" w:rsidTr="009106D6">
        <w:tc>
          <w:tcPr>
            <w:tcW w:w="878" w:type="dxa"/>
            <w:shd w:val="clear" w:color="auto" w:fill="auto"/>
          </w:tcPr>
          <w:p w14:paraId="2E799EEC" w14:textId="77777777" w:rsidR="009106D6" w:rsidRPr="00BD1CFF" w:rsidDel="00501272" w:rsidRDefault="009106D6" w:rsidP="00D743E6">
            <w:pPr>
              <w:spacing w:after="60"/>
              <w:rPr>
                <w:rFonts w:ascii="Open Sans" w:hAnsi="Open Sans" w:cs="Open Sans"/>
                <w:bCs/>
                <w:sz w:val="18"/>
                <w:szCs w:val="18"/>
              </w:rPr>
            </w:pPr>
            <w:r w:rsidRPr="00BD1CFF">
              <w:rPr>
                <w:rFonts w:ascii="Open Sans" w:hAnsi="Open Sans" w:cs="Open Sans"/>
                <w:bCs/>
                <w:sz w:val="18"/>
                <w:szCs w:val="18"/>
              </w:rPr>
              <w:t>Ac Nr.</w:t>
            </w:r>
          </w:p>
        </w:tc>
        <w:tc>
          <w:tcPr>
            <w:tcW w:w="963" w:type="dxa"/>
            <w:shd w:val="clear" w:color="auto" w:fill="auto"/>
          </w:tcPr>
          <w:p w14:paraId="0AD27E68" w14:textId="77777777" w:rsidR="009106D6" w:rsidRPr="00BD1CFF" w:rsidDel="00501272" w:rsidRDefault="009106D6" w:rsidP="00D743E6">
            <w:pPr>
              <w:pStyle w:val="Heading3"/>
              <w:keepLines w:val="0"/>
              <w:spacing w:before="0" w:after="60"/>
              <w:rPr>
                <w:rFonts w:ascii="Open Sans" w:hAnsi="Open Sans" w:cs="Open Sans"/>
                <w:b w:val="0"/>
                <w:bCs w:val="0"/>
                <w:sz w:val="18"/>
                <w:szCs w:val="18"/>
                <w:lang w:val="en-GB"/>
              </w:rPr>
            </w:pPr>
            <w:r w:rsidRPr="00BD1CFF">
              <w:rPr>
                <w:rFonts w:ascii="Open Sans" w:eastAsia="Cambria" w:hAnsi="Open Sans" w:cs="Open Sans"/>
                <w:b w:val="0"/>
                <w:sz w:val="18"/>
                <w:szCs w:val="18"/>
                <w:lang w:val="en-GB"/>
              </w:rPr>
              <w:t>Activity title</w:t>
            </w:r>
          </w:p>
        </w:tc>
        <w:tc>
          <w:tcPr>
            <w:tcW w:w="1136" w:type="dxa"/>
            <w:shd w:val="clear" w:color="auto" w:fill="auto"/>
          </w:tcPr>
          <w:p w14:paraId="484817E0" w14:textId="77777777" w:rsidR="009106D6" w:rsidRPr="00BD1CFF" w:rsidRDefault="009106D6" w:rsidP="00D743E6">
            <w:pPr>
              <w:spacing w:after="60"/>
              <w:rPr>
                <w:rFonts w:ascii="Open Sans" w:eastAsia="Cambria" w:hAnsi="Open Sans" w:cs="Open Sans"/>
                <w:bCs/>
                <w:sz w:val="18"/>
                <w:szCs w:val="18"/>
              </w:rPr>
            </w:pPr>
            <w:r w:rsidRPr="00BD1CFF">
              <w:rPr>
                <w:rFonts w:ascii="Open Sans" w:eastAsia="Cambria" w:hAnsi="Open Sans" w:cs="Open Sans"/>
                <w:bCs/>
                <w:sz w:val="18"/>
                <w:szCs w:val="18"/>
              </w:rPr>
              <w:t>Activity</w:t>
            </w:r>
          </w:p>
          <w:p w14:paraId="10C8B9C7" w14:textId="77777777" w:rsidR="009106D6" w:rsidRPr="00BD1CFF" w:rsidDel="00501272" w:rsidRDefault="009106D6" w:rsidP="00D743E6">
            <w:pPr>
              <w:spacing w:after="60"/>
              <w:rPr>
                <w:rFonts w:ascii="Open Sans" w:hAnsi="Open Sans" w:cs="Open Sans"/>
                <w:bCs/>
                <w:sz w:val="18"/>
                <w:szCs w:val="18"/>
              </w:rPr>
            </w:pPr>
            <w:r w:rsidRPr="00BD1CFF">
              <w:rPr>
                <w:rFonts w:ascii="Open Sans" w:eastAsia="Cambria" w:hAnsi="Open Sans" w:cs="Open Sans"/>
                <w:bCs/>
                <w:sz w:val="18"/>
                <w:szCs w:val="18"/>
              </w:rPr>
              <w:t>description</w:t>
            </w:r>
          </w:p>
        </w:tc>
        <w:tc>
          <w:tcPr>
            <w:tcW w:w="993" w:type="dxa"/>
          </w:tcPr>
          <w:p w14:paraId="7F8BD31E" w14:textId="77777777" w:rsidR="009106D6" w:rsidRPr="00BD1CFF" w:rsidRDefault="009106D6" w:rsidP="00D743E6">
            <w:pPr>
              <w:spacing w:after="60"/>
              <w:rPr>
                <w:rFonts w:ascii="Open Sans" w:eastAsia="Cambria" w:hAnsi="Open Sans" w:cs="Open Sans"/>
                <w:bCs/>
                <w:sz w:val="18"/>
                <w:szCs w:val="18"/>
              </w:rPr>
            </w:pPr>
            <w:r w:rsidRPr="00BD1CFF">
              <w:rPr>
                <w:rFonts w:ascii="Open Sans" w:eastAsia="Cambria" w:hAnsi="Open Sans" w:cs="Open Sans"/>
                <w:bCs/>
                <w:sz w:val="18"/>
                <w:szCs w:val="18"/>
              </w:rPr>
              <w:t>Start period</w:t>
            </w:r>
          </w:p>
        </w:tc>
        <w:tc>
          <w:tcPr>
            <w:tcW w:w="1135" w:type="dxa"/>
          </w:tcPr>
          <w:p w14:paraId="322F1F35" w14:textId="77777777" w:rsidR="009106D6" w:rsidRPr="00BD1CFF" w:rsidRDefault="009106D6" w:rsidP="00D743E6">
            <w:pPr>
              <w:spacing w:after="60"/>
              <w:rPr>
                <w:rFonts w:ascii="Open Sans" w:eastAsia="Cambria" w:hAnsi="Open Sans" w:cs="Open Sans"/>
                <w:bCs/>
                <w:sz w:val="18"/>
                <w:szCs w:val="18"/>
              </w:rPr>
            </w:pPr>
            <w:r w:rsidRPr="00BD1CFF">
              <w:rPr>
                <w:rFonts w:ascii="Open Sans" w:eastAsia="Cambria" w:hAnsi="Open Sans" w:cs="Open Sans"/>
                <w:bCs/>
                <w:sz w:val="18"/>
                <w:szCs w:val="18"/>
              </w:rPr>
              <w:t>End period</w:t>
            </w:r>
          </w:p>
        </w:tc>
        <w:tc>
          <w:tcPr>
            <w:tcW w:w="1135" w:type="dxa"/>
          </w:tcPr>
          <w:p w14:paraId="54CD1117" w14:textId="76C1B201" w:rsidR="009106D6" w:rsidRPr="00BD1CFF" w:rsidRDefault="009106D6" w:rsidP="00D743E6">
            <w:pPr>
              <w:spacing w:after="60"/>
              <w:rPr>
                <w:rFonts w:ascii="Open Sans" w:eastAsia="Cambria" w:hAnsi="Open Sans" w:cs="Open Sans"/>
                <w:bCs/>
                <w:sz w:val="18"/>
                <w:szCs w:val="18"/>
              </w:rPr>
            </w:pPr>
            <w:r w:rsidRPr="00BD1CFF">
              <w:rPr>
                <w:rFonts w:ascii="Open Sans" w:eastAsia="Cambria" w:hAnsi="Open Sans" w:cs="Open Sans"/>
                <w:bCs/>
                <w:sz w:val="18"/>
                <w:szCs w:val="18"/>
              </w:rPr>
              <w:t>Milestones</w:t>
            </w:r>
          </w:p>
        </w:tc>
        <w:tc>
          <w:tcPr>
            <w:tcW w:w="1274" w:type="dxa"/>
            <w:shd w:val="clear" w:color="auto" w:fill="auto"/>
          </w:tcPr>
          <w:p w14:paraId="1934F402" w14:textId="667A8541" w:rsidR="009106D6" w:rsidRPr="00BD1CFF" w:rsidRDefault="009106D6" w:rsidP="00D743E6">
            <w:pPr>
              <w:spacing w:after="60"/>
              <w:rPr>
                <w:rFonts w:ascii="Open Sans" w:eastAsia="Cambria" w:hAnsi="Open Sans" w:cs="Open Sans"/>
                <w:bCs/>
                <w:color w:val="000000" w:themeColor="text1"/>
                <w:sz w:val="18"/>
                <w:szCs w:val="18"/>
              </w:rPr>
            </w:pPr>
            <w:r>
              <w:rPr>
                <w:rFonts w:ascii="Open Sans" w:eastAsia="Cambria" w:hAnsi="Open Sans" w:cs="Open Sans"/>
                <w:bCs/>
                <w:color w:val="000000" w:themeColor="text1"/>
                <w:sz w:val="18"/>
                <w:szCs w:val="18"/>
              </w:rPr>
              <w:t>Activity Budget</w:t>
            </w:r>
          </w:p>
        </w:tc>
        <w:tc>
          <w:tcPr>
            <w:tcW w:w="1276" w:type="dxa"/>
            <w:shd w:val="clear" w:color="auto" w:fill="92D050"/>
          </w:tcPr>
          <w:p w14:paraId="5A157B37" w14:textId="74CDE0C6" w:rsidR="009106D6" w:rsidRPr="00BD1CFF" w:rsidRDefault="009106D6" w:rsidP="00D743E6">
            <w:pPr>
              <w:spacing w:after="60"/>
              <w:rPr>
                <w:rFonts w:ascii="Open Sans" w:eastAsia="Cambria" w:hAnsi="Open Sans" w:cs="Open Sans"/>
                <w:bCs/>
                <w:color w:val="000000" w:themeColor="text1"/>
                <w:sz w:val="18"/>
                <w:szCs w:val="18"/>
              </w:rPr>
            </w:pPr>
            <w:r w:rsidRPr="00BD1CFF">
              <w:rPr>
                <w:rFonts w:ascii="Open Sans" w:eastAsia="Cambria" w:hAnsi="Open Sans" w:cs="Open Sans"/>
                <w:bCs/>
                <w:color w:val="000000" w:themeColor="text1"/>
                <w:sz w:val="18"/>
                <w:szCs w:val="18"/>
              </w:rPr>
              <w:t>State aid Y/N</w:t>
            </w:r>
          </w:p>
        </w:tc>
        <w:tc>
          <w:tcPr>
            <w:tcW w:w="1561" w:type="dxa"/>
            <w:shd w:val="clear" w:color="auto" w:fill="92D050"/>
          </w:tcPr>
          <w:p w14:paraId="0524E159" w14:textId="77777777" w:rsidR="009106D6" w:rsidRPr="00BD1CFF" w:rsidRDefault="009106D6" w:rsidP="00D743E6">
            <w:pPr>
              <w:spacing w:after="60"/>
              <w:rPr>
                <w:rFonts w:ascii="Open Sans" w:eastAsia="Cambria" w:hAnsi="Open Sans" w:cs="Open Sans"/>
                <w:bCs/>
                <w:color w:val="000000" w:themeColor="text1"/>
                <w:sz w:val="18"/>
                <w:szCs w:val="18"/>
              </w:rPr>
            </w:pPr>
            <w:r w:rsidRPr="00BD1CFF">
              <w:rPr>
                <w:rFonts w:ascii="Open Sans" w:eastAsia="Cambria" w:hAnsi="Open Sans" w:cs="Open Sans"/>
                <w:bCs/>
                <w:color w:val="000000" w:themeColor="text1"/>
                <w:sz w:val="18"/>
                <w:szCs w:val="18"/>
              </w:rPr>
              <w:t>Which partner?</w:t>
            </w:r>
          </w:p>
        </w:tc>
      </w:tr>
      <w:tr w:rsidR="009106D6" w:rsidRPr="00BD1CFF" w14:paraId="5C2DE6BE" w14:textId="77777777" w:rsidTr="009106D6">
        <w:trPr>
          <w:trHeight w:val="275"/>
        </w:trPr>
        <w:tc>
          <w:tcPr>
            <w:tcW w:w="878" w:type="dxa"/>
            <w:shd w:val="clear" w:color="auto" w:fill="auto"/>
          </w:tcPr>
          <w:p w14:paraId="71D6158E" w14:textId="77777777" w:rsidR="009106D6" w:rsidRPr="00BD1CFF" w:rsidRDefault="009106D6" w:rsidP="00D743E6">
            <w:pPr>
              <w:spacing w:after="30"/>
              <w:rPr>
                <w:rFonts w:ascii="Open Sans" w:hAnsi="Open Sans" w:cs="Open Sans"/>
                <w:bCs/>
                <w:sz w:val="18"/>
                <w:szCs w:val="18"/>
              </w:rPr>
            </w:pPr>
            <w:r w:rsidRPr="00BD1CFF">
              <w:rPr>
                <w:rFonts w:ascii="Open Sans" w:hAnsi="Open Sans" w:cs="Open Sans"/>
                <w:bCs/>
                <w:sz w:val="18"/>
                <w:szCs w:val="18"/>
              </w:rPr>
              <w:t>A 1.1</w:t>
            </w:r>
          </w:p>
        </w:tc>
        <w:tc>
          <w:tcPr>
            <w:tcW w:w="963" w:type="dxa"/>
            <w:tcBorders>
              <w:bottom w:val="single" w:sz="12" w:space="0" w:color="FFFFFF" w:themeColor="background1"/>
              <w:right w:val="single" w:sz="12" w:space="0" w:color="FFFFFF" w:themeColor="background1"/>
            </w:tcBorders>
            <w:shd w:val="clear" w:color="auto" w:fill="D9D9D9" w:themeFill="background1" w:themeFillShade="D9"/>
          </w:tcPr>
          <w:p w14:paraId="3D05CEB7" w14:textId="77777777" w:rsidR="009106D6" w:rsidRPr="00BD1CFF" w:rsidRDefault="009106D6" w:rsidP="00D743E6">
            <w:pPr>
              <w:pStyle w:val="BalloonText"/>
              <w:spacing w:after="30"/>
              <w:rPr>
                <w:rFonts w:ascii="Open Sans" w:hAnsi="Open Sans" w:cs="Open Sans"/>
                <w:i/>
                <w:iCs/>
              </w:rPr>
            </w:pPr>
            <w:r w:rsidRPr="00BD1CFF">
              <w:rPr>
                <w:rFonts w:ascii="Open Sans" w:hAnsi="Open Sans" w:cs="Open Sans"/>
                <w:bCs/>
                <w:i/>
                <w:iCs/>
              </w:rPr>
              <w:t>Enter text</w:t>
            </w:r>
          </w:p>
        </w:tc>
        <w:tc>
          <w:tcPr>
            <w:tcW w:w="1136" w:type="dxa"/>
            <w:tcBorders>
              <w:left w:val="single" w:sz="12" w:space="0" w:color="FFFFFF" w:themeColor="background1"/>
              <w:bottom w:val="single" w:sz="12" w:space="0" w:color="FFFFFF" w:themeColor="background1"/>
            </w:tcBorders>
            <w:shd w:val="clear" w:color="auto" w:fill="D9D9D9" w:themeFill="background1" w:themeFillShade="D9"/>
          </w:tcPr>
          <w:p w14:paraId="22D80C23" w14:textId="77777777" w:rsidR="009106D6" w:rsidRPr="00BD1CFF" w:rsidRDefault="009106D6" w:rsidP="00D743E6">
            <w:pPr>
              <w:pStyle w:val="BalloonText"/>
              <w:spacing w:after="30"/>
              <w:rPr>
                <w:rFonts w:ascii="Open Sans" w:hAnsi="Open Sans" w:cs="Open Sans"/>
                <w:bCs/>
                <w:i/>
                <w:iCs/>
              </w:rPr>
            </w:pPr>
            <w:r w:rsidRPr="00BD1CFF">
              <w:rPr>
                <w:rFonts w:ascii="Open Sans" w:hAnsi="Open Sans" w:cs="Open Sans"/>
                <w:bCs/>
                <w:i/>
                <w:iCs/>
              </w:rPr>
              <w:t>Enter text</w:t>
            </w:r>
          </w:p>
        </w:tc>
        <w:tc>
          <w:tcPr>
            <w:tcW w:w="993" w:type="dxa"/>
            <w:tcBorders>
              <w:left w:val="single" w:sz="12" w:space="0" w:color="FFFFFF" w:themeColor="background1"/>
              <w:bottom w:val="single" w:sz="12" w:space="0" w:color="FFFFFF" w:themeColor="background1"/>
            </w:tcBorders>
            <w:shd w:val="clear" w:color="auto" w:fill="D9D9D9" w:themeFill="background1" w:themeFillShade="D9"/>
          </w:tcPr>
          <w:p w14:paraId="55566365" w14:textId="77777777" w:rsidR="009106D6" w:rsidRPr="00BD1CFF" w:rsidRDefault="009106D6" w:rsidP="00D743E6">
            <w:pPr>
              <w:pStyle w:val="BalloonText"/>
              <w:spacing w:after="30"/>
              <w:rPr>
                <w:rFonts w:ascii="Open Sans" w:hAnsi="Open Sans" w:cs="Open Sans"/>
                <w:bCs/>
                <w:i/>
                <w:iCs/>
              </w:rPr>
            </w:pPr>
            <w:r w:rsidRPr="00BD1CFF">
              <w:rPr>
                <w:rFonts w:ascii="Open Sans" w:hAnsi="Open Sans" w:cs="Open Sans"/>
                <w:bCs/>
                <w:i/>
                <w:iCs/>
              </w:rPr>
              <w:t xml:space="preserve">Select the period from </w:t>
            </w:r>
            <w:r w:rsidRPr="00BD1CFF">
              <w:rPr>
                <w:rFonts w:ascii="Open Sans" w:hAnsi="Open Sans" w:cs="Open Sans"/>
                <w:bCs/>
                <w:i/>
                <w:iCs/>
              </w:rPr>
              <w:lastRenderedPageBreak/>
              <w:t>drop-down</w:t>
            </w:r>
          </w:p>
        </w:tc>
        <w:tc>
          <w:tcPr>
            <w:tcW w:w="1135" w:type="dxa"/>
            <w:tcBorders>
              <w:left w:val="single" w:sz="12" w:space="0" w:color="FFFFFF" w:themeColor="background1"/>
              <w:bottom w:val="single" w:sz="12" w:space="0" w:color="FFFFFF" w:themeColor="background1"/>
            </w:tcBorders>
            <w:shd w:val="clear" w:color="auto" w:fill="D9D9D9" w:themeFill="background1" w:themeFillShade="D9"/>
          </w:tcPr>
          <w:p w14:paraId="6E2FFADF" w14:textId="77777777" w:rsidR="009106D6" w:rsidRPr="00BD1CFF" w:rsidRDefault="009106D6" w:rsidP="00D743E6">
            <w:pPr>
              <w:pStyle w:val="BalloonText"/>
              <w:spacing w:after="30"/>
              <w:rPr>
                <w:rFonts w:ascii="Open Sans" w:hAnsi="Open Sans" w:cs="Open Sans"/>
                <w:bCs/>
              </w:rPr>
            </w:pPr>
            <w:r w:rsidRPr="00BD1CFF">
              <w:rPr>
                <w:rFonts w:ascii="Open Sans" w:hAnsi="Open Sans" w:cs="Open Sans"/>
                <w:bCs/>
                <w:i/>
                <w:iCs/>
              </w:rPr>
              <w:lastRenderedPageBreak/>
              <w:t>Select the period from drop-</w:t>
            </w:r>
            <w:r w:rsidRPr="00BD1CFF">
              <w:rPr>
                <w:rFonts w:ascii="Open Sans" w:hAnsi="Open Sans" w:cs="Open Sans"/>
                <w:bCs/>
                <w:i/>
                <w:iCs/>
              </w:rPr>
              <w:lastRenderedPageBreak/>
              <w:t>down</w:t>
            </w:r>
          </w:p>
        </w:tc>
        <w:tc>
          <w:tcPr>
            <w:tcW w:w="1135" w:type="dxa"/>
            <w:tcBorders>
              <w:left w:val="single" w:sz="12" w:space="0" w:color="FFFFFF" w:themeColor="background1"/>
              <w:bottom w:val="single" w:sz="12" w:space="0" w:color="FFFFFF" w:themeColor="background1"/>
            </w:tcBorders>
            <w:shd w:val="clear" w:color="auto" w:fill="D9D9D9" w:themeFill="background1" w:themeFillShade="D9"/>
          </w:tcPr>
          <w:p w14:paraId="41B82D68" w14:textId="77777777" w:rsidR="009106D6" w:rsidRPr="00BD1CFF" w:rsidRDefault="009106D6" w:rsidP="00D743E6">
            <w:pPr>
              <w:pStyle w:val="BalloonText"/>
              <w:spacing w:after="30"/>
              <w:rPr>
                <w:rFonts w:ascii="Open Sans" w:hAnsi="Open Sans" w:cs="Open Sans"/>
                <w:bCs/>
                <w:i/>
                <w:iCs/>
              </w:rPr>
            </w:pPr>
            <w:r w:rsidRPr="00BD1CFF">
              <w:rPr>
                <w:rFonts w:ascii="Open Sans" w:hAnsi="Open Sans" w:cs="Open Sans"/>
                <w:bCs/>
                <w:i/>
                <w:iCs/>
              </w:rPr>
              <w:lastRenderedPageBreak/>
              <w:t>Add deliverable(</w:t>
            </w:r>
            <w:r w:rsidRPr="00BD1CFF">
              <w:rPr>
                <w:rFonts w:ascii="Open Sans" w:hAnsi="Open Sans" w:cs="Open Sans"/>
                <w:bCs/>
                <w:i/>
                <w:iCs/>
              </w:rPr>
              <w:lastRenderedPageBreak/>
              <w:t>s)</w:t>
            </w:r>
          </w:p>
        </w:tc>
        <w:tc>
          <w:tcPr>
            <w:tcW w:w="1274" w:type="dxa"/>
            <w:shd w:val="clear" w:color="auto" w:fill="D9D9D9" w:themeFill="background1" w:themeFillShade="D9"/>
          </w:tcPr>
          <w:p w14:paraId="4D3FDCA5" w14:textId="77777777" w:rsidR="009106D6" w:rsidRPr="00BD1CFF" w:rsidRDefault="009106D6" w:rsidP="00D743E6">
            <w:pPr>
              <w:pStyle w:val="BalloonText"/>
              <w:spacing w:after="30"/>
              <w:rPr>
                <w:rFonts w:ascii="Open Sans" w:hAnsi="Open Sans" w:cs="Open Sans"/>
                <w:bCs/>
                <w:i/>
                <w:iCs/>
                <w:color w:val="000000" w:themeColor="text1"/>
              </w:rPr>
            </w:pPr>
          </w:p>
        </w:tc>
        <w:tc>
          <w:tcPr>
            <w:tcW w:w="1276" w:type="dxa"/>
            <w:shd w:val="clear" w:color="auto" w:fill="92D050"/>
          </w:tcPr>
          <w:p w14:paraId="51B2B3F0" w14:textId="1F81AFBE" w:rsidR="009106D6" w:rsidRPr="00BD1CFF" w:rsidRDefault="009106D6" w:rsidP="00D743E6">
            <w:pPr>
              <w:pStyle w:val="BalloonText"/>
              <w:spacing w:after="30"/>
              <w:rPr>
                <w:rFonts w:ascii="Open Sans" w:hAnsi="Open Sans" w:cs="Open Sans"/>
                <w:bCs/>
                <w:i/>
                <w:iCs/>
                <w:color w:val="000000" w:themeColor="text1"/>
              </w:rPr>
            </w:pPr>
            <w:r w:rsidRPr="00BD1CFF">
              <w:rPr>
                <w:rFonts w:ascii="Open Sans" w:hAnsi="Open Sans" w:cs="Open Sans"/>
                <w:bCs/>
                <w:i/>
                <w:iCs/>
                <w:color w:val="000000" w:themeColor="text1"/>
              </w:rPr>
              <w:t xml:space="preserve">Select Y/N answer from </w:t>
            </w:r>
            <w:r w:rsidRPr="00BD1CFF">
              <w:rPr>
                <w:rFonts w:ascii="Open Sans" w:hAnsi="Open Sans" w:cs="Open Sans"/>
                <w:bCs/>
                <w:i/>
                <w:iCs/>
                <w:color w:val="000000" w:themeColor="text1"/>
              </w:rPr>
              <w:lastRenderedPageBreak/>
              <w:t>drop-down</w:t>
            </w:r>
          </w:p>
        </w:tc>
        <w:tc>
          <w:tcPr>
            <w:tcW w:w="1561" w:type="dxa"/>
            <w:shd w:val="clear" w:color="auto" w:fill="92D050"/>
          </w:tcPr>
          <w:p w14:paraId="4FADF120" w14:textId="77777777" w:rsidR="009106D6" w:rsidRPr="00BD1CFF" w:rsidRDefault="009106D6" w:rsidP="00D743E6">
            <w:pPr>
              <w:pStyle w:val="BalloonText"/>
              <w:spacing w:after="30"/>
              <w:rPr>
                <w:rFonts w:ascii="Open Sans" w:hAnsi="Open Sans" w:cs="Open Sans"/>
                <w:bCs/>
                <w:i/>
                <w:iCs/>
                <w:color w:val="000000" w:themeColor="text1"/>
              </w:rPr>
            </w:pPr>
            <w:r w:rsidRPr="00BD1CFF">
              <w:rPr>
                <w:rFonts w:ascii="Open Sans" w:hAnsi="Open Sans" w:cs="Open Sans"/>
                <w:bCs/>
                <w:i/>
                <w:iCs/>
                <w:color w:val="000000" w:themeColor="text1"/>
              </w:rPr>
              <w:lastRenderedPageBreak/>
              <w:t xml:space="preserve">Select relevant partner(s) in Tick </w:t>
            </w:r>
            <w:r w:rsidRPr="00BD1CFF">
              <w:rPr>
                <w:rFonts w:ascii="Open Sans" w:hAnsi="Open Sans" w:cs="Open Sans"/>
                <w:bCs/>
                <w:i/>
                <w:iCs/>
                <w:color w:val="000000" w:themeColor="text1"/>
              </w:rPr>
              <w:lastRenderedPageBreak/>
              <w:t xml:space="preserve">boxes </w:t>
            </w:r>
          </w:p>
        </w:tc>
      </w:tr>
      <w:tr w:rsidR="009106D6" w:rsidRPr="00BD1CFF" w14:paraId="6EC824EA" w14:textId="77777777" w:rsidTr="009106D6">
        <w:trPr>
          <w:trHeight w:val="208"/>
        </w:trPr>
        <w:tc>
          <w:tcPr>
            <w:tcW w:w="878" w:type="dxa"/>
            <w:shd w:val="clear" w:color="auto" w:fill="auto"/>
          </w:tcPr>
          <w:p w14:paraId="67F9DFA9" w14:textId="77777777" w:rsidR="009106D6" w:rsidRPr="00BD1CFF" w:rsidRDefault="009106D6" w:rsidP="00D743E6">
            <w:pPr>
              <w:spacing w:after="30"/>
              <w:rPr>
                <w:rFonts w:ascii="Open Sans" w:hAnsi="Open Sans" w:cs="Open Sans"/>
                <w:bCs/>
                <w:sz w:val="18"/>
                <w:szCs w:val="18"/>
              </w:rPr>
            </w:pPr>
            <w:r w:rsidRPr="00BD1CFF">
              <w:rPr>
                <w:rFonts w:ascii="Open Sans" w:hAnsi="Open Sans" w:cs="Open Sans"/>
                <w:bCs/>
                <w:sz w:val="18"/>
                <w:szCs w:val="18"/>
              </w:rPr>
              <w:lastRenderedPageBreak/>
              <w:t>A 1.2</w:t>
            </w:r>
          </w:p>
        </w:tc>
        <w:tc>
          <w:tcPr>
            <w:tcW w:w="963"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8065206" w14:textId="77777777" w:rsidR="009106D6" w:rsidRPr="00BD1CFF" w:rsidRDefault="009106D6" w:rsidP="00D743E6">
            <w:pPr>
              <w:pStyle w:val="BalloonText"/>
              <w:spacing w:after="30"/>
              <w:rPr>
                <w:rFonts w:ascii="Open Sans" w:hAnsi="Open Sans" w:cs="Open Sans"/>
                <w:i/>
                <w:iCs/>
              </w:rPr>
            </w:pPr>
            <w:r w:rsidRPr="00BD1CFF">
              <w:rPr>
                <w:rFonts w:ascii="Open Sans" w:hAnsi="Open Sans" w:cs="Open Sans"/>
                <w:bCs/>
                <w:i/>
                <w:iCs/>
              </w:rPr>
              <w:t>Enter text</w:t>
            </w:r>
          </w:p>
        </w:tc>
        <w:tc>
          <w:tcPr>
            <w:tcW w:w="1136"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585A525"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Enter text</w:t>
            </w:r>
          </w:p>
        </w:tc>
        <w:tc>
          <w:tcPr>
            <w:tcW w:w="993"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131D44C0"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Select the period from drop-down</w:t>
            </w:r>
          </w:p>
        </w:tc>
        <w:tc>
          <w:tcPr>
            <w:tcW w:w="1135"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64E33817"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Select the period from drop-down</w:t>
            </w:r>
          </w:p>
        </w:tc>
        <w:tc>
          <w:tcPr>
            <w:tcW w:w="1135"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BEBA8FD"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Add deliverable(s)</w:t>
            </w:r>
          </w:p>
        </w:tc>
        <w:tc>
          <w:tcPr>
            <w:tcW w:w="1274" w:type="dxa"/>
            <w:shd w:val="clear" w:color="auto" w:fill="D9D9D9" w:themeFill="background1" w:themeFillShade="D9"/>
          </w:tcPr>
          <w:p w14:paraId="7EC24FD7" w14:textId="77777777" w:rsidR="009106D6" w:rsidRPr="00BD1CFF" w:rsidRDefault="009106D6" w:rsidP="00D743E6">
            <w:pPr>
              <w:spacing w:after="30"/>
              <w:rPr>
                <w:rFonts w:ascii="Open Sans" w:hAnsi="Open Sans" w:cs="Open Sans"/>
                <w:bCs/>
                <w:i/>
                <w:iCs/>
                <w:color w:val="000000" w:themeColor="text1"/>
                <w:sz w:val="18"/>
                <w:szCs w:val="18"/>
              </w:rPr>
            </w:pPr>
          </w:p>
        </w:tc>
        <w:tc>
          <w:tcPr>
            <w:tcW w:w="1276" w:type="dxa"/>
            <w:shd w:val="clear" w:color="auto" w:fill="92D050"/>
          </w:tcPr>
          <w:p w14:paraId="1ABEDB90" w14:textId="260090DE" w:rsidR="009106D6" w:rsidRPr="00BD1CFF" w:rsidRDefault="009106D6" w:rsidP="00D743E6">
            <w:pPr>
              <w:spacing w:after="30"/>
              <w:rPr>
                <w:rFonts w:ascii="Open Sans" w:hAnsi="Open Sans" w:cs="Open Sans"/>
                <w:bCs/>
                <w:i/>
                <w:iCs/>
                <w:color w:val="000000" w:themeColor="text1"/>
                <w:sz w:val="18"/>
                <w:szCs w:val="18"/>
              </w:rPr>
            </w:pPr>
            <w:r w:rsidRPr="00BD1CFF">
              <w:rPr>
                <w:rFonts w:ascii="Open Sans" w:hAnsi="Open Sans" w:cs="Open Sans"/>
                <w:bCs/>
                <w:i/>
                <w:iCs/>
                <w:color w:val="000000" w:themeColor="text1"/>
                <w:sz w:val="18"/>
                <w:szCs w:val="18"/>
              </w:rPr>
              <w:t>Select Y/N answer from drop-down</w:t>
            </w:r>
          </w:p>
        </w:tc>
        <w:tc>
          <w:tcPr>
            <w:tcW w:w="1561" w:type="dxa"/>
            <w:shd w:val="clear" w:color="auto" w:fill="92D050"/>
          </w:tcPr>
          <w:p w14:paraId="26F9DB49" w14:textId="77777777" w:rsidR="009106D6" w:rsidRPr="00BD1CFF" w:rsidRDefault="009106D6" w:rsidP="00D743E6">
            <w:pPr>
              <w:spacing w:after="30"/>
              <w:rPr>
                <w:rFonts w:ascii="Open Sans" w:hAnsi="Open Sans" w:cs="Open Sans"/>
                <w:bCs/>
                <w:i/>
                <w:iCs/>
                <w:color w:val="000000" w:themeColor="text1"/>
                <w:sz w:val="18"/>
                <w:szCs w:val="18"/>
              </w:rPr>
            </w:pPr>
            <w:r w:rsidRPr="00BD1CFF">
              <w:rPr>
                <w:rFonts w:ascii="Open Sans" w:hAnsi="Open Sans" w:cs="Open Sans"/>
                <w:bCs/>
                <w:i/>
                <w:iCs/>
                <w:color w:val="000000" w:themeColor="text1"/>
                <w:sz w:val="18"/>
                <w:szCs w:val="18"/>
              </w:rPr>
              <w:t xml:space="preserve">Select relevant partner(s) in Tick boxes </w:t>
            </w:r>
          </w:p>
        </w:tc>
      </w:tr>
      <w:tr w:rsidR="009106D6" w:rsidRPr="00BD1CFF" w14:paraId="1015BDC6" w14:textId="77777777" w:rsidTr="009106D6">
        <w:trPr>
          <w:trHeight w:val="271"/>
        </w:trPr>
        <w:tc>
          <w:tcPr>
            <w:tcW w:w="878" w:type="dxa"/>
            <w:shd w:val="clear" w:color="auto" w:fill="auto"/>
          </w:tcPr>
          <w:p w14:paraId="0F3D09B7" w14:textId="77777777" w:rsidR="009106D6" w:rsidRPr="00BD1CFF" w:rsidRDefault="009106D6" w:rsidP="00D743E6">
            <w:pPr>
              <w:spacing w:after="30"/>
              <w:rPr>
                <w:rFonts w:ascii="Open Sans" w:hAnsi="Open Sans" w:cs="Open Sans"/>
                <w:bCs/>
                <w:sz w:val="18"/>
                <w:szCs w:val="18"/>
              </w:rPr>
            </w:pPr>
            <w:r w:rsidRPr="00BD1CFF">
              <w:rPr>
                <w:rFonts w:ascii="Open Sans" w:hAnsi="Open Sans" w:cs="Open Sans"/>
                <w:bCs/>
                <w:sz w:val="18"/>
                <w:szCs w:val="18"/>
              </w:rPr>
              <w:t>A 1.3</w:t>
            </w:r>
          </w:p>
        </w:tc>
        <w:tc>
          <w:tcPr>
            <w:tcW w:w="963"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3AA69C1"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Enter text</w:t>
            </w:r>
          </w:p>
        </w:tc>
        <w:tc>
          <w:tcPr>
            <w:tcW w:w="1136"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BA7D467"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Enter text</w:t>
            </w:r>
          </w:p>
        </w:tc>
        <w:tc>
          <w:tcPr>
            <w:tcW w:w="993"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608C2B3D"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Select the period from drop-down</w:t>
            </w:r>
          </w:p>
        </w:tc>
        <w:tc>
          <w:tcPr>
            <w:tcW w:w="1135"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C63A95C"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Select the period from drop-down</w:t>
            </w:r>
          </w:p>
        </w:tc>
        <w:tc>
          <w:tcPr>
            <w:tcW w:w="1135"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16652556"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Add deliverable(s)</w:t>
            </w:r>
          </w:p>
        </w:tc>
        <w:tc>
          <w:tcPr>
            <w:tcW w:w="1274" w:type="dxa"/>
            <w:shd w:val="clear" w:color="auto" w:fill="D9D9D9" w:themeFill="background1" w:themeFillShade="D9"/>
          </w:tcPr>
          <w:p w14:paraId="19D368D1" w14:textId="77777777" w:rsidR="009106D6" w:rsidRPr="00BD1CFF" w:rsidRDefault="009106D6" w:rsidP="00D743E6">
            <w:pPr>
              <w:spacing w:after="30"/>
              <w:rPr>
                <w:rFonts w:ascii="Open Sans" w:hAnsi="Open Sans" w:cs="Open Sans"/>
                <w:bCs/>
                <w:i/>
                <w:iCs/>
                <w:color w:val="000000" w:themeColor="text1"/>
                <w:sz w:val="18"/>
                <w:szCs w:val="18"/>
              </w:rPr>
            </w:pPr>
          </w:p>
        </w:tc>
        <w:tc>
          <w:tcPr>
            <w:tcW w:w="1276" w:type="dxa"/>
            <w:shd w:val="clear" w:color="auto" w:fill="92D050"/>
          </w:tcPr>
          <w:p w14:paraId="415611E9" w14:textId="7F7DD7F9" w:rsidR="009106D6" w:rsidRPr="00BD1CFF" w:rsidRDefault="009106D6" w:rsidP="00D743E6">
            <w:pPr>
              <w:spacing w:after="30"/>
              <w:rPr>
                <w:rFonts w:ascii="Open Sans" w:hAnsi="Open Sans" w:cs="Open Sans"/>
                <w:bCs/>
                <w:i/>
                <w:iCs/>
                <w:color w:val="000000" w:themeColor="text1"/>
                <w:sz w:val="18"/>
                <w:szCs w:val="18"/>
              </w:rPr>
            </w:pPr>
            <w:r w:rsidRPr="00BD1CFF">
              <w:rPr>
                <w:rFonts w:ascii="Open Sans" w:hAnsi="Open Sans" w:cs="Open Sans"/>
                <w:bCs/>
                <w:i/>
                <w:iCs/>
                <w:color w:val="000000" w:themeColor="text1"/>
                <w:sz w:val="18"/>
                <w:szCs w:val="18"/>
              </w:rPr>
              <w:t>Select Y/N answer from drop-down</w:t>
            </w:r>
          </w:p>
        </w:tc>
        <w:tc>
          <w:tcPr>
            <w:tcW w:w="1561" w:type="dxa"/>
            <w:shd w:val="clear" w:color="auto" w:fill="92D050"/>
          </w:tcPr>
          <w:p w14:paraId="1DF9DDEE" w14:textId="77777777" w:rsidR="009106D6" w:rsidRPr="00BD1CFF" w:rsidRDefault="009106D6" w:rsidP="00D743E6">
            <w:pPr>
              <w:spacing w:after="30"/>
              <w:rPr>
                <w:rFonts w:ascii="Open Sans" w:hAnsi="Open Sans" w:cs="Open Sans"/>
                <w:bCs/>
                <w:i/>
                <w:iCs/>
                <w:color w:val="000000" w:themeColor="text1"/>
                <w:sz w:val="18"/>
                <w:szCs w:val="18"/>
              </w:rPr>
            </w:pPr>
            <w:r w:rsidRPr="00BD1CFF">
              <w:rPr>
                <w:rFonts w:ascii="Open Sans" w:hAnsi="Open Sans" w:cs="Open Sans"/>
                <w:bCs/>
                <w:i/>
                <w:iCs/>
                <w:color w:val="000000" w:themeColor="text1"/>
                <w:sz w:val="18"/>
                <w:szCs w:val="18"/>
              </w:rPr>
              <w:t xml:space="preserve">Select relevant partner(s) in Tick boxes </w:t>
            </w:r>
          </w:p>
        </w:tc>
      </w:tr>
      <w:tr w:rsidR="009106D6" w:rsidRPr="00BD1CFF" w14:paraId="4C9ABE2B" w14:textId="77777777" w:rsidTr="009106D6">
        <w:trPr>
          <w:trHeight w:val="205"/>
        </w:trPr>
        <w:tc>
          <w:tcPr>
            <w:tcW w:w="878" w:type="dxa"/>
            <w:shd w:val="clear" w:color="auto" w:fill="auto"/>
          </w:tcPr>
          <w:p w14:paraId="2D1E0E1A" w14:textId="77777777" w:rsidR="009106D6" w:rsidRPr="00BD1CFF" w:rsidRDefault="009106D6" w:rsidP="00D743E6">
            <w:pPr>
              <w:spacing w:after="30"/>
              <w:rPr>
                <w:rFonts w:ascii="Open Sans" w:hAnsi="Open Sans" w:cs="Open Sans"/>
                <w:bCs/>
                <w:sz w:val="18"/>
                <w:szCs w:val="18"/>
              </w:rPr>
            </w:pPr>
            <w:r w:rsidRPr="00BD1CFF">
              <w:rPr>
                <w:rFonts w:ascii="Open Sans" w:hAnsi="Open Sans" w:cs="Open Sans"/>
                <w:bCs/>
                <w:sz w:val="18"/>
                <w:szCs w:val="18"/>
              </w:rPr>
              <w:t>A 1.4</w:t>
            </w:r>
          </w:p>
        </w:tc>
        <w:tc>
          <w:tcPr>
            <w:tcW w:w="963"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50FC59F"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Enter text</w:t>
            </w:r>
          </w:p>
        </w:tc>
        <w:tc>
          <w:tcPr>
            <w:tcW w:w="1136"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91D5E38"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Enter text</w:t>
            </w:r>
          </w:p>
        </w:tc>
        <w:tc>
          <w:tcPr>
            <w:tcW w:w="993"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6B4751D"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Select the period from drop-down</w:t>
            </w:r>
          </w:p>
        </w:tc>
        <w:tc>
          <w:tcPr>
            <w:tcW w:w="1135"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3FDD399"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Select the period from drop-down</w:t>
            </w:r>
          </w:p>
        </w:tc>
        <w:tc>
          <w:tcPr>
            <w:tcW w:w="1135"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3BAB4403"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Add deliverable(s)</w:t>
            </w:r>
          </w:p>
        </w:tc>
        <w:tc>
          <w:tcPr>
            <w:tcW w:w="1274" w:type="dxa"/>
            <w:shd w:val="clear" w:color="auto" w:fill="D9D9D9" w:themeFill="background1" w:themeFillShade="D9"/>
          </w:tcPr>
          <w:p w14:paraId="74F60196" w14:textId="77777777" w:rsidR="009106D6" w:rsidRPr="00BD1CFF" w:rsidRDefault="009106D6" w:rsidP="00D743E6">
            <w:pPr>
              <w:spacing w:after="30"/>
              <w:rPr>
                <w:rFonts w:ascii="Open Sans" w:hAnsi="Open Sans" w:cs="Open Sans"/>
                <w:bCs/>
                <w:i/>
                <w:iCs/>
                <w:color w:val="000000" w:themeColor="text1"/>
                <w:sz w:val="18"/>
                <w:szCs w:val="18"/>
              </w:rPr>
            </w:pPr>
          </w:p>
        </w:tc>
        <w:tc>
          <w:tcPr>
            <w:tcW w:w="1276" w:type="dxa"/>
            <w:shd w:val="clear" w:color="auto" w:fill="92D050"/>
          </w:tcPr>
          <w:p w14:paraId="345D001B" w14:textId="5E68C90E" w:rsidR="009106D6" w:rsidRPr="00BD1CFF" w:rsidRDefault="009106D6" w:rsidP="00D743E6">
            <w:pPr>
              <w:spacing w:after="30"/>
              <w:rPr>
                <w:rFonts w:ascii="Open Sans" w:hAnsi="Open Sans" w:cs="Open Sans"/>
                <w:bCs/>
                <w:i/>
                <w:iCs/>
                <w:color w:val="000000" w:themeColor="text1"/>
                <w:sz w:val="18"/>
                <w:szCs w:val="18"/>
              </w:rPr>
            </w:pPr>
            <w:r w:rsidRPr="00BD1CFF">
              <w:rPr>
                <w:rFonts w:ascii="Open Sans" w:hAnsi="Open Sans" w:cs="Open Sans"/>
                <w:bCs/>
                <w:i/>
                <w:iCs/>
                <w:color w:val="000000" w:themeColor="text1"/>
                <w:sz w:val="18"/>
                <w:szCs w:val="18"/>
              </w:rPr>
              <w:t>Select Y/N answer from drop-down</w:t>
            </w:r>
          </w:p>
        </w:tc>
        <w:tc>
          <w:tcPr>
            <w:tcW w:w="1561" w:type="dxa"/>
            <w:shd w:val="clear" w:color="auto" w:fill="92D050"/>
          </w:tcPr>
          <w:p w14:paraId="6ED9DD8E" w14:textId="77777777" w:rsidR="009106D6" w:rsidRPr="00BD1CFF" w:rsidRDefault="009106D6" w:rsidP="00D743E6">
            <w:pPr>
              <w:spacing w:after="30"/>
              <w:rPr>
                <w:rFonts w:ascii="Open Sans" w:hAnsi="Open Sans" w:cs="Open Sans"/>
                <w:bCs/>
                <w:i/>
                <w:iCs/>
                <w:color w:val="000000" w:themeColor="text1"/>
                <w:sz w:val="18"/>
                <w:szCs w:val="18"/>
              </w:rPr>
            </w:pPr>
            <w:r w:rsidRPr="00BD1CFF">
              <w:rPr>
                <w:rFonts w:ascii="Open Sans" w:hAnsi="Open Sans" w:cs="Open Sans"/>
                <w:bCs/>
                <w:i/>
                <w:iCs/>
                <w:color w:val="000000" w:themeColor="text1"/>
                <w:sz w:val="18"/>
                <w:szCs w:val="18"/>
              </w:rPr>
              <w:t xml:space="preserve">Select relevant partner(s) in Tick boxes </w:t>
            </w:r>
          </w:p>
        </w:tc>
      </w:tr>
      <w:tr w:rsidR="009106D6" w:rsidRPr="00BD1CFF" w14:paraId="049BE0ED" w14:textId="77777777" w:rsidTr="009106D6">
        <w:trPr>
          <w:trHeight w:val="266"/>
        </w:trPr>
        <w:tc>
          <w:tcPr>
            <w:tcW w:w="878" w:type="dxa"/>
            <w:shd w:val="clear" w:color="auto" w:fill="auto"/>
          </w:tcPr>
          <w:p w14:paraId="677E51AF" w14:textId="77777777" w:rsidR="009106D6" w:rsidRPr="00BD1CFF" w:rsidRDefault="009106D6" w:rsidP="00D743E6">
            <w:pPr>
              <w:spacing w:after="30"/>
              <w:rPr>
                <w:rFonts w:ascii="Open Sans" w:hAnsi="Open Sans" w:cs="Open Sans"/>
                <w:bCs/>
                <w:sz w:val="18"/>
                <w:szCs w:val="18"/>
              </w:rPr>
            </w:pPr>
            <w:r w:rsidRPr="00BD1CFF">
              <w:rPr>
                <w:rFonts w:ascii="Open Sans" w:hAnsi="Open Sans" w:cs="Open Sans"/>
                <w:bCs/>
                <w:sz w:val="18"/>
                <w:szCs w:val="18"/>
              </w:rPr>
              <w:t>A 1.5</w:t>
            </w:r>
          </w:p>
        </w:tc>
        <w:tc>
          <w:tcPr>
            <w:tcW w:w="963" w:type="dxa"/>
            <w:tcBorders>
              <w:top w:val="single" w:sz="12" w:space="0" w:color="FFFFFF" w:themeColor="background1"/>
              <w:right w:val="single" w:sz="12" w:space="0" w:color="FFFFFF" w:themeColor="background1"/>
            </w:tcBorders>
            <w:shd w:val="clear" w:color="auto" w:fill="D9D9D9" w:themeFill="background1" w:themeFillShade="D9"/>
          </w:tcPr>
          <w:p w14:paraId="74108D26" w14:textId="77777777" w:rsidR="009106D6" w:rsidRPr="00BD1CFF" w:rsidRDefault="009106D6" w:rsidP="00D743E6">
            <w:pPr>
              <w:spacing w:after="30"/>
              <w:rPr>
                <w:rFonts w:ascii="Open Sans" w:hAnsi="Open Sans" w:cs="Open Sans"/>
                <w:i/>
                <w:iCs/>
                <w:sz w:val="18"/>
                <w:szCs w:val="18"/>
              </w:rPr>
            </w:pPr>
            <w:r w:rsidRPr="00BD1CFF">
              <w:rPr>
                <w:rFonts w:ascii="Open Sans" w:hAnsi="Open Sans" w:cs="Open Sans"/>
                <w:bCs/>
                <w:i/>
                <w:iCs/>
                <w:sz w:val="18"/>
                <w:szCs w:val="18"/>
              </w:rPr>
              <w:t>Enter text</w:t>
            </w:r>
          </w:p>
        </w:tc>
        <w:tc>
          <w:tcPr>
            <w:tcW w:w="1136" w:type="dxa"/>
            <w:tcBorders>
              <w:top w:val="single" w:sz="12" w:space="0" w:color="FFFFFF" w:themeColor="background1"/>
              <w:left w:val="single" w:sz="12" w:space="0" w:color="FFFFFF" w:themeColor="background1"/>
            </w:tcBorders>
            <w:shd w:val="clear" w:color="auto" w:fill="D9D9D9" w:themeFill="background1" w:themeFillShade="D9"/>
          </w:tcPr>
          <w:p w14:paraId="3A03DE32" w14:textId="77777777" w:rsidR="009106D6" w:rsidRPr="00BD1CFF" w:rsidRDefault="009106D6" w:rsidP="00D743E6">
            <w:pPr>
              <w:spacing w:after="30"/>
              <w:rPr>
                <w:rFonts w:ascii="Open Sans" w:hAnsi="Open Sans" w:cs="Open Sans"/>
                <w:i/>
                <w:iCs/>
                <w:sz w:val="18"/>
                <w:szCs w:val="18"/>
              </w:rPr>
            </w:pPr>
            <w:r w:rsidRPr="00BD1CFF">
              <w:rPr>
                <w:rFonts w:ascii="Open Sans" w:hAnsi="Open Sans" w:cs="Open Sans"/>
                <w:bCs/>
                <w:i/>
                <w:iCs/>
                <w:sz w:val="18"/>
                <w:szCs w:val="18"/>
              </w:rPr>
              <w:t>Enter text</w:t>
            </w:r>
          </w:p>
        </w:tc>
        <w:tc>
          <w:tcPr>
            <w:tcW w:w="993" w:type="dxa"/>
            <w:tcBorders>
              <w:top w:val="single" w:sz="12" w:space="0" w:color="FFFFFF" w:themeColor="background1"/>
              <w:left w:val="single" w:sz="12" w:space="0" w:color="FFFFFF" w:themeColor="background1"/>
            </w:tcBorders>
            <w:shd w:val="clear" w:color="auto" w:fill="D9D9D9" w:themeFill="background1" w:themeFillShade="D9"/>
          </w:tcPr>
          <w:p w14:paraId="416FF383" w14:textId="77777777" w:rsidR="009106D6" w:rsidRPr="00BD1CFF" w:rsidRDefault="009106D6" w:rsidP="00D743E6">
            <w:pPr>
              <w:spacing w:after="30"/>
              <w:rPr>
                <w:rFonts w:ascii="Open Sans" w:hAnsi="Open Sans" w:cs="Open Sans"/>
                <w:i/>
                <w:iCs/>
                <w:sz w:val="18"/>
                <w:szCs w:val="18"/>
              </w:rPr>
            </w:pPr>
            <w:r w:rsidRPr="00BD1CFF">
              <w:rPr>
                <w:rFonts w:ascii="Open Sans" w:hAnsi="Open Sans" w:cs="Open Sans"/>
                <w:bCs/>
                <w:i/>
                <w:iCs/>
                <w:sz w:val="18"/>
                <w:szCs w:val="18"/>
              </w:rPr>
              <w:t>Select the period from drop-down</w:t>
            </w:r>
          </w:p>
        </w:tc>
        <w:tc>
          <w:tcPr>
            <w:tcW w:w="1135" w:type="dxa"/>
            <w:tcBorders>
              <w:top w:val="single" w:sz="12" w:space="0" w:color="FFFFFF" w:themeColor="background1"/>
              <w:left w:val="single" w:sz="12" w:space="0" w:color="FFFFFF" w:themeColor="background1"/>
            </w:tcBorders>
            <w:shd w:val="clear" w:color="auto" w:fill="D9D9D9" w:themeFill="background1" w:themeFillShade="D9"/>
          </w:tcPr>
          <w:p w14:paraId="7EDDD023" w14:textId="77777777" w:rsidR="009106D6" w:rsidRPr="00BD1CFF" w:rsidRDefault="009106D6" w:rsidP="00D743E6">
            <w:pPr>
              <w:spacing w:after="30"/>
              <w:rPr>
                <w:rFonts w:ascii="Open Sans" w:hAnsi="Open Sans" w:cs="Open Sans"/>
                <w:i/>
                <w:iCs/>
                <w:sz w:val="18"/>
                <w:szCs w:val="18"/>
              </w:rPr>
            </w:pPr>
            <w:r w:rsidRPr="00BD1CFF">
              <w:rPr>
                <w:rFonts w:ascii="Open Sans" w:hAnsi="Open Sans" w:cs="Open Sans"/>
                <w:bCs/>
                <w:i/>
                <w:iCs/>
                <w:sz w:val="18"/>
                <w:szCs w:val="18"/>
              </w:rPr>
              <w:t>Select the period from drop-down</w:t>
            </w:r>
          </w:p>
        </w:tc>
        <w:tc>
          <w:tcPr>
            <w:tcW w:w="1135" w:type="dxa"/>
            <w:tcBorders>
              <w:top w:val="single" w:sz="12" w:space="0" w:color="FFFFFF" w:themeColor="background1"/>
              <w:left w:val="single" w:sz="12" w:space="0" w:color="FFFFFF" w:themeColor="background1"/>
            </w:tcBorders>
            <w:shd w:val="clear" w:color="auto" w:fill="D9D9D9" w:themeFill="background1" w:themeFillShade="D9"/>
          </w:tcPr>
          <w:p w14:paraId="1E86CFF8"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Add deliverable(s)</w:t>
            </w:r>
          </w:p>
        </w:tc>
        <w:tc>
          <w:tcPr>
            <w:tcW w:w="1274" w:type="dxa"/>
            <w:shd w:val="clear" w:color="auto" w:fill="D9D9D9" w:themeFill="background1" w:themeFillShade="D9"/>
          </w:tcPr>
          <w:p w14:paraId="6F4C8AEC" w14:textId="77777777" w:rsidR="009106D6" w:rsidRPr="00BD1CFF" w:rsidRDefault="009106D6" w:rsidP="00D743E6">
            <w:pPr>
              <w:spacing w:after="30"/>
              <w:rPr>
                <w:rFonts w:ascii="Open Sans" w:hAnsi="Open Sans" w:cs="Open Sans"/>
                <w:bCs/>
                <w:i/>
                <w:iCs/>
                <w:color w:val="000000" w:themeColor="text1"/>
                <w:sz w:val="18"/>
                <w:szCs w:val="18"/>
              </w:rPr>
            </w:pPr>
          </w:p>
        </w:tc>
        <w:tc>
          <w:tcPr>
            <w:tcW w:w="1276" w:type="dxa"/>
            <w:shd w:val="clear" w:color="auto" w:fill="92D050"/>
          </w:tcPr>
          <w:p w14:paraId="34E51D4F" w14:textId="1CA7E017" w:rsidR="009106D6" w:rsidRPr="00BD1CFF" w:rsidRDefault="009106D6" w:rsidP="00D743E6">
            <w:pPr>
              <w:spacing w:after="30"/>
              <w:rPr>
                <w:rFonts w:ascii="Open Sans" w:hAnsi="Open Sans" w:cs="Open Sans"/>
                <w:bCs/>
                <w:i/>
                <w:iCs/>
                <w:color w:val="000000" w:themeColor="text1"/>
                <w:sz w:val="18"/>
                <w:szCs w:val="18"/>
              </w:rPr>
            </w:pPr>
            <w:r w:rsidRPr="00BD1CFF">
              <w:rPr>
                <w:rFonts w:ascii="Open Sans" w:hAnsi="Open Sans" w:cs="Open Sans"/>
                <w:bCs/>
                <w:i/>
                <w:iCs/>
                <w:color w:val="000000" w:themeColor="text1"/>
                <w:sz w:val="18"/>
                <w:szCs w:val="18"/>
              </w:rPr>
              <w:t>Select Y/N answer from drop-down</w:t>
            </w:r>
          </w:p>
        </w:tc>
        <w:tc>
          <w:tcPr>
            <w:tcW w:w="1561" w:type="dxa"/>
            <w:shd w:val="clear" w:color="auto" w:fill="92D050"/>
          </w:tcPr>
          <w:p w14:paraId="54A22CB9" w14:textId="77777777" w:rsidR="009106D6" w:rsidRPr="00BD1CFF" w:rsidRDefault="009106D6" w:rsidP="00D743E6">
            <w:pPr>
              <w:spacing w:after="30"/>
              <w:rPr>
                <w:rFonts w:ascii="Open Sans" w:hAnsi="Open Sans" w:cs="Open Sans"/>
                <w:bCs/>
                <w:i/>
                <w:iCs/>
                <w:color w:val="000000" w:themeColor="text1"/>
                <w:sz w:val="18"/>
                <w:szCs w:val="18"/>
              </w:rPr>
            </w:pPr>
            <w:r w:rsidRPr="00BD1CFF">
              <w:rPr>
                <w:rFonts w:ascii="Open Sans" w:hAnsi="Open Sans" w:cs="Open Sans"/>
                <w:bCs/>
                <w:i/>
                <w:iCs/>
                <w:color w:val="000000" w:themeColor="text1"/>
                <w:sz w:val="18"/>
                <w:szCs w:val="18"/>
              </w:rPr>
              <w:t xml:space="preserve">Select relevant partner(s) in Tick boxes </w:t>
            </w:r>
          </w:p>
        </w:tc>
      </w:tr>
    </w:tbl>
    <w:p w14:paraId="72057B12" w14:textId="50C97949" w:rsidR="00817F63" w:rsidRPr="00BD1CFF" w:rsidRDefault="00817F63" w:rsidP="0064558D">
      <w:pPr>
        <w:rPr>
          <w:rFonts w:ascii="Open Sans" w:hAnsi="Open Sans" w:cs="Open Sans"/>
          <w:color w:val="1F3864" w:themeColor="accent1" w:themeShade="80"/>
        </w:rPr>
      </w:pPr>
    </w:p>
    <w:p w14:paraId="5C3ECABF" w14:textId="5E0AAB81" w:rsidR="00DB5D33" w:rsidRPr="00BD1CFF" w:rsidRDefault="00DB5D33" w:rsidP="0064558D">
      <w:pPr>
        <w:rPr>
          <w:rFonts w:ascii="Open Sans" w:hAnsi="Open Sans" w:cs="Open Sans"/>
          <w:color w:val="1F3864" w:themeColor="accent1" w:themeShade="80"/>
        </w:rPr>
      </w:pPr>
    </w:p>
    <w:tbl>
      <w:tblPr>
        <w:tblW w:w="8222" w:type="dxa"/>
        <w:tblInd w:w="108" w:type="dxa"/>
        <w:tblLayout w:type="fixed"/>
        <w:tblCellMar>
          <w:top w:w="57" w:type="dxa"/>
        </w:tblCellMar>
        <w:tblLook w:val="01E0" w:firstRow="1" w:lastRow="1" w:firstColumn="1" w:lastColumn="1" w:noHBand="0" w:noVBand="0"/>
      </w:tblPr>
      <w:tblGrid>
        <w:gridCol w:w="1310"/>
        <w:gridCol w:w="3935"/>
        <w:gridCol w:w="2977"/>
      </w:tblGrid>
      <w:tr w:rsidR="00383770" w:rsidRPr="00BD1CFF" w14:paraId="53A59CC1" w14:textId="77777777" w:rsidTr="00DB5D33">
        <w:tc>
          <w:tcPr>
            <w:tcW w:w="1310" w:type="dxa"/>
            <w:shd w:val="clear" w:color="auto" w:fill="auto"/>
          </w:tcPr>
          <w:p w14:paraId="3B480AE2" w14:textId="753DBFE5" w:rsidR="00DB5D33" w:rsidRPr="00BD1CFF" w:rsidDel="00501272" w:rsidRDefault="00DB5D33" w:rsidP="0092298D">
            <w:pPr>
              <w:spacing w:after="60"/>
              <w:rPr>
                <w:rFonts w:ascii="Open Sans" w:hAnsi="Open Sans" w:cs="Open Sans"/>
                <w:bCs/>
                <w:color w:val="1F3864" w:themeColor="accent1" w:themeShade="80"/>
                <w:highlight w:val="yellow"/>
              </w:rPr>
            </w:pPr>
            <w:r w:rsidRPr="00BD1CFF">
              <w:rPr>
                <w:rFonts w:ascii="Open Sans" w:hAnsi="Open Sans" w:cs="Open Sans"/>
                <w:bCs/>
                <w:color w:val="1F3864" w:themeColor="accent1" w:themeShade="80"/>
                <w:highlight w:val="yellow"/>
              </w:rPr>
              <w:t>Del Nr.</w:t>
            </w:r>
          </w:p>
        </w:tc>
        <w:tc>
          <w:tcPr>
            <w:tcW w:w="3935" w:type="dxa"/>
            <w:shd w:val="clear" w:color="auto" w:fill="auto"/>
          </w:tcPr>
          <w:p w14:paraId="55D64AF4" w14:textId="17E2BDE2" w:rsidR="00DB5D33" w:rsidRPr="00BD1CFF" w:rsidDel="00501272" w:rsidRDefault="00412343" w:rsidP="0092298D">
            <w:pPr>
              <w:pStyle w:val="Heading3"/>
              <w:keepLines w:val="0"/>
              <w:spacing w:before="0" w:after="60"/>
              <w:rPr>
                <w:rFonts w:ascii="Open Sans" w:hAnsi="Open Sans" w:cs="Open Sans"/>
                <w:b w:val="0"/>
                <w:bCs w:val="0"/>
                <w:color w:val="1F3864" w:themeColor="accent1" w:themeShade="80"/>
                <w:sz w:val="22"/>
                <w:highlight w:val="yellow"/>
                <w:lang w:val="en-GB"/>
              </w:rPr>
            </w:pPr>
            <w:r w:rsidRPr="00BD1CFF">
              <w:rPr>
                <w:rFonts w:ascii="Open Sans" w:eastAsia="Cambria" w:hAnsi="Open Sans" w:cs="Open Sans"/>
                <w:b w:val="0"/>
                <w:color w:val="1F3864" w:themeColor="accent1" w:themeShade="80"/>
                <w:sz w:val="22"/>
                <w:highlight w:val="yellow"/>
                <w:lang w:val="en-GB"/>
              </w:rPr>
              <w:t>Milestone</w:t>
            </w:r>
          </w:p>
        </w:tc>
        <w:tc>
          <w:tcPr>
            <w:tcW w:w="2977" w:type="dxa"/>
          </w:tcPr>
          <w:p w14:paraId="24545DF7" w14:textId="4AD06FFD" w:rsidR="00DB5D33" w:rsidRPr="00BD1CFF" w:rsidRDefault="00DB5D33" w:rsidP="0092298D">
            <w:pPr>
              <w:spacing w:after="60"/>
              <w:rPr>
                <w:rFonts w:ascii="Open Sans" w:eastAsia="Cambria" w:hAnsi="Open Sans" w:cs="Open Sans"/>
                <w:bCs/>
                <w:color w:val="1F3864" w:themeColor="accent1" w:themeShade="80"/>
              </w:rPr>
            </w:pPr>
            <w:r w:rsidRPr="00BD1CFF">
              <w:rPr>
                <w:rFonts w:ascii="Open Sans" w:eastAsia="Cambria" w:hAnsi="Open Sans" w:cs="Open Sans"/>
                <w:bCs/>
                <w:color w:val="1F3864" w:themeColor="accent1" w:themeShade="80"/>
                <w:highlight w:val="yellow"/>
              </w:rPr>
              <w:t>Delivery period</w:t>
            </w:r>
          </w:p>
        </w:tc>
      </w:tr>
      <w:tr w:rsidR="00383770" w:rsidRPr="00BD1CFF" w14:paraId="30F23C6E" w14:textId="77777777" w:rsidTr="00DB5D33">
        <w:trPr>
          <w:trHeight w:val="275"/>
        </w:trPr>
        <w:tc>
          <w:tcPr>
            <w:tcW w:w="1310" w:type="dxa"/>
            <w:shd w:val="clear" w:color="auto" w:fill="auto"/>
          </w:tcPr>
          <w:p w14:paraId="137B71A8" w14:textId="471EFC8F" w:rsidR="00DB5D33" w:rsidRPr="00BD1CFF" w:rsidRDefault="00DB5D33" w:rsidP="0092298D">
            <w:pPr>
              <w:spacing w:after="30"/>
              <w:rPr>
                <w:rFonts w:ascii="Open Sans" w:hAnsi="Open Sans" w:cs="Open Sans"/>
                <w:bCs/>
                <w:color w:val="1F3864" w:themeColor="accent1" w:themeShade="80"/>
              </w:rPr>
            </w:pPr>
            <w:r w:rsidRPr="00BD1CFF">
              <w:rPr>
                <w:rFonts w:ascii="Open Sans" w:hAnsi="Open Sans" w:cs="Open Sans"/>
                <w:bCs/>
                <w:color w:val="1F3864" w:themeColor="accent1" w:themeShade="80"/>
              </w:rPr>
              <w:t>D 1.1.1</w:t>
            </w:r>
          </w:p>
        </w:tc>
        <w:tc>
          <w:tcPr>
            <w:tcW w:w="3935" w:type="dxa"/>
            <w:tcBorders>
              <w:bottom w:val="single" w:sz="12" w:space="0" w:color="FFFFFF" w:themeColor="background1"/>
              <w:right w:val="single" w:sz="12" w:space="0" w:color="FFFFFF" w:themeColor="background1"/>
            </w:tcBorders>
            <w:shd w:val="clear" w:color="auto" w:fill="D9D9D9" w:themeFill="background1" w:themeFillShade="D9"/>
          </w:tcPr>
          <w:p w14:paraId="01C3EFD5" w14:textId="24074CEE" w:rsidR="00DB5D33" w:rsidRPr="00BD1CFF" w:rsidRDefault="00DB5D33" w:rsidP="0092298D">
            <w:pPr>
              <w:pStyle w:val="BalloonText"/>
              <w:spacing w:after="30"/>
              <w:rPr>
                <w:rFonts w:ascii="Open Sans" w:hAnsi="Open Sans" w:cs="Open Sans"/>
                <w:i/>
                <w:iCs/>
                <w:color w:val="1F3864" w:themeColor="accent1" w:themeShade="80"/>
                <w:sz w:val="22"/>
                <w:szCs w:val="22"/>
              </w:rPr>
            </w:pPr>
            <w:r w:rsidRPr="00BD1CFF">
              <w:rPr>
                <w:rFonts w:ascii="Open Sans" w:hAnsi="Open Sans" w:cs="Open Sans"/>
                <w:bCs/>
                <w:i/>
                <w:iCs/>
                <w:color w:val="1F3864" w:themeColor="accent1" w:themeShade="80"/>
              </w:rPr>
              <w:t>Enter text</w:t>
            </w:r>
          </w:p>
        </w:tc>
        <w:tc>
          <w:tcPr>
            <w:tcW w:w="2977" w:type="dxa"/>
            <w:tcBorders>
              <w:left w:val="single" w:sz="12" w:space="0" w:color="FFFFFF" w:themeColor="background1"/>
              <w:bottom w:val="single" w:sz="12" w:space="0" w:color="FFFFFF" w:themeColor="background1"/>
            </w:tcBorders>
            <w:shd w:val="clear" w:color="auto" w:fill="D9D9D9" w:themeFill="background1" w:themeFillShade="D9"/>
          </w:tcPr>
          <w:p w14:paraId="7787D48E" w14:textId="5CF7A87B" w:rsidR="00DB5D33" w:rsidRPr="00BD1CFF" w:rsidRDefault="00DB5D33" w:rsidP="0092298D">
            <w:pPr>
              <w:pStyle w:val="BalloonText"/>
              <w:spacing w:after="30"/>
              <w:rPr>
                <w:rFonts w:ascii="Open Sans" w:hAnsi="Open Sans" w:cs="Open Sans"/>
                <w:bCs/>
                <w:i/>
                <w:iCs/>
                <w:color w:val="1F3864" w:themeColor="accent1" w:themeShade="80"/>
              </w:rPr>
            </w:pPr>
            <w:r w:rsidRPr="00BD1CFF">
              <w:rPr>
                <w:rFonts w:ascii="Open Sans" w:hAnsi="Open Sans" w:cs="Open Sans"/>
                <w:bCs/>
                <w:i/>
                <w:iCs/>
                <w:color w:val="1F3864" w:themeColor="accent1" w:themeShade="80"/>
              </w:rPr>
              <w:t>Select the period from drop-down</w:t>
            </w:r>
          </w:p>
        </w:tc>
      </w:tr>
    </w:tbl>
    <w:p w14:paraId="2B69DEEF" w14:textId="756EA299" w:rsidR="00820909" w:rsidRPr="00BD1CFF" w:rsidRDefault="00820909" w:rsidP="0064558D">
      <w:pPr>
        <w:rPr>
          <w:rFonts w:ascii="Open Sans" w:hAnsi="Open Sans" w:cs="Open Sans"/>
          <w:color w:val="1F3864" w:themeColor="accent1" w:themeShade="80"/>
        </w:rPr>
      </w:pPr>
    </w:p>
    <w:p w14:paraId="3060BFB2" w14:textId="77777777" w:rsidR="00DB5D33" w:rsidRPr="00BD1CFF" w:rsidRDefault="00DB5D33" w:rsidP="0064558D">
      <w:pPr>
        <w:rPr>
          <w:rFonts w:ascii="Open Sans" w:hAnsi="Open Sans" w:cs="Open Sans"/>
          <w:color w:val="1F3864" w:themeColor="accent1" w:themeShade="80"/>
        </w:rPr>
      </w:pPr>
    </w:p>
    <w:p w14:paraId="3171B470" w14:textId="77777777" w:rsidR="00BC48F7" w:rsidRPr="00BD1CFF" w:rsidRDefault="00BC48F7" w:rsidP="0064558D">
      <w:pPr>
        <w:rPr>
          <w:rFonts w:ascii="Open Sans" w:hAnsi="Open Sans" w:cs="Open Sans"/>
          <w:bCs/>
          <w:color w:val="1F3864" w:themeColor="accent1" w:themeShade="80"/>
          <w:sz w:val="24"/>
          <w:szCs w:val="24"/>
        </w:rPr>
      </w:pPr>
    </w:p>
    <w:p w14:paraId="59E30D6E" w14:textId="149D56AA" w:rsidR="003A51EB" w:rsidRPr="00BD1CFF" w:rsidRDefault="00EE11F8" w:rsidP="0064558D">
      <w:pPr>
        <w:rPr>
          <w:rFonts w:ascii="Open Sans" w:hAnsi="Open Sans" w:cs="Open Sans"/>
          <w:bCs/>
          <w:color w:val="1F3864" w:themeColor="accent1" w:themeShade="80"/>
          <w:sz w:val="24"/>
          <w:szCs w:val="24"/>
        </w:rPr>
      </w:pPr>
      <w:r w:rsidRPr="00BD1CFF">
        <w:rPr>
          <w:rFonts w:ascii="Open Sans" w:hAnsi="Open Sans" w:cs="Open Sans"/>
          <w:bCs/>
          <w:color w:val="1F3864" w:themeColor="accent1" w:themeShade="80"/>
          <w:sz w:val="24"/>
          <w:szCs w:val="24"/>
        </w:rPr>
        <w:t>Outputs</w:t>
      </w:r>
    </w:p>
    <w:p w14:paraId="00BC4CBE" w14:textId="77777777" w:rsidR="006A0593" w:rsidRPr="00BD1CFF" w:rsidRDefault="006A0593" w:rsidP="0064558D">
      <w:pPr>
        <w:rPr>
          <w:rFonts w:ascii="Open Sans" w:hAnsi="Open Sans" w:cs="Open Sans"/>
          <w:bCs/>
          <w:color w:val="1F3864" w:themeColor="accent1" w:themeShade="80"/>
        </w:rPr>
      </w:pPr>
    </w:p>
    <w:p w14:paraId="673845C5" w14:textId="328A4678" w:rsidR="00191FB9" w:rsidRPr="00BD1CFF" w:rsidRDefault="00191FB9" w:rsidP="0064558D">
      <w:pPr>
        <w:rPr>
          <w:rFonts w:ascii="Open Sans" w:hAnsi="Open Sans" w:cs="Open Sans"/>
          <w:bCs/>
          <w:color w:val="1F3864" w:themeColor="accent1" w:themeShade="80"/>
        </w:rPr>
      </w:pPr>
      <w:r w:rsidRPr="00BD1CFF">
        <w:rPr>
          <w:rFonts w:ascii="Open Sans" w:hAnsi="Open Sans" w:cs="Open Sans"/>
          <w:bCs/>
          <w:color w:val="1F3864" w:themeColor="accent1" w:themeShade="80"/>
        </w:rPr>
        <w:t xml:space="preserve">Based on the activities you need to implement to achieve </w:t>
      </w:r>
      <w:r w:rsidR="00D142ED" w:rsidRPr="00BD1CFF">
        <w:rPr>
          <w:rFonts w:ascii="Open Sans" w:hAnsi="Open Sans" w:cs="Open Sans"/>
          <w:bCs/>
          <w:color w:val="1F3864" w:themeColor="accent1" w:themeShade="80"/>
        </w:rPr>
        <w:t>th</w:t>
      </w:r>
      <w:r w:rsidR="00D142ED">
        <w:rPr>
          <w:rFonts w:ascii="Open Sans" w:hAnsi="Open Sans" w:cs="Open Sans"/>
          <w:bCs/>
          <w:color w:val="1F3864" w:themeColor="accent1" w:themeShade="80"/>
        </w:rPr>
        <w:t>is</w:t>
      </w:r>
      <w:r w:rsidR="00D142ED" w:rsidRPr="00BD1CFF">
        <w:rPr>
          <w:rFonts w:ascii="Open Sans" w:hAnsi="Open Sans" w:cs="Open Sans"/>
          <w:bCs/>
          <w:color w:val="1F3864" w:themeColor="accent1" w:themeShade="80"/>
        </w:rPr>
        <w:t xml:space="preserve"> </w:t>
      </w:r>
      <w:r w:rsidR="00F125D8">
        <w:rPr>
          <w:rFonts w:ascii="Open Sans" w:hAnsi="Open Sans" w:cs="Open Sans"/>
          <w:bCs/>
          <w:color w:val="1F3864" w:themeColor="accent1" w:themeShade="80"/>
        </w:rPr>
        <w:t>S</w:t>
      </w:r>
      <w:r w:rsidRPr="00BD1CFF">
        <w:rPr>
          <w:rFonts w:ascii="Open Sans" w:hAnsi="Open Sans" w:cs="Open Sans"/>
          <w:bCs/>
          <w:color w:val="1F3864" w:themeColor="accent1" w:themeShade="80"/>
        </w:rPr>
        <w:t xml:space="preserve">pecific </w:t>
      </w:r>
      <w:r w:rsidR="00F125D8">
        <w:rPr>
          <w:rFonts w:ascii="Open Sans" w:hAnsi="Open Sans" w:cs="Open Sans"/>
          <w:bCs/>
          <w:color w:val="1F3864" w:themeColor="accent1" w:themeShade="80"/>
        </w:rPr>
        <w:t>O</w:t>
      </w:r>
      <w:r w:rsidRPr="00BD1CFF">
        <w:rPr>
          <w:rFonts w:ascii="Open Sans" w:hAnsi="Open Sans" w:cs="Open Sans"/>
          <w:bCs/>
          <w:color w:val="1F3864" w:themeColor="accent1" w:themeShade="80"/>
        </w:rPr>
        <w:t>bjective</w:t>
      </w:r>
      <w:r w:rsidR="00C45E67" w:rsidRPr="00BD1CFF">
        <w:rPr>
          <w:rFonts w:ascii="Open Sans" w:hAnsi="Open Sans" w:cs="Open Sans"/>
          <w:bCs/>
          <w:color w:val="1F3864" w:themeColor="accent1" w:themeShade="80"/>
        </w:rPr>
        <w:t>,</w:t>
      </w:r>
      <w:r w:rsidRPr="00BD1CFF">
        <w:rPr>
          <w:rFonts w:ascii="Open Sans" w:hAnsi="Open Sans" w:cs="Open Sans"/>
          <w:bCs/>
          <w:color w:val="1F3864" w:themeColor="accent1" w:themeShade="80"/>
        </w:rPr>
        <w:t xml:space="preserve"> please list below the outputs that will be delivered </w:t>
      </w:r>
      <w:r w:rsidR="00601E57" w:rsidRPr="00BD1CFF">
        <w:rPr>
          <w:rFonts w:ascii="Open Sans" w:hAnsi="Open Sans" w:cs="Open Sans"/>
          <w:bCs/>
          <w:color w:val="1F3864" w:themeColor="accent1" w:themeShade="80"/>
        </w:rPr>
        <w:t>during the</w:t>
      </w:r>
      <w:r w:rsidR="002537BC">
        <w:rPr>
          <w:rFonts w:ascii="Open Sans" w:hAnsi="Open Sans" w:cs="Open Sans"/>
          <w:bCs/>
          <w:color w:val="1F3864" w:themeColor="accent1" w:themeShade="80"/>
        </w:rPr>
        <w:t xml:space="preserve"> project</w:t>
      </w:r>
      <w:r w:rsidR="00601E57" w:rsidRPr="00BD1CFF">
        <w:rPr>
          <w:rFonts w:ascii="Open Sans" w:hAnsi="Open Sans" w:cs="Open Sans"/>
          <w:bCs/>
          <w:color w:val="1F3864" w:themeColor="accent1" w:themeShade="80"/>
        </w:rPr>
        <w:t xml:space="preserve"> implementation</w:t>
      </w:r>
      <w:r w:rsidR="002537BC">
        <w:rPr>
          <w:rFonts w:ascii="Open Sans" w:hAnsi="Open Sans" w:cs="Open Sans"/>
          <w:bCs/>
          <w:color w:val="1F3864" w:themeColor="accent1" w:themeShade="80"/>
        </w:rPr>
        <w:t xml:space="preserve">, </w:t>
      </w:r>
    </w:p>
    <w:p w14:paraId="0DB07CCC" w14:textId="77777777" w:rsidR="00180EB0" w:rsidRPr="00BD1CFF" w:rsidRDefault="00180EB0" w:rsidP="0064558D">
      <w:pPr>
        <w:rPr>
          <w:rFonts w:ascii="Open Sans" w:hAnsi="Open Sans" w:cs="Open Sans"/>
          <w:color w:val="1F3864" w:themeColor="accent1" w:themeShade="80"/>
        </w:rPr>
      </w:pPr>
    </w:p>
    <w:tbl>
      <w:tblPr>
        <w:tblW w:w="9723" w:type="dxa"/>
        <w:tblInd w:w="-5" w:type="dxa"/>
        <w:shd w:val="clear" w:color="auto" w:fill="FFFFFF" w:themeFill="background1"/>
        <w:tblLayout w:type="fixed"/>
        <w:tblCellMar>
          <w:top w:w="57" w:type="dxa"/>
        </w:tblCellMar>
        <w:tblLook w:val="01E0" w:firstRow="1" w:lastRow="1" w:firstColumn="1" w:lastColumn="1" w:noHBand="0" w:noVBand="0"/>
      </w:tblPr>
      <w:tblGrid>
        <w:gridCol w:w="964"/>
        <w:gridCol w:w="1842"/>
        <w:gridCol w:w="1247"/>
        <w:gridCol w:w="1389"/>
        <w:gridCol w:w="2268"/>
        <w:gridCol w:w="1021"/>
        <w:gridCol w:w="992"/>
      </w:tblGrid>
      <w:tr w:rsidR="00383770" w:rsidRPr="00BD1CFF" w14:paraId="643F88D1" w14:textId="616E1E2C" w:rsidTr="00117B76">
        <w:tc>
          <w:tcPr>
            <w:tcW w:w="964" w:type="dxa"/>
            <w:shd w:val="clear" w:color="auto" w:fill="FFFFFF" w:themeFill="background1"/>
          </w:tcPr>
          <w:p w14:paraId="154B84B8" w14:textId="545F71B4" w:rsidR="00117B76" w:rsidRPr="00BD1CFF" w:rsidDel="00501272" w:rsidRDefault="00117B76" w:rsidP="000C21CD">
            <w:pPr>
              <w:spacing w:after="60"/>
              <w:rPr>
                <w:rFonts w:ascii="Open Sans" w:hAnsi="Open Sans" w:cs="Open Sans"/>
                <w:bCs/>
                <w:color w:val="1F3864" w:themeColor="accent1" w:themeShade="80"/>
              </w:rPr>
            </w:pPr>
            <w:r w:rsidRPr="00BD1CFF">
              <w:rPr>
                <w:rFonts w:ascii="Open Sans" w:hAnsi="Open Sans" w:cs="Open Sans"/>
                <w:bCs/>
                <w:color w:val="1F3864" w:themeColor="accent1" w:themeShade="80"/>
              </w:rPr>
              <w:t>Output Nr.</w:t>
            </w:r>
          </w:p>
        </w:tc>
        <w:tc>
          <w:tcPr>
            <w:tcW w:w="1842" w:type="dxa"/>
            <w:shd w:val="clear" w:color="auto" w:fill="FFFFFF" w:themeFill="background1"/>
          </w:tcPr>
          <w:p w14:paraId="0D2F3A9F" w14:textId="4D263527" w:rsidR="00117B76" w:rsidRPr="00BD1CFF" w:rsidDel="00501272" w:rsidRDefault="00117B76" w:rsidP="000C21CD">
            <w:pPr>
              <w:pStyle w:val="Heading3"/>
              <w:keepLines w:val="0"/>
              <w:spacing w:before="0" w:after="60"/>
              <w:rPr>
                <w:rFonts w:ascii="Open Sans" w:hAnsi="Open Sans" w:cs="Open Sans"/>
                <w:b w:val="0"/>
                <w:bCs w:val="0"/>
                <w:color w:val="1F3864" w:themeColor="accent1" w:themeShade="80"/>
                <w:sz w:val="22"/>
                <w:lang w:val="en-GB"/>
              </w:rPr>
            </w:pPr>
            <w:r w:rsidRPr="00BD1CFF">
              <w:rPr>
                <w:rFonts w:ascii="Open Sans" w:hAnsi="Open Sans" w:cs="Open Sans"/>
                <w:b w:val="0"/>
                <w:bCs w:val="0"/>
                <w:color w:val="1F3864" w:themeColor="accent1" w:themeShade="80"/>
                <w:sz w:val="22"/>
                <w:lang w:val="en-GB"/>
              </w:rPr>
              <w:t>Programme output indicator</w:t>
            </w:r>
          </w:p>
        </w:tc>
        <w:tc>
          <w:tcPr>
            <w:tcW w:w="1247" w:type="dxa"/>
            <w:shd w:val="clear" w:color="auto" w:fill="FFFFFF" w:themeFill="background1"/>
          </w:tcPr>
          <w:p w14:paraId="1613C33D" w14:textId="4E1702EE" w:rsidR="00117B76" w:rsidRPr="00BD1CFF" w:rsidRDefault="00117B76" w:rsidP="000C21CD">
            <w:pPr>
              <w:spacing w:after="60"/>
              <w:rPr>
                <w:rFonts w:ascii="Open Sans" w:eastAsia="Cambria" w:hAnsi="Open Sans" w:cs="Open Sans"/>
                <w:bCs/>
                <w:color w:val="1F3864" w:themeColor="accent1" w:themeShade="80"/>
              </w:rPr>
            </w:pPr>
            <w:r w:rsidRPr="00BD1CFF">
              <w:rPr>
                <w:rFonts w:ascii="Open Sans" w:eastAsia="Cambria" w:hAnsi="Open Sans" w:cs="Open Sans"/>
                <w:bCs/>
                <w:color w:val="1F3864" w:themeColor="accent1" w:themeShade="80"/>
              </w:rPr>
              <w:t>Measurement unit</w:t>
            </w:r>
          </w:p>
        </w:tc>
        <w:tc>
          <w:tcPr>
            <w:tcW w:w="1389" w:type="dxa"/>
            <w:shd w:val="clear" w:color="auto" w:fill="FFFFFF" w:themeFill="background1"/>
          </w:tcPr>
          <w:p w14:paraId="645E3219" w14:textId="68DA3442" w:rsidR="00117B76" w:rsidRPr="00BD1CFF" w:rsidRDefault="00117B76" w:rsidP="000C21CD">
            <w:pPr>
              <w:spacing w:after="60"/>
              <w:rPr>
                <w:rFonts w:ascii="Open Sans" w:eastAsia="Cambria" w:hAnsi="Open Sans" w:cs="Open Sans"/>
                <w:bCs/>
                <w:color w:val="1F3864" w:themeColor="accent1" w:themeShade="80"/>
              </w:rPr>
            </w:pPr>
            <w:r w:rsidRPr="00BD1CFF">
              <w:rPr>
                <w:rFonts w:ascii="Open Sans" w:eastAsia="Cambria" w:hAnsi="Open Sans" w:cs="Open Sans"/>
                <w:bCs/>
                <w:color w:val="1F3864" w:themeColor="accent1" w:themeShade="80"/>
              </w:rPr>
              <w:t>Output title</w:t>
            </w:r>
          </w:p>
        </w:tc>
        <w:tc>
          <w:tcPr>
            <w:tcW w:w="2268" w:type="dxa"/>
            <w:shd w:val="clear" w:color="auto" w:fill="FFFFFF" w:themeFill="background1"/>
          </w:tcPr>
          <w:p w14:paraId="67E8ACF1" w14:textId="493DD697" w:rsidR="00117B76" w:rsidRPr="00BD1CFF" w:rsidDel="00501272" w:rsidRDefault="00117B76" w:rsidP="000C21CD">
            <w:pPr>
              <w:spacing w:after="60"/>
              <w:rPr>
                <w:rFonts w:ascii="Open Sans" w:hAnsi="Open Sans" w:cs="Open Sans"/>
                <w:bCs/>
                <w:color w:val="1F3864" w:themeColor="accent1" w:themeShade="80"/>
              </w:rPr>
            </w:pPr>
            <w:r w:rsidRPr="00BD1CFF">
              <w:rPr>
                <w:rFonts w:ascii="Open Sans" w:eastAsia="Cambria" w:hAnsi="Open Sans" w:cs="Open Sans"/>
                <w:bCs/>
                <w:color w:val="1F3864" w:themeColor="accent1" w:themeShade="80"/>
              </w:rPr>
              <w:t>Output description</w:t>
            </w:r>
          </w:p>
        </w:tc>
        <w:tc>
          <w:tcPr>
            <w:tcW w:w="1021" w:type="dxa"/>
            <w:shd w:val="clear" w:color="auto" w:fill="FFFFFF" w:themeFill="background1"/>
          </w:tcPr>
          <w:p w14:paraId="28532573" w14:textId="43B876B3" w:rsidR="00117B76" w:rsidRPr="00BD1CFF" w:rsidRDefault="00117B76" w:rsidP="000C21CD">
            <w:pPr>
              <w:spacing w:after="60"/>
              <w:rPr>
                <w:rFonts w:ascii="Open Sans" w:eastAsia="Cambria" w:hAnsi="Open Sans" w:cs="Open Sans"/>
                <w:bCs/>
                <w:color w:val="1F3864" w:themeColor="accent1" w:themeShade="80"/>
              </w:rPr>
            </w:pPr>
            <w:r w:rsidRPr="00BD1CFF">
              <w:rPr>
                <w:rFonts w:ascii="Open Sans" w:eastAsia="Cambria" w:hAnsi="Open Sans" w:cs="Open Sans"/>
                <w:bCs/>
                <w:color w:val="1F3864" w:themeColor="accent1" w:themeShade="80"/>
              </w:rPr>
              <w:t>Target value</w:t>
            </w:r>
          </w:p>
        </w:tc>
        <w:tc>
          <w:tcPr>
            <w:tcW w:w="992" w:type="dxa"/>
            <w:shd w:val="clear" w:color="auto" w:fill="FFFFFF" w:themeFill="background1"/>
          </w:tcPr>
          <w:p w14:paraId="55A2A1FC" w14:textId="42AFADE3" w:rsidR="00117B76" w:rsidRPr="00BD1CFF" w:rsidRDefault="00117B76" w:rsidP="000C21CD">
            <w:pPr>
              <w:spacing w:after="60"/>
              <w:rPr>
                <w:rFonts w:ascii="Open Sans" w:eastAsia="Cambria" w:hAnsi="Open Sans" w:cs="Open Sans"/>
                <w:bCs/>
                <w:color w:val="1F3864" w:themeColor="accent1" w:themeShade="80"/>
              </w:rPr>
            </w:pPr>
            <w:r w:rsidRPr="00BD1CFF">
              <w:rPr>
                <w:rFonts w:ascii="Open Sans" w:eastAsia="Cambria" w:hAnsi="Open Sans" w:cs="Open Sans"/>
                <w:bCs/>
                <w:color w:val="1F3864" w:themeColor="accent1" w:themeShade="80"/>
              </w:rPr>
              <w:t>Delivery period</w:t>
            </w:r>
          </w:p>
        </w:tc>
      </w:tr>
      <w:tr w:rsidR="00383770" w:rsidRPr="00BD1CFF" w14:paraId="65C23ABD" w14:textId="016D2D87" w:rsidTr="00117B76">
        <w:trPr>
          <w:trHeight w:val="275"/>
        </w:trPr>
        <w:tc>
          <w:tcPr>
            <w:tcW w:w="964" w:type="dxa"/>
            <w:shd w:val="clear" w:color="auto" w:fill="FFFFFF" w:themeFill="background1"/>
          </w:tcPr>
          <w:p w14:paraId="7470B003" w14:textId="229672B2" w:rsidR="00117B76" w:rsidRPr="00BD1CFF" w:rsidRDefault="00117B76" w:rsidP="000C21CD">
            <w:pPr>
              <w:spacing w:after="30"/>
              <w:rPr>
                <w:rFonts w:ascii="Open Sans" w:hAnsi="Open Sans" w:cs="Open Sans"/>
                <w:bCs/>
                <w:color w:val="1F3864" w:themeColor="accent1" w:themeShade="80"/>
              </w:rPr>
            </w:pPr>
            <w:r w:rsidRPr="00BD1CFF">
              <w:rPr>
                <w:rFonts w:ascii="Open Sans" w:hAnsi="Open Sans" w:cs="Open Sans"/>
                <w:bCs/>
                <w:color w:val="1F3864" w:themeColor="accent1" w:themeShade="80"/>
              </w:rPr>
              <w:t>OI 1.1</w:t>
            </w:r>
          </w:p>
        </w:tc>
        <w:tc>
          <w:tcPr>
            <w:tcW w:w="1842" w:type="dxa"/>
            <w:tcBorders>
              <w:bottom w:val="single" w:sz="12" w:space="0" w:color="FFFFFF" w:themeColor="background1"/>
              <w:right w:val="single" w:sz="12" w:space="0" w:color="FFFFFF" w:themeColor="background1"/>
            </w:tcBorders>
            <w:shd w:val="clear" w:color="auto" w:fill="D9D9D9" w:themeFill="background1" w:themeFillShade="D9"/>
          </w:tcPr>
          <w:p w14:paraId="221D471F" w14:textId="10324992" w:rsidR="00117B76" w:rsidRPr="00BD1CFF" w:rsidRDefault="00117B76" w:rsidP="000C21CD">
            <w:pPr>
              <w:pStyle w:val="BalloonText"/>
              <w:spacing w:after="30"/>
              <w:rPr>
                <w:rFonts w:ascii="Open Sans" w:hAnsi="Open Sans" w:cs="Open Sans"/>
                <w:i/>
                <w:iCs/>
                <w:color w:val="1F3864" w:themeColor="accent1" w:themeShade="80"/>
              </w:rPr>
            </w:pPr>
            <w:r w:rsidRPr="00BD1CFF">
              <w:rPr>
                <w:rFonts w:ascii="Open Sans" w:hAnsi="Open Sans" w:cs="Open Sans"/>
                <w:i/>
                <w:iCs/>
                <w:color w:val="1F3864" w:themeColor="accent1" w:themeShade="80"/>
              </w:rPr>
              <w:t>Choose from the drop-down list</w:t>
            </w:r>
          </w:p>
        </w:tc>
        <w:tc>
          <w:tcPr>
            <w:tcW w:w="1247" w:type="dxa"/>
            <w:tcBorders>
              <w:bottom w:val="single" w:sz="12" w:space="0" w:color="FFFFFF" w:themeColor="background1"/>
            </w:tcBorders>
            <w:shd w:val="clear" w:color="auto" w:fill="auto"/>
          </w:tcPr>
          <w:p w14:paraId="18516236" w14:textId="639AC067" w:rsidR="00117B76" w:rsidRPr="00BD1CFF" w:rsidRDefault="00117B76" w:rsidP="000C21CD">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Automatic</w:t>
            </w:r>
          </w:p>
        </w:tc>
        <w:tc>
          <w:tcPr>
            <w:tcW w:w="1389" w:type="dxa"/>
            <w:tcBorders>
              <w:bottom w:val="single" w:sz="12" w:space="0" w:color="FFFFFF" w:themeColor="background1"/>
              <w:right w:val="single" w:sz="12" w:space="0" w:color="FFFFFF" w:themeColor="background1"/>
            </w:tcBorders>
            <w:shd w:val="clear" w:color="auto" w:fill="D9D9D9" w:themeFill="background1" w:themeFillShade="D9"/>
          </w:tcPr>
          <w:p w14:paraId="12441442" w14:textId="0BCD1CB7" w:rsidR="00117B76" w:rsidRPr="00BD1CFF" w:rsidRDefault="00117B76" w:rsidP="000C21CD">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Enter text</w:t>
            </w:r>
          </w:p>
        </w:tc>
        <w:tc>
          <w:tcPr>
            <w:tcW w:w="2268"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83E369E" w14:textId="0CB4E1B8" w:rsidR="00117B76" w:rsidRPr="00BD1CFF" w:rsidRDefault="00117B76" w:rsidP="000C21CD">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 xml:space="preserve">Describe in more detail what will be delivered </w:t>
            </w:r>
          </w:p>
        </w:tc>
        <w:tc>
          <w:tcPr>
            <w:tcW w:w="1021"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E625FC5" w14:textId="40A4D43B" w:rsidR="00117B76" w:rsidRPr="00BD1CFF" w:rsidRDefault="00117B76" w:rsidP="000C21CD">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Enter the number</w:t>
            </w:r>
          </w:p>
        </w:tc>
        <w:tc>
          <w:tcPr>
            <w:tcW w:w="992"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D0691E0" w14:textId="690768FC" w:rsidR="00117B76" w:rsidRPr="00BD1CFF" w:rsidRDefault="00117B76" w:rsidP="000C21CD">
            <w:pPr>
              <w:spacing w:after="30"/>
              <w:rPr>
                <w:rFonts w:ascii="Open Sans" w:hAnsi="Open Sans" w:cs="Open Sans"/>
                <w:bCs/>
                <w:color w:val="1F3864" w:themeColor="accent1" w:themeShade="80"/>
              </w:rPr>
            </w:pPr>
            <w:r w:rsidRPr="00BD1CFF">
              <w:rPr>
                <w:rFonts w:ascii="Open Sans" w:hAnsi="Open Sans" w:cs="Open Sans"/>
                <w:i/>
                <w:iCs/>
                <w:color w:val="1F3864" w:themeColor="accent1" w:themeShade="80"/>
                <w:sz w:val="18"/>
                <w:szCs w:val="18"/>
              </w:rPr>
              <w:t>Drop-down</w:t>
            </w:r>
          </w:p>
        </w:tc>
      </w:tr>
      <w:tr w:rsidR="00383770" w:rsidRPr="00BD1CFF" w14:paraId="3D41B367" w14:textId="244B7747" w:rsidTr="00117B76">
        <w:trPr>
          <w:trHeight w:val="208"/>
        </w:trPr>
        <w:tc>
          <w:tcPr>
            <w:tcW w:w="964" w:type="dxa"/>
            <w:shd w:val="clear" w:color="auto" w:fill="FFFFFF" w:themeFill="background1"/>
          </w:tcPr>
          <w:p w14:paraId="675461B7" w14:textId="00BADD2D" w:rsidR="00117B76" w:rsidRPr="00BD1CFF" w:rsidRDefault="00117B76" w:rsidP="00117B76">
            <w:pPr>
              <w:spacing w:after="30"/>
              <w:rPr>
                <w:rFonts w:ascii="Open Sans" w:hAnsi="Open Sans" w:cs="Open Sans"/>
                <w:bCs/>
                <w:color w:val="1F3864" w:themeColor="accent1" w:themeShade="80"/>
              </w:rPr>
            </w:pPr>
            <w:r w:rsidRPr="00BD1CFF">
              <w:rPr>
                <w:rFonts w:ascii="Open Sans" w:hAnsi="Open Sans" w:cs="Open Sans"/>
                <w:bCs/>
                <w:color w:val="1F3864" w:themeColor="accent1" w:themeShade="80"/>
              </w:rPr>
              <w:t>OI 1.2</w:t>
            </w:r>
          </w:p>
        </w:tc>
        <w:tc>
          <w:tcPr>
            <w:tcW w:w="184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B358964" w14:textId="1758A3AD" w:rsidR="00117B76" w:rsidRPr="00BD1CFF" w:rsidRDefault="00117B76" w:rsidP="00117B76">
            <w:pPr>
              <w:pStyle w:val="BalloonText"/>
              <w:spacing w:after="30"/>
              <w:rPr>
                <w:rFonts w:ascii="Open Sans" w:hAnsi="Open Sans" w:cs="Open Sans"/>
                <w:color w:val="1F3864" w:themeColor="accent1" w:themeShade="80"/>
              </w:rPr>
            </w:pPr>
            <w:r w:rsidRPr="00BD1CFF">
              <w:rPr>
                <w:rFonts w:ascii="Open Sans" w:hAnsi="Open Sans" w:cs="Open Sans"/>
                <w:i/>
                <w:iCs/>
                <w:color w:val="1F3864" w:themeColor="accent1" w:themeShade="80"/>
              </w:rPr>
              <w:t>Choose from the drop-down list</w:t>
            </w:r>
          </w:p>
        </w:tc>
        <w:tc>
          <w:tcPr>
            <w:tcW w:w="1247" w:type="dxa"/>
            <w:tcBorders>
              <w:top w:val="single" w:sz="12" w:space="0" w:color="FFFFFF" w:themeColor="background1"/>
              <w:bottom w:val="single" w:sz="12" w:space="0" w:color="FFFFFF" w:themeColor="background1"/>
            </w:tcBorders>
            <w:shd w:val="clear" w:color="auto" w:fill="auto"/>
          </w:tcPr>
          <w:p w14:paraId="534DB7E6" w14:textId="5D00A8CD" w:rsidR="00117B76" w:rsidRPr="00BD1CFF" w:rsidRDefault="00117B76" w:rsidP="00117B76">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Automatic</w:t>
            </w:r>
          </w:p>
        </w:tc>
        <w:tc>
          <w:tcPr>
            <w:tcW w:w="138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2062D8C" w14:textId="666B7E4B" w:rsidR="00117B76" w:rsidRPr="00BD1CFF" w:rsidRDefault="00117B76" w:rsidP="00117B76">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Enter text</w:t>
            </w:r>
          </w:p>
        </w:tc>
        <w:tc>
          <w:tcPr>
            <w:tcW w:w="2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FE487FC" w14:textId="58C9D53B" w:rsidR="00117B76" w:rsidRPr="00BD1CFF" w:rsidRDefault="00117B76" w:rsidP="00117B76">
            <w:pPr>
              <w:spacing w:after="30"/>
              <w:rPr>
                <w:rFonts w:ascii="Open Sans" w:hAnsi="Open Sans" w:cs="Open Sans"/>
                <w:bCs/>
                <w:color w:val="1F3864" w:themeColor="accent1" w:themeShade="80"/>
              </w:rPr>
            </w:pPr>
            <w:r w:rsidRPr="00BD1CFF">
              <w:rPr>
                <w:rFonts w:ascii="Open Sans" w:hAnsi="Open Sans" w:cs="Open Sans"/>
                <w:bCs/>
                <w:i/>
                <w:iCs/>
                <w:color w:val="1F3864" w:themeColor="accent1" w:themeShade="80"/>
                <w:sz w:val="18"/>
                <w:szCs w:val="18"/>
              </w:rPr>
              <w:t xml:space="preserve">Describe in more detail what will be delivered </w:t>
            </w:r>
          </w:p>
        </w:tc>
        <w:tc>
          <w:tcPr>
            <w:tcW w:w="102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ACA7D35" w14:textId="5F731DB2" w:rsidR="00117B76" w:rsidRPr="00BD1CFF" w:rsidRDefault="00117B76" w:rsidP="00117B76">
            <w:pPr>
              <w:spacing w:after="30"/>
              <w:rPr>
                <w:rFonts w:ascii="Open Sans" w:hAnsi="Open Sans" w:cs="Open Sans"/>
                <w:bCs/>
                <w:color w:val="1F3864" w:themeColor="accent1" w:themeShade="80"/>
              </w:rPr>
            </w:pPr>
            <w:r w:rsidRPr="00BD1CFF">
              <w:rPr>
                <w:rFonts w:ascii="Open Sans" w:hAnsi="Open Sans" w:cs="Open Sans"/>
                <w:bCs/>
                <w:i/>
                <w:iCs/>
                <w:color w:val="1F3864" w:themeColor="accent1" w:themeShade="80"/>
                <w:sz w:val="18"/>
                <w:szCs w:val="18"/>
              </w:rPr>
              <w:t>Enter the number</w:t>
            </w:r>
          </w:p>
        </w:tc>
        <w:tc>
          <w:tcPr>
            <w:tcW w:w="9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427E3C7" w14:textId="49AA2C22" w:rsidR="00117B76" w:rsidRPr="00BD1CFF" w:rsidRDefault="00117B76" w:rsidP="00117B76">
            <w:pPr>
              <w:spacing w:after="30"/>
              <w:rPr>
                <w:rFonts w:ascii="Open Sans" w:hAnsi="Open Sans" w:cs="Open Sans"/>
                <w:bCs/>
                <w:color w:val="1F3864" w:themeColor="accent1" w:themeShade="80"/>
              </w:rPr>
            </w:pPr>
            <w:r w:rsidRPr="00BD1CFF">
              <w:rPr>
                <w:rFonts w:ascii="Open Sans" w:hAnsi="Open Sans" w:cs="Open Sans"/>
                <w:i/>
                <w:iCs/>
                <w:color w:val="1F3864" w:themeColor="accent1" w:themeShade="80"/>
                <w:sz w:val="18"/>
                <w:szCs w:val="18"/>
              </w:rPr>
              <w:t>Drop-down</w:t>
            </w:r>
          </w:p>
        </w:tc>
      </w:tr>
      <w:tr w:rsidR="00383770" w:rsidRPr="00BD1CFF" w14:paraId="61EA47C3" w14:textId="6B6B9225" w:rsidTr="00117B76">
        <w:trPr>
          <w:trHeight w:val="271"/>
        </w:trPr>
        <w:tc>
          <w:tcPr>
            <w:tcW w:w="964" w:type="dxa"/>
            <w:shd w:val="clear" w:color="auto" w:fill="FFFFFF" w:themeFill="background1"/>
          </w:tcPr>
          <w:p w14:paraId="1C8C3CA1" w14:textId="33E0F8DA" w:rsidR="00117B76" w:rsidRPr="00BD1CFF" w:rsidRDefault="00117B76" w:rsidP="00117B76">
            <w:pPr>
              <w:spacing w:after="30"/>
              <w:rPr>
                <w:rFonts w:ascii="Open Sans" w:hAnsi="Open Sans" w:cs="Open Sans"/>
                <w:bCs/>
                <w:color w:val="1F3864" w:themeColor="accent1" w:themeShade="80"/>
              </w:rPr>
            </w:pPr>
            <w:r w:rsidRPr="00BD1CFF">
              <w:rPr>
                <w:rFonts w:ascii="Open Sans" w:hAnsi="Open Sans" w:cs="Open Sans"/>
                <w:bCs/>
                <w:color w:val="1F3864" w:themeColor="accent1" w:themeShade="80"/>
              </w:rPr>
              <w:t>OI 1.3</w:t>
            </w:r>
          </w:p>
        </w:tc>
        <w:tc>
          <w:tcPr>
            <w:tcW w:w="184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AFEA788" w14:textId="16C1D1F7" w:rsidR="00117B76" w:rsidRPr="00BD1CFF" w:rsidRDefault="00117B76" w:rsidP="00117B76">
            <w:pPr>
              <w:spacing w:after="30"/>
              <w:rPr>
                <w:rFonts w:ascii="Open Sans" w:hAnsi="Open Sans" w:cs="Open Sans"/>
                <w:bCs/>
                <w:color w:val="1F3864" w:themeColor="accent1" w:themeShade="80"/>
                <w:sz w:val="18"/>
                <w:szCs w:val="18"/>
              </w:rPr>
            </w:pPr>
            <w:r w:rsidRPr="00BD1CFF">
              <w:rPr>
                <w:rFonts w:ascii="Open Sans" w:hAnsi="Open Sans" w:cs="Open Sans"/>
                <w:i/>
                <w:iCs/>
                <w:color w:val="1F3864" w:themeColor="accent1" w:themeShade="80"/>
                <w:sz w:val="18"/>
                <w:szCs w:val="18"/>
              </w:rPr>
              <w:t>Choose from the drop-down list</w:t>
            </w:r>
          </w:p>
        </w:tc>
        <w:tc>
          <w:tcPr>
            <w:tcW w:w="1247" w:type="dxa"/>
            <w:tcBorders>
              <w:top w:val="single" w:sz="12" w:space="0" w:color="FFFFFF" w:themeColor="background1"/>
              <w:bottom w:val="single" w:sz="12" w:space="0" w:color="FFFFFF" w:themeColor="background1"/>
            </w:tcBorders>
            <w:shd w:val="clear" w:color="auto" w:fill="auto"/>
          </w:tcPr>
          <w:p w14:paraId="52F36A8B" w14:textId="7D58A09A" w:rsidR="00117B76" w:rsidRPr="00BD1CFF" w:rsidRDefault="00117B76" w:rsidP="00117B76">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Automatic</w:t>
            </w:r>
          </w:p>
        </w:tc>
        <w:tc>
          <w:tcPr>
            <w:tcW w:w="138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46F240A" w14:textId="44D8EAA6" w:rsidR="00117B76" w:rsidRPr="00BD1CFF" w:rsidRDefault="00117B76" w:rsidP="00117B76">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Enter text</w:t>
            </w:r>
          </w:p>
        </w:tc>
        <w:tc>
          <w:tcPr>
            <w:tcW w:w="2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66DEB58" w14:textId="520E2A07" w:rsidR="00117B76" w:rsidRPr="00BD1CFF" w:rsidRDefault="00117B76" w:rsidP="00117B76">
            <w:pPr>
              <w:spacing w:after="30"/>
              <w:rPr>
                <w:rFonts w:ascii="Open Sans" w:hAnsi="Open Sans" w:cs="Open Sans"/>
                <w:bCs/>
                <w:color w:val="1F3864" w:themeColor="accent1" w:themeShade="80"/>
              </w:rPr>
            </w:pPr>
            <w:r w:rsidRPr="00BD1CFF">
              <w:rPr>
                <w:rFonts w:ascii="Open Sans" w:hAnsi="Open Sans" w:cs="Open Sans"/>
                <w:bCs/>
                <w:i/>
                <w:iCs/>
                <w:color w:val="1F3864" w:themeColor="accent1" w:themeShade="80"/>
                <w:sz w:val="18"/>
                <w:szCs w:val="18"/>
              </w:rPr>
              <w:t>Describe in more detail what will be delivered</w:t>
            </w:r>
          </w:p>
        </w:tc>
        <w:tc>
          <w:tcPr>
            <w:tcW w:w="102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A1229F4" w14:textId="68FC4495" w:rsidR="00117B76" w:rsidRPr="00BD1CFF" w:rsidRDefault="00117B76" w:rsidP="00117B76">
            <w:pPr>
              <w:spacing w:after="30"/>
              <w:rPr>
                <w:rFonts w:ascii="Open Sans" w:hAnsi="Open Sans" w:cs="Open Sans"/>
                <w:bCs/>
                <w:color w:val="1F3864" w:themeColor="accent1" w:themeShade="80"/>
              </w:rPr>
            </w:pPr>
            <w:r w:rsidRPr="00BD1CFF">
              <w:rPr>
                <w:rFonts w:ascii="Open Sans" w:hAnsi="Open Sans" w:cs="Open Sans"/>
                <w:bCs/>
                <w:i/>
                <w:iCs/>
                <w:color w:val="1F3864" w:themeColor="accent1" w:themeShade="80"/>
                <w:sz w:val="18"/>
                <w:szCs w:val="18"/>
              </w:rPr>
              <w:t>Enter the number</w:t>
            </w:r>
          </w:p>
        </w:tc>
        <w:tc>
          <w:tcPr>
            <w:tcW w:w="9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E062EEF" w14:textId="691BEE45" w:rsidR="00117B76" w:rsidRPr="00BD1CFF" w:rsidRDefault="00117B76" w:rsidP="00117B76">
            <w:pPr>
              <w:spacing w:after="30"/>
              <w:rPr>
                <w:rFonts w:ascii="Open Sans" w:hAnsi="Open Sans" w:cs="Open Sans"/>
                <w:bCs/>
                <w:color w:val="1F3864" w:themeColor="accent1" w:themeShade="80"/>
              </w:rPr>
            </w:pPr>
            <w:r w:rsidRPr="00BD1CFF">
              <w:rPr>
                <w:rFonts w:ascii="Open Sans" w:hAnsi="Open Sans" w:cs="Open Sans"/>
                <w:i/>
                <w:iCs/>
                <w:color w:val="1F3864" w:themeColor="accent1" w:themeShade="80"/>
                <w:sz w:val="18"/>
                <w:szCs w:val="18"/>
              </w:rPr>
              <w:t>Drop-down</w:t>
            </w:r>
          </w:p>
        </w:tc>
      </w:tr>
    </w:tbl>
    <w:p w14:paraId="4A7E3F2D" w14:textId="77777777" w:rsidR="00F50D17" w:rsidRPr="00BD1CFF" w:rsidRDefault="00F50D17" w:rsidP="0064558D">
      <w:pPr>
        <w:rPr>
          <w:rFonts w:ascii="Open Sans" w:hAnsi="Open Sans" w:cs="Open Sans"/>
          <w:color w:val="1F3864" w:themeColor="accent1" w:themeShade="80"/>
        </w:rPr>
      </w:pPr>
    </w:p>
    <w:tbl>
      <w:tblPr>
        <w:tblW w:w="8959" w:type="dxa"/>
        <w:tblInd w:w="-5" w:type="dxa"/>
        <w:tblCellMar>
          <w:top w:w="57" w:type="dxa"/>
        </w:tblCellMar>
        <w:tblLook w:val="01E0" w:firstRow="1" w:lastRow="1" w:firstColumn="1" w:lastColumn="1" w:noHBand="0" w:noVBand="0"/>
      </w:tblPr>
      <w:tblGrid>
        <w:gridCol w:w="8959"/>
      </w:tblGrid>
      <w:tr w:rsidR="00E64C76" w:rsidRPr="00BD1CFF" w14:paraId="76A51E74" w14:textId="77777777" w:rsidTr="00F125D8">
        <w:tc>
          <w:tcPr>
            <w:tcW w:w="8959" w:type="dxa"/>
            <w:shd w:val="clear" w:color="auto" w:fill="auto"/>
          </w:tcPr>
          <w:p w14:paraId="2C0FD683" w14:textId="159D98BE" w:rsidR="00E64C76" w:rsidRPr="00E64C76" w:rsidRDefault="00E64C76" w:rsidP="00F125D8">
            <w:pPr>
              <w:spacing w:after="60"/>
              <w:rPr>
                <w:rFonts w:ascii="Open Sans" w:hAnsi="Open Sans" w:cs="Open Sans"/>
                <w:color w:val="1F3864" w:themeColor="accent1" w:themeShade="80"/>
              </w:rPr>
            </w:pPr>
            <w:r>
              <w:rPr>
                <w:rFonts w:ascii="Open Sans" w:hAnsi="Open Sans" w:cs="Open Sans"/>
                <w:color w:val="1F3864" w:themeColor="accent1" w:themeShade="80"/>
              </w:rPr>
              <w:lastRenderedPageBreak/>
              <w:t>How will the target groups identified use the outputs and integrate them into the daily work</w:t>
            </w:r>
            <w:r w:rsidRPr="00BD1CFF">
              <w:rPr>
                <w:rFonts w:ascii="Open Sans" w:hAnsi="Open Sans" w:cs="Open Sans"/>
                <w:color w:val="1F3864" w:themeColor="accent1" w:themeShade="80"/>
              </w:rPr>
              <w:t>?</w:t>
            </w:r>
          </w:p>
        </w:tc>
      </w:tr>
      <w:tr w:rsidR="00E64C76" w:rsidRPr="00BD1CFF" w14:paraId="16A4417F" w14:textId="77777777" w:rsidTr="00F125D8">
        <w:trPr>
          <w:trHeight w:val="106"/>
        </w:trPr>
        <w:tc>
          <w:tcPr>
            <w:tcW w:w="8959" w:type="dxa"/>
            <w:shd w:val="clear" w:color="auto" w:fill="D9D9D9" w:themeFill="background1" w:themeFillShade="D9"/>
          </w:tcPr>
          <w:p w14:paraId="378E3131" w14:textId="77777777" w:rsidR="00E64C76" w:rsidRPr="00BD1CFF" w:rsidRDefault="00E64C76" w:rsidP="00F125D8">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6501F1C0" w14:textId="77777777" w:rsidR="00E64C76" w:rsidRPr="00BD1CFF" w:rsidRDefault="00E64C76" w:rsidP="00F125D8">
            <w:pPr>
              <w:spacing w:after="60"/>
              <w:jc w:val="both"/>
              <w:rPr>
                <w:rFonts w:ascii="Open Sans" w:hAnsi="Open Sans" w:cs="Open Sans"/>
                <w:color w:val="1F3864" w:themeColor="accent1" w:themeShade="80"/>
                <w:sz w:val="20"/>
                <w:szCs w:val="20"/>
              </w:rPr>
            </w:pPr>
          </w:p>
        </w:tc>
      </w:tr>
      <w:tr w:rsidR="00E64C76" w:rsidRPr="00BD1CFF" w14:paraId="380D71EE" w14:textId="77777777" w:rsidTr="00F125D8">
        <w:tc>
          <w:tcPr>
            <w:tcW w:w="8959" w:type="dxa"/>
            <w:shd w:val="clear" w:color="auto" w:fill="auto"/>
          </w:tcPr>
          <w:p w14:paraId="36716A72" w14:textId="77777777" w:rsidR="00E64C76" w:rsidRPr="00BD1CFF" w:rsidRDefault="00E64C76" w:rsidP="00F125D8">
            <w:pPr>
              <w:spacing w:after="60"/>
              <w:jc w:val="both"/>
              <w:rPr>
                <w:rFonts w:ascii="Open Sans" w:hAnsi="Open Sans" w:cs="Open Sans"/>
                <w:color w:val="1F3864" w:themeColor="accent1" w:themeShade="80"/>
                <w:sz w:val="10"/>
                <w:szCs w:val="10"/>
              </w:rPr>
            </w:pPr>
          </w:p>
        </w:tc>
      </w:tr>
    </w:tbl>
    <w:p w14:paraId="18B5F8B9" w14:textId="2E6482D5" w:rsidR="00427D87" w:rsidRPr="00BD1CFF" w:rsidRDefault="00427D87" w:rsidP="0064558D">
      <w:pPr>
        <w:rPr>
          <w:rFonts w:ascii="Open Sans" w:hAnsi="Open Sans" w:cs="Open Sans"/>
          <w:color w:val="1F3864" w:themeColor="accent1" w:themeShade="80"/>
        </w:rPr>
      </w:pPr>
    </w:p>
    <w:p w14:paraId="6EA4DF88" w14:textId="21BACE09" w:rsidR="007E254E" w:rsidRPr="00BD1CFF" w:rsidRDefault="007E254E">
      <w:pPr>
        <w:rPr>
          <w:rFonts w:ascii="Open Sans" w:hAnsi="Open Sans" w:cs="Open Sans"/>
          <w:color w:val="1F3864" w:themeColor="accent1" w:themeShade="80"/>
          <w:sz w:val="24"/>
          <w:szCs w:val="24"/>
        </w:rPr>
      </w:pPr>
    </w:p>
    <w:p w14:paraId="41D21FA8" w14:textId="15260A08" w:rsidR="004C1EEF" w:rsidRPr="00BD1CFF" w:rsidRDefault="004C1EEF" w:rsidP="004C1EEF">
      <w:pPr>
        <w:rPr>
          <w:rFonts w:ascii="Open Sans" w:hAnsi="Open Sans" w:cs="Open Sans"/>
          <w:color w:val="1F3864" w:themeColor="accent1" w:themeShade="80"/>
          <w:sz w:val="24"/>
          <w:szCs w:val="24"/>
        </w:rPr>
      </w:pPr>
      <w:r w:rsidRPr="00BD1CFF">
        <w:rPr>
          <w:rFonts w:ascii="Open Sans" w:hAnsi="Open Sans" w:cs="Open Sans"/>
          <w:color w:val="1F3864" w:themeColor="accent1" w:themeShade="80"/>
          <w:sz w:val="24"/>
          <w:szCs w:val="24"/>
        </w:rPr>
        <w:t>C.</w:t>
      </w:r>
      <w:r w:rsidR="00933664" w:rsidRPr="00BD1CFF">
        <w:rPr>
          <w:rFonts w:ascii="Open Sans" w:hAnsi="Open Sans" w:cs="Open Sans"/>
          <w:color w:val="1F3864" w:themeColor="accent1" w:themeShade="80"/>
          <w:sz w:val="24"/>
          <w:szCs w:val="24"/>
        </w:rPr>
        <w:t>4</w:t>
      </w:r>
      <w:r w:rsidRPr="00BD1CFF">
        <w:rPr>
          <w:rFonts w:ascii="Open Sans" w:hAnsi="Open Sans" w:cs="Open Sans"/>
          <w:color w:val="1F3864" w:themeColor="accent1" w:themeShade="80"/>
          <w:sz w:val="24"/>
          <w:szCs w:val="24"/>
        </w:rPr>
        <w:t xml:space="preserve">.2 </w:t>
      </w:r>
      <w:r w:rsidR="009444F5" w:rsidRPr="00BD1CFF">
        <w:rPr>
          <w:rFonts w:ascii="Open Sans" w:hAnsi="Open Sans" w:cs="Open Sans"/>
          <w:color w:val="1F3864" w:themeColor="accent1" w:themeShade="80"/>
          <w:sz w:val="24"/>
          <w:szCs w:val="24"/>
        </w:rPr>
        <w:t>Project Specific Objective 2</w:t>
      </w:r>
    </w:p>
    <w:p w14:paraId="5DD1536B" w14:textId="77777777" w:rsidR="004C1EEF" w:rsidRPr="00BD1CFF" w:rsidRDefault="004C1EEF" w:rsidP="0064558D">
      <w:pPr>
        <w:rPr>
          <w:rFonts w:ascii="Open Sans" w:hAnsi="Open Sans" w:cs="Open Sans"/>
          <w:color w:val="1F3864" w:themeColor="accent1" w:themeShade="80"/>
        </w:rPr>
      </w:pPr>
    </w:p>
    <w:p w14:paraId="427A1C4B" w14:textId="19206635" w:rsidR="004C1EEF" w:rsidRPr="00BD1CFF" w:rsidRDefault="004C1EEF" w:rsidP="0064558D">
      <w:pPr>
        <w:rPr>
          <w:rFonts w:ascii="Open Sans" w:hAnsi="Open Sans" w:cs="Open Sans"/>
          <w:color w:val="1F3864" w:themeColor="accent1" w:themeShade="80"/>
        </w:rPr>
      </w:pPr>
      <w:r w:rsidRPr="00BD1CFF">
        <w:rPr>
          <w:rFonts w:ascii="Open Sans" w:hAnsi="Open Sans" w:cs="Open Sans"/>
          <w:color w:val="1F3864" w:themeColor="accent1" w:themeShade="80"/>
        </w:rPr>
        <w:t>Repeat of the whole section C.</w:t>
      </w:r>
      <w:r w:rsidR="00B10810" w:rsidRPr="00BD1CFF">
        <w:rPr>
          <w:rFonts w:ascii="Open Sans" w:hAnsi="Open Sans" w:cs="Open Sans"/>
          <w:color w:val="1F3864" w:themeColor="accent1" w:themeShade="80"/>
        </w:rPr>
        <w:t>4</w:t>
      </w:r>
      <w:r w:rsidRPr="00BD1CFF">
        <w:rPr>
          <w:rFonts w:ascii="Open Sans" w:hAnsi="Open Sans" w:cs="Open Sans"/>
          <w:color w:val="1F3864" w:themeColor="accent1" w:themeShade="80"/>
        </w:rPr>
        <w:t>.1</w:t>
      </w:r>
    </w:p>
    <w:p w14:paraId="619C3CB7" w14:textId="77777777" w:rsidR="004C1EEF" w:rsidRPr="00BD1CFF" w:rsidRDefault="004C1EEF" w:rsidP="0064558D">
      <w:pPr>
        <w:rPr>
          <w:rFonts w:ascii="Open Sans" w:hAnsi="Open Sans" w:cs="Open Sans"/>
          <w:color w:val="1F3864" w:themeColor="accent1" w:themeShade="80"/>
        </w:rPr>
      </w:pPr>
    </w:p>
    <w:p w14:paraId="5B435758" w14:textId="77777777" w:rsidR="005C5631" w:rsidRPr="00BD1CFF" w:rsidRDefault="005C5631" w:rsidP="0064558D">
      <w:pPr>
        <w:rPr>
          <w:rFonts w:ascii="Open Sans" w:hAnsi="Open Sans" w:cs="Open Sans"/>
          <w:color w:val="1F3864" w:themeColor="accent1" w:themeShade="80"/>
        </w:rPr>
      </w:pPr>
    </w:p>
    <w:p w14:paraId="5A75DD37" w14:textId="77777777" w:rsidR="005C5631" w:rsidRPr="00BD1CFF" w:rsidRDefault="005C5631" w:rsidP="0064558D">
      <w:pPr>
        <w:rPr>
          <w:rFonts w:ascii="Open Sans" w:hAnsi="Open Sans" w:cs="Open Sans"/>
          <w:color w:val="1F3864" w:themeColor="accent1" w:themeShade="80"/>
        </w:rPr>
      </w:pPr>
    </w:p>
    <w:p w14:paraId="32F91208" w14:textId="59B71CA3" w:rsidR="009444F5" w:rsidRPr="00BD1CFF" w:rsidRDefault="005C5631" w:rsidP="009444F5">
      <w:pPr>
        <w:rPr>
          <w:rFonts w:ascii="Open Sans" w:hAnsi="Open Sans" w:cs="Open Sans"/>
          <w:color w:val="1F3864" w:themeColor="accent1" w:themeShade="80"/>
          <w:sz w:val="24"/>
          <w:szCs w:val="24"/>
        </w:rPr>
      </w:pPr>
      <w:r w:rsidRPr="00BD1CFF">
        <w:rPr>
          <w:rFonts w:ascii="Open Sans" w:hAnsi="Open Sans" w:cs="Open Sans"/>
          <w:color w:val="1F3864" w:themeColor="accent1" w:themeShade="80"/>
          <w:sz w:val="24"/>
          <w:szCs w:val="24"/>
        </w:rPr>
        <w:t>C.</w:t>
      </w:r>
      <w:r w:rsidR="00933664" w:rsidRPr="00BD1CFF">
        <w:rPr>
          <w:rFonts w:ascii="Open Sans" w:hAnsi="Open Sans" w:cs="Open Sans"/>
          <w:color w:val="1F3864" w:themeColor="accent1" w:themeShade="80"/>
          <w:sz w:val="24"/>
          <w:szCs w:val="24"/>
        </w:rPr>
        <w:t>4</w:t>
      </w:r>
      <w:r w:rsidRPr="00BD1CFF">
        <w:rPr>
          <w:rFonts w:ascii="Open Sans" w:hAnsi="Open Sans" w:cs="Open Sans"/>
          <w:color w:val="1F3864" w:themeColor="accent1" w:themeShade="80"/>
          <w:sz w:val="24"/>
          <w:szCs w:val="24"/>
        </w:rPr>
        <w:t xml:space="preserve">.3 </w:t>
      </w:r>
      <w:r w:rsidR="009444F5" w:rsidRPr="00BD1CFF">
        <w:rPr>
          <w:rFonts w:ascii="Open Sans" w:hAnsi="Open Sans" w:cs="Open Sans"/>
          <w:color w:val="1F3864" w:themeColor="accent1" w:themeShade="80"/>
          <w:sz w:val="24"/>
          <w:szCs w:val="24"/>
        </w:rPr>
        <w:t>Project Specific Objective 3</w:t>
      </w:r>
    </w:p>
    <w:p w14:paraId="609864AC" w14:textId="244CD7A1" w:rsidR="005C5631" w:rsidRPr="00BD1CFF" w:rsidRDefault="005C5631" w:rsidP="005C5631">
      <w:pPr>
        <w:rPr>
          <w:rFonts w:ascii="Open Sans" w:hAnsi="Open Sans" w:cs="Open Sans"/>
          <w:color w:val="1F3864" w:themeColor="accent1" w:themeShade="80"/>
        </w:rPr>
      </w:pPr>
    </w:p>
    <w:p w14:paraId="515AFD17" w14:textId="40E40B6F" w:rsidR="005C5631" w:rsidRPr="00BD1CFF" w:rsidRDefault="005C5631" w:rsidP="005C5631">
      <w:pPr>
        <w:rPr>
          <w:rFonts w:ascii="Open Sans" w:hAnsi="Open Sans" w:cs="Open Sans"/>
          <w:color w:val="1F3864" w:themeColor="accent1" w:themeShade="80"/>
        </w:rPr>
      </w:pPr>
      <w:r w:rsidRPr="00BD1CFF">
        <w:rPr>
          <w:rFonts w:ascii="Open Sans" w:hAnsi="Open Sans" w:cs="Open Sans"/>
          <w:color w:val="1F3864" w:themeColor="accent1" w:themeShade="80"/>
        </w:rPr>
        <w:t>Repeat of the whole section C.</w:t>
      </w:r>
      <w:r w:rsidR="00B10810" w:rsidRPr="00BD1CFF">
        <w:rPr>
          <w:rFonts w:ascii="Open Sans" w:hAnsi="Open Sans" w:cs="Open Sans"/>
          <w:color w:val="1F3864" w:themeColor="accent1" w:themeShade="80"/>
        </w:rPr>
        <w:t>4</w:t>
      </w:r>
      <w:r w:rsidRPr="00BD1CFF">
        <w:rPr>
          <w:rFonts w:ascii="Open Sans" w:hAnsi="Open Sans" w:cs="Open Sans"/>
          <w:color w:val="1F3864" w:themeColor="accent1" w:themeShade="80"/>
        </w:rPr>
        <w:t>.1</w:t>
      </w:r>
    </w:p>
    <w:p w14:paraId="307B3FB2" w14:textId="734168F7" w:rsidR="001D222B" w:rsidRPr="00BD1CFF" w:rsidRDefault="001D222B" w:rsidP="005C5631">
      <w:pPr>
        <w:rPr>
          <w:rFonts w:ascii="Open Sans" w:hAnsi="Open Sans" w:cs="Open Sans"/>
          <w:color w:val="1F3864" w:themeColor="accent1" w:themeShade="80"/>
        </w:rPr>
      </w:pPr>
    </w:p>
    <w:p w14:paraId="2F64B0A9" w14:textId="44DA10A5" w:rsidR="00BC7BC1" w:rsidRPr="00BD1CFF" w:rsidRDefault="00BC7BC1" w:rsidP="005C5631">
      <w:pPr>
        <w:rPr>
          <w:rFonts w:ascii="Open Sans" w:hAnsi="Open Sans" w:cs="Open Sans"/>
          <w:color w:val="1F3864" w:themeColor="accent1" w:themeShade="80"/>
        </w:rPr>
      </w:pPr>
    </w:p>
    <w:p w14:paraId="7CBD6E31" w14:textId="77777777" w:rsidR="00BC7BC1" w:rsidRPr="00BD1CFF" w:rsidRDefault="00BC7BC1" w:rsidP="005C5631">
      <w:pPr>
        <w:rPr>
          <w:rFonts w:ascii="Open Sans" w:hAnsi="Open Sans" w:cs="Open Sans"/>
          <w:color w:val="1F3864" w:themeColor="accent1" w:themeShade="80"/>
        </w:rPr>
      </w:pPr>
    </w:p>
    <w:p w14:paraId="2C5086D7" w14:textId="55BC74F6" w:rsidR="0064558D" w:rsidRPr="00BD1CFF" w:rsidRDefault="0064558D" w:rsidP="0064558D">
      <w:pPr>
        <w:rPr>
          <w:rFonts w:ascii="Open Sans" w:hAnsi="Open Sans" w:cs="Open Sans"/>
          <w:b/>
          <w:color w:val="1F3864" w:themeColor="accent1" w:themeShade="80"/>
          <w:sz w:val="24"/>
          <w:szCs w:val="24"/>
        </w:rPr>
      </w:pPr>
      <w:r w:rsidRPr="00BD1CFF">
        <w:rPr>
          <w:rFonts w:ascii="Open Sans" w:hAnsi="Open Sans" w:cs="Open Sans"/>
          <w:b/>
          <w:color w:val="1F3864" w:themeColor="accent1" w:themeShade="80"/>
          <w:sz w:val="24"/>
          <w:szCs w:val="24"/>
        </w:rPr>
        <w:t>C.</w:t>
      </w:r>
      <w:r w:rsidR="00933664" w:rsidRPr="00BD1CFF">
        <w:rPr>
          <w:rFonts w:ascii="Open Sans" w:hAnsi="Open Sans" w:cs="Open Sans"/>
          <w:b/>
          <w:color w:val="1F3864" w:themeColor="accent1" w:themeShade="80"/>
          <w:sz w:val="24"/>
          <w:szCs w:val="24"/>
        </w:rPr>
        <w:t>5</w:t>
      </w:r>
      <w:r w:rsidRPr="00BD1CFF">
        <w:rPr>
          <w:rFonts w:ascii="Open Sans" w:hAnsi="Open Sans" w:cs="Open Sans"/>
          <w:b/>
          <w:color w:val="1F3864" w:themeColor="accent1" w:themeShade="80"/>
          <w:sz w:val="24"/>
          <w:szCs w:val="24"/>
        </w:rPr>
        <w:t xml:space="preserve"> Project results</w:t>
      </w:r>
    </w:p>
    <w:p w14:paraId="32E3A6B3" w14:textId="627EFAB7" w:rsidR="0064558D" w:rsidRPr="00BD1CFF" w:rsidRDefault="0064558D" w:rsidP="0064558D">
      <w:pPr>
        <w:rPr>
          <w:rFonts w:ascii="Open Sans" w:hAnsi="Open Sans" w:cs="Open Sans"/>
          <w:color w:val="1F3864" w:themeColor="accent1" w:themeShade="80"/>
        </w:rPr>
      </w:pPr>
    </w:p>
    <w:p w14:paraId="58F686E8" w14:textId="0DE0A327" w:rsidR="002537BC" w:rsidRPr="00E42F51" w:rsidRDefault="00B0068E" w:rsidP="002537BC">
      <w:pPr>
        <w:rPr>
          <w:rFonts w:ascii="Open Sans" w:hAnsi="Open Sans" w:cs="Open Sans"/>
          <w:bCs/>
          <w:color w:val="1F3864" w:themeColor="accent1" w:themeShade="80"/>
        </w:rPr>
      </w:pPr>
      <w:r w:rsidRPr="00BD1CFF">
        <w:rPr>
          <w:rFonts w:ascii="Open Sans" w:hAnsi="Open Sans" w:cs="Open Sans"/>
          <w:bCs/>
          <w:color w:val="1F3864" w:themeColor="accent1" w:themeShade="80"/>
        </w:rPr>
        <w:t xml:space="preserve">What do you expect to change </w:t>
      </w:r>
      <w:r w:rsidR="00D142ED">
        <w:rPr>
          <w:rFonts w:ascii="Open Sans" w:hAnsi="Open Sans" w:cs="Open Sans"/>
          <w:bCs/>
          <w:color w:val="1F3864" w:themeColor="accent1" w:themeShade="80"/>
        </w:rPr>
        <w:t>by</w:t>
      </w:r>
      <w:r w:rsidRPr="00BD1CFF">
        <w:rPr>
          <w:rFonts w:ascii="Open Sans" w:hAnsi="Open Sans" w:cs="Open Sans"/>
          <w:bCs/>
          <w:color w:val="1F3864" w:themeColor="accent1" w:themeShade="80"/>
        </w:rPr>
        <w:t xml:space="preserve"> the activities you plan to implement and the outputs </w:t>
      </w:r>
      <w:r w:rsidR="00ED43DB" w:rsidRPr="00BD1CFF">
        <w:rPr>
          <w:rFonts w:ascii="Open Sans" w:hAnsi="Open Sans" w:cs="Open Sans"/>
          <w:bCs/>
          <w:color w:val="1F3864" w:themeColor="accent1" w:themeShade="80"/>
        </w:rPr>
        <w:t xml:space="preserve">you </w:t>
      </w:r>
      <w:r w:rsidR="002537BC">
        <w:rPr>
          <w:rFonts w:ascii="Open Sans" w:hAnsi="Open Sans" w:cs="Open Sans"/>
          <w:bCs/>
          <w:color w:val="1F3864" w:themeColor="accent1" w:themeShade="80"/>
        </w:rPr>
        <w:t>are goin</w:t>
      </w:r>
      <w:r w:rsidR="00140610">
        <w:rPr>
          <w:rFonts w:ascii="Open Sans" w:hAnsi="Open Sans" w:cs="Open Sans"/>
          <w:bCs/>
          <w:color w:val="1F3864" w:themeColor="accent1" w:themeShade="80"/>
        </w:rPr>
        <w:t>g</w:t>
      </w:r>
      <w:r w:rsidR="002537BC" w:rsidRPr="00BD1CFF">
        <w:rPr>
          <w:rFonts w:ascii="Open Sans" w:hAnsi="Open Sans" w:cs="Open Sans"/>
          <w:bCs/>
          <w:color w:val="1F3864" w:themeColor="accent1" w:themeShade="80"/>
        </w:rPr>
        <w:t xml:space="preserve"> </w:t>
      </w:r>
      <w:r w:rsidR="00C45E67" w:rsidRPr="00BD1CFF">
        <w:rPr>
          <w:rFonts w:ascii="Open Sans" w:hAnsi="Open Sans" w:cs="Open Sans"/>
          <w:bCs/>
          <w:color w:val="1F3864" w:themeColor="accent1" w:themeShade="80"/>
        </w:rPr>
        <w:t>to</w:t>
      </w:r>
      <w:r w:rsidR="00ED43DB" w:rsidRPr="00BD1CFF">
        <w:rPr>
          <w:rFonts w:ascii="Open Sans" w:hAnsi="Open Sans" w:cs="Open Sans"/>
          <w:bCs/>
          <w:color w:val="1F3864" w:themeColor="accent1" w:themeShade="80"/>
        </w:rPr>
        <w:t xml:space="preserve"> </w:t>
      </w:r>
      <w:r w:rsidRPr="00BD1CFF">
        <w:rPr>
          <w:rFonts w:ascii="Open Sans" w:hAnsi="Open Sans" w:cs="Open Sans"/>
          <w:bCs/>
          <w:color w:val="1F3864" w:themeColor="accent1" w:themeShade="80"/>
        </w:rPr>
        <w:t xml:space="preserve">deliver? Please take a look at the </w:t>
      </w:r>
      <w:r w:rsidR="00F125D8">
        <w:rPr>
          <w:rFonts w:ascii="Open Sans" w:hAnsi="Open Sans" w:cs="Open Sans"/>
          <w:bCs/>
          <w:color w:val="1F3864" w:themeColor="accent1" w:themeShade="80"/>
        </w:rPr>
        <w:t>P</w:t>
      </w:r>
      <w:r w:rsidRPr="00BD1CFF">
        <w:rPr>
          <w:rFonts w:ascii="Open Sans" w:hAnsi="Open Sans" w:cs="Open Sans"/>
          <w:bCs/>
          <w:color w:val="1F3864" w:themeColor="accent1" w:themeShade="80"/>
        </w:rPr>
        <w:t>rogramme result indicator</w:t>
      </w:r>
      <w:r w:rsidR="00DF6302" w:rsidRPr="00BD1CFF">
        <w:rPr>
          <w:rFonts w:ascii="Open Sans" w:hAnsi="Open Sans" w:cs="Open Sans"/>
          <w:bCs/>
          <w:color w:val="1F3864" w:themeColor="accent1" w:themeShade="80"/>
        </w:rPr>
        <w:t>s</w:t>
      </w:r>
      <w:r w:rsidRPr="00BD1CFF">
        <w:rPr>
          <w:rFonts w:ascii="Open Sans" w:hAnsi="Open Sans" w:cs="Open Sans"/>
          <w:bCs/>
          <w:color w:val="1F3864" w:themeColor="accent1" w:themeShade="80"/>
        </w:rPr>
        <w:t xml:space="preserve"> and select those that you will contribute to</w:t>
      </w:r>
      <w:r w:rsidR="002537BC">
        <w:rPr>
          <w:rFonts w:ascii="Open Sans" w:hAnsi="Open Sans" w:cs="Open Sans"/>
          <w:bCs/>
          <w:color w:val="1F3864" w:themeColor="accent1" w:themeShade="80"/>
        </w:rPr>
        <w:t>.</w:t>
      </w:r>
    </w:p>
    <w:p w14:paraId="30438ED4" w14:textId="7DDFC5CA" w:rsidR="00601E57" w:rsidRPr="00BD1CFF" w:rsidRDefault="00B0068E" w:rsidP="00601E57">
      <w:pPr>
        <w:rPr>
          <w:rFonts w:ascii="Open Sans" w:hAnsi="Open Sans" w:cs="Open Sans"/>
          <w:bCs/>
          <w:color w:val="1F3864" w:themeColor="accent1" w:themeShade="80"/>
        </w:rPr>
      </w:pPr>
      <w:r w:rsidRPr="00BD1CFF">
        <w:rPr>
          <w:rFonts w:ascii="Open Sans" w:hAnsi="Open Sans" w:cs="Open Sans"/>
          <w:bCs/>
          <w:color w:val="1F3864" w:themeColor="accent1" w:themeShade="80"/>
        </w:rPr>
        <w:t xml:space="preserve">  </w:t>
      </w:r>
    </w:p>
    <w:p w14:paraId="31715FBC" w14:textId="77777777" w:rsidR="00EA584C" w:rsidRPr="00BD1CFF" w:rsidRDefault="00EA584C" w:rsidP="00601E57">
      <w:pPr>
        <w:rPr>
          <w:rFonts w:ascii="Open Sans" w:hAnsi="Open Sans" w:cs="Open Sans"/>
          <w:bCs/>
          <w:color w:val="1F3864" w:themeColor="accent1" w:themeShade="80"/>
        </w:rPr>
      </w:pPr>
    </w:p>
    <w:tbl>
      <w:tblPr>
        <w:tblW w:w="9781" w:type="dxa"/>
        <w:tblInd w:w="-601" w:type="dxa"/>
        <w:shd w:val="clear" w:color="auto" w:fill="FFFFFF" w:themeFill="background1"/>
        <w:tblLayout w:type="fixed"/>
        <w:tblCellMar>
          <w:top w:w="57" w:type="dxa"/>
        </w:tblCellMar>
        <w:tblLook w:val="01E0" w:firstRow="1" w:lastRow="1" w:firstColumn="1" w:lastColumn="1" w:noHBand="0" w:noVBand="0"/>
      </w:tblPr>
      <w:tblGrid>
        <w:gridCol w:w="993"/>
        <w:gridCol w:w="1559"/>
        <w:gridCol w:w="1276"/>
        <w:gridCol w:w="2552"/>
        <w:gridCol w:w="992"/>
        <w:gridCol w:w="992"/>
        <w:gridCol w:w="1417"/>
      </w:tblGrid>
      <w:tr w:rsidR="00353D7F" w:rsidRPr="00BD1CFF" w14:paraId="76C90CAD" w14:textId="77777777" w:rsidTr="007E0328">
        <w:tc>
          <w:tcPr>
            <w:tcW w:w="993" w:type="dxa"/>
            <w:shd w:val="clear" w:color="auto" w:fill="FFFFFF" w:themeFill="background1"/>
          </w:tcPr>
          <w:p w14:paraId="503BECCA" w14:textId="69BFFFEB" w:rsidR="00353D7F" w:rsidRPr="00BD1CFF" w:rsidDel="00501272" w:rsidRDefault="00353D7F" w:rsidP="0038783C">
            <w:pPr>
              <w:spacing w:after="60"/>
              <w:rPr>
                <w:rFonts w:ascii="Open Sans" w:hAnsi="Open Sans" w:cs="Open Sans"/>
                <w:bCs/>
                <w:color w:val="1F3864" w:themeColor="accent1" w:themeShade="80"/>
              </w:rPr>
            </w:pPr>
            <w:r w:rsidRPr="00BD1CFF">
              <w:rPr>
                <w:rFonts w:ascii="Open Sans" w:hAnsi="Open Sans" w:cs="Open Sans"/>
                <w:bCs/>
                <w:color w:val="1F3864" w:themeColor="accent1" w:themeShade="80"/>
              </w:rPr>
              <w:t>Result Nr.</w:t>
            </w:r>
          </w:p>
        </w:tc>
        <w:tc>
          <w:tcPr>
            <w:tcW w:w="1559" w:type="dxa"/>
            <w:shd w:val="clear" w:color="auto" w:fill="FFFFFF" w:themeFill="background1"/>
          </w:tcPr>
          <w:p w14:paraId="25F7F287" w14:textId="5B1F4DBF" w:rsidR="00353D7F" w:rsidRPr="00BD1CFF" w:rsidDel="00501272" w:rsidRDefault="00353D7F" w:rsidP="0038783C">
            <w:pPr>
              <w:pStyle w:val="Heading3"/>
              <w:keepLines w:val="0"/>
              <w:spacing w:before="0" w:after="60"/>
              <w:rPr>
                <w:rFonts w:ascii="Open Sans" w:hAnsi="Open Sans" w:cs="Open Sans"/>
                <w:b w:val="0"/>
                <w:bCs w:val="0"/>
                <w:color w:val="1F3864" w:themeColor="accent1" w:themeShade="80"/>
                <w:sz w:val="22"/>
                <w:lang w:val="en-GB"/>
              </w:rPr>
            </w:pPr>
            <w:r w:rsidRPr="00BD1CFF">
              <w:rPr>
                <w:rFonts w:ascii="Open Sans" w:hAnsi="Open Sans" w:cs="Open Sans"/>
                <w:b w:val="0"/>
                <w:bCs w:val="0"/>
                <w:color w:val="1F3864" w:themeColor="accent1" w:themeShade="80"/>
                <w:sz w:val="22"/>
                <w:lang w:val="en-GB"/>
              </w:rPr>
              <w:t>Programme result indicator</w:t>
            </w:r>
          </w:p>
        </w:tc>
        <w:tc>
          <w:tcPr>
            <w:tcW w:w="1276" w:type="dxa"/>
            <w:shd w:val="clear" w:color="auto" w:fill="FFFFFF" w:themeFill="background1"/>
          </w:tcPr>
          <w:p w14:paraId="76892683" w14:textId="495BC152" w:rsidR="00353D7F" w:rsidRPr="00BD1CFF" w:rsidRDefault="00353D7F" w:rsidP="0038783C">
            <w:pPr>
              <w:spacing w:after="60"/>
              <w:rPr>
                <w:rFonts w:ascii="Open Sans" w:eastAsia="Cambria" w:hAnsi="Open Sans" w:cs="Open Sans"/>
                <w:bCs/>
                <w:color w:val="1F3864" w:themeColor="accent1" w:themeShade="80"/>
              </w:rPr>
            </w:pPr>
            <w:r w:rsidRPr="00BD1CFF">
              <w:rPr>
                <w:rFonts w:ascii="Open Sans" w:eastAsia="Cambria" w:hAnsi="Open Sans" w:cs="Open Sans"/>
                <w:bCs/>
                <w:color w:val="1F3864" w:themeColor="accent1" w:themeShade="80"/>
              </w:rPr>
              <w:t>Measurement unit</w:t>
            </w:r>
          </w:p>
        </w:tc>
        <w:tc>
          <w:tcPr>
            <w:tcW w:w="2552" w:type="dxa"/>
            <w:shd w:val="clear" w:color="auto" w:fill="FFFFFF" w:themeFill="background1"/>
          </w:tcPr>
          <w:p w14:paraId="341FE329" w14:textId="25EFAB3E" w:rsidR="00353D7F" w:rsidRPr="00BD1CFF" w:rsidDel="00501272" w:rsidRDefault="00353D7F" w:rsidP="0038783C">
            <w:pPr>
              <w:spacing w:after="60"/>
              <w:rPr>
                <w:rFonts w:ascii="Open Sans" w:hAnsi="Open Sans" w:cs="Open Sans"/>
                <w:bCs/>
                <w:color w:val="1F3864" w:themeColor="accent1" w:themeShade="80"/>
              </w:rPr>
            </w:pPr>
            <w:r w:rsidRPr="00BD1CFF">
              <w:rPr>
                <w:rFonts w:ascii="Open Sans" w:eastAsia="Cambria" w:hAnsi="Open Sans" w:cs="Open Sans"/>
                <w:bCs/>
                <w:color w:val="1F3864" w:themeColor="accent1" w:themeShade="80"/>
              </w:rPr>
              <w:t>Result description</w:t>
            </w:r>
          </w:p>
        </w:tc>
        <w:tc>
          <w:tcPr>
            <w:tcW w:w="992" w:type="dxa"/>
            <w:shd w:val="clear" w:color="auto" w:fill="FFFFFF" w:themeFill="background1"/>
          </w:tcPr>
          <w:p w14:paraId="5D7C0BB6" w14:textId="2950E8F5" w:rsidR="00353D7F" w:rsidRPr="00BD1CFF" w:rsidRDefault="00353D7F" w:rsidP="0038783C">
            <w:pPr>
              <w:spacing w:after="60"/>
              <w:rPr>
                <w:rFonts w:ascii="Open Sans" w:eastAsia="Cambria" w:hAnsi="Open Sans" w:cs="Open Sans"/>
                <w:bCs/>
                <w:color w:val="1F3864" w:themeColor="accent1" w:themeShade="80"/>
              </w:rPr>
            </w:pPr>
            <w:r w:rsidRPr="00BD1CFF">
              <w:rPr>
                <w:rFonts w:ascii="Open Sans" w:eastAsia="Cambria" w:hAnsi="Open Sans" w:cs="Open Sans"/>
                <w:bCs/>
                <w:color w:val="1F3864" w:themeColor="accent1" w:themeShade="80"/>
              </w:rPr>
              <w:t>Result indicator baseline</w:t>
            </w:r>
          </w:p>
        </w:tc>
        <w:tc>
          <w:tcPr>
            <w:tcW w:w="992" w:type="dxa"/>
            <w:shd w:val="clear" w:color="auto" w:fill="FFFFFF" w:themeFill="background1"/>
          </w:tcPr>
          <w:p w14:paraId="465A65A0" w14:textId="01921D56" w:rsidR="00353D7F" w:rsidRPr="00BD1CFF" w:rsidRDefault="00353D7F" w:rsidP="0038783C">
            <w:pPr>
              <w:spacing w:after="60"/>
              <w:rPr>
                <w:rFonts w:ascii="Open Sans" w:eastAsia="Cambria" w:hAnsi="Open Sans" w:cs="Open Sans"/>
                <w:bCs/>
                <w:color w:val="1F3864" w:themeColor="accent1" w:themeShade="80"/>
              </w:rPr>
            </w:pPr>
            <w:r w:rsidRPr="00BD1CFF">
              <w:rPr>
                <w:rFonts w:ascii="Open Sans" w:eastAsia="Cambria" w:hAnsi="Open Sans" w:cs="Open Sans"/>
                <w:bCs/>
                <w:color w:val="1F3864" w:themeColor="accent1" w:themeShade="80"/>
              </w:rPr>
              <w:t>Target value</w:t>
            </w:r>
          </w:p>
        </w:tc>
        <w:tc>
          <w:tcPr>
            <w:tcW w:w="1417" w:type="dxa"/>
            <w:shd w:val="clear" w:color="auto" w:fill="FFFFFF" w:themeFill="background1"/>
          </w:tcPr>
          <w:p w14:paraId="14F97AC7" w14:textId="457E9F6C" w:rsidR="00353D7F" w:rsidRPr="00BD1CFF" w:rsidRDefault="00353D7F" w:rsidP="0038783C">
            <w:pPr>
              <w:spacing w:after="60"/>
              <w:rPr>
                <w:rFonts w:ascii="Open Sans" w:eastAsia="Cambria" w:hAnsi="Open Sans" w:cs="Open Sans"/>
                <w:bCs/>
                <w:color w:val="1F3864" w:themeColor="accent1" w:themeShade="80"/>
              </w:rPr>
            </w:pPr>
            <w:r w:rsidRPr="00BD1CFF">
              <w:rPr>
                <w:rFonts w:ascii="Open Sans" w:eastAsia="Cambria" w:hAnsi="Open Sans" w:cs="Open Sans"/>
                <w:bCs/>
                <w:color w:val="1F3864" w:themeColor="accent1" w:themeShade="80"/>
                <w:highlight w:val="yellow"/>
              </w:rPr>
              <w:t>Delivery period</w:t>
            </w:r>
            <w:r w:rsidRPr="00BD1CFF">
              <w:rPr>
                <w:rFonts w:ascii="Open Sans" w:eastAsia="Cambria" w:hAnsi="Open Sans" w:cs="Open Sans"/>
                <w:bCs/>
                <w:color w:val="1F3864" w:themeColor="accent1" w:themeShade="80"/>
              </w:rPr>
              <w:t xml:space="preserve"> </w:t>
            </w:r>
            <w:r w:rsidRPr="00BD1CFF">
              <w:rPr>
                <w:rFonts w:ascii="Open Sans" w:eastAsia="Cambria" w:hAnsi="Open Sans" w:cs="Open Sans"/>
                <w:bCs/>
                <w:color w:val="1F3864" w:themeColor="accent1" w:themeShade="80"/>
                <w:highlight w:val="yellow"/>
              </w:rPr>
              <w:t>(OPTIONAL)</w:t>
            </w:r>
          </w:p>
        </w:tc>
      </w:tr>
      <w:tr w:rsidR="00353D7F" w:rsidRPr="00BD1CFF" w14:paraId="74FF489F" w14:textId="77777777" w:rsidTr="007E0328">
        <w:trPr>
          <w:trHeight w:val="275"/>
        </w:trPr>
        <w:tc>
          <w:tcPr>
            <w:tcW w:w="993" w:type="dxa"/>
            <w:shd w:val="clear" w:color="auto" w:fill="FFFFFF" w:themeFill="background1"/>
          </w:tcPr>
          <w:p w14:paraId="19F830DA" w14:textId="69004FD9" w:rsidR="00353D7F" w:rsidRPr="00BD1CFF" w:rsidRDefault="00353D7F" w:rsidP="0038783C">
            <w:pPr>
              <w:spacing w:after="30"/>
              <w:rPr>
                <w:rFonts w:ascii="Open Sans" w:hAnsi="Open Sans" w:cs="Open Sans"/>
                <w:bCs/>
                <w:color w:val="1F3864" w:themeColor="accent1" w:themeShade="80"/>
              </w:rPr>
            </w:pPr>
            <w:r w:rsidRPr="00BD1CFF">
              <w:rPr>
                <w:rFonts w:ascii="Open Sans" w:hAnsi="Open Sans" w:cs="Open Sans"/>
                <w:bCs/>
                <w:color w:val="1F3864" w:themeColor="accent1" w:themeShade="80"/>
              </w:rPr>
              <w:t>RI 1</w:t>
            </w:r>
          </w:p>
        </w:tc>
        <w:tc>
          <w:tcPr>
            <w:tcW w:w="1559" w:type="dxa"/>
            <w:tcBorders>
              <w:bottom w:val="single" w:sz="12" w:space="0" w:color="FFFFFF" w:themeColor="background1"/>
              <w:right w:val="single" w:sz="12" w:space="0" w:color="FFFFFF" w:themeColor="background1"/>
            </w:tcBorders>
            <w:shd w:val="clear" w:color="auto" w:fill="D9D9D9" w:themeFill="background1" w:themeFillShade="D9"/>
          </w:tcPr>
          <w:p w14:paraId="6176D32A" w14:textId="77777777" w:rsidR="00353D7F" w:rsidRPr="00BD1CFF" w:rsidRDefault="00353D7F" w:rsidP="0038783C">
            <w:pPr>
              <w:pStyle w:val="BalloonText"/>
              <w:spacing w:after="30"/>
              <w:rPr>
                <w:rFonts w:ascii="Open Sans" w:hAnsi="Open Sans" w:cs="Open Sans"/>
                <w:i/>
                <w:iCs/>
                <w:color w:val="1F3864" w:themeColor="accent1" w:themeShade="80"/>
              </w:rPr>
            </w:pPr>
            <w:r w:rsidRPr="00BD1CFF">
              <w:rPr>
                <w:rFonts w:ascii="Open Sans" w:hAnsi="Open Sans" w:cs="Open Sans"/>
                <w:i/>
                <w:iCs/>
                <w:color w:val="1F3864" w:themeColor="accent1" w:themeShade="80"/>
              </w:rPr>
              <w:t>Choose from the drop-down list</w:t>
            </w:r>
          </w:p>
        </w:tc>
        <w:tc>
          <w:tcPr>
            <w:tcW w:w="1276" w:type="dxa"/>
            <w:tcBorders>
              <w:bottom w:val="single" w:sz="12" w:space="0" w:color="FFFFFF" w:themeColor="background1"/>
              <w:right w:val="single" w:sz="12" w:space="0" w:color="FFFFFF" w:themeColor="background1"/>
            </w:tcBorders>
            <w:shd w:val="clear" w:color="auto" w:fill="auto"/>
          </w:tcPr>
          <w:p w14:paraId="79D3DA0F" w14:textId="79B0A278" w:rsidR="00353D7F" w:rsidRPr="00BD1CFF" w:rsidRDefault="00353D7F" w:rsidP="0038783C">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Automatic</w:t>
            </w:r>
          </w:p>
        </w:tc>
        <w:tc>
          <w:tcPr>
            <w:tcW w:w="2552"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68FE666" w14:textId="06976A40" w:rsidR="00353D7F" w:rsidRPr="00BD1CFF" w:rsidRDefault="00353D7F" w:rsidP="0038783C">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Describe in more detail the change expected</w:t>
            </w:r>
          </w:p>
        </w:tc>
        <w:tc>
          <w:tcPr>
            <w:tcW w:w="992"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E8BE700" w14:textId="628FFC06" w:rsidR="00353D7F" w:rsidRPr="00BD1CFF" w:rsidRDefault="00353D7F" w:rsidP="0038783C">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from programme data</w:t>
            </w:r>
          </w:p>
        </w:tc>
        <w:tc>
          <w:tcPr>
            <w:tcW w:w="992"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9869F5B" w14:textId="7ADA2A0B" w:rsidR="00353D7F" w:rsidRPr="00BD1CFF" w:rsidRDefault="00353D7F" w:rsidP="0038783C">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Enter the number</w:t>
            </w:r>
          </w:p>
        </w:tc>
        <w:tc>
          <w:tcPr>
            <w:tcW w:w="1417" w:type="dxa"/>
            <w:tcBorders>
              <w:left w:val="single" w:sz="12" w:space="0" w:color="FFFFFF" w:themeColor="background1"/>
              <w:bottom w:val="single" w:sz="12" w:space="0" w:color="FFFFFF" w:themeColor="background1"/>
            </w:tcBorders>
            <w:shd w:val="clear" w:color="auto" w:fill="D9D9D9" w:themeFill="background1" w:themeFillShade="D9"/>
          </w:tcPr>
          <w:p w14:paraId="3C9C7120" w14:textId="659C67FF" w:rsidR="00353D7F" w:rsidRPr="00BD1CFF" w:rsidRDefault="00353D7F" w:rsidP="0038783C">
            <w:pPr>
              <w:spacing w:after="30"/>
              <w:rPr>
                <w:rFonts w:ascii="Open Sans" w:hAnsi="Open Sans" w:cs="Open Sans"/>
                <w:bCs/>
                <w:color w:val="1F3864" w:themeColor="accent1" w:themeShade="80"/>
              </w:rPr>
            </w:pPr>
            <w:r w:rsidRPr="00BD1CFF">
              <w:rPr>
                <w:rFonts w:ascii="Open Sans" w:hAnsi="Open Sans" w:cs="Open Sans"/>
                <w:i/>
                <w:iCs/>
                <w:color w:val="1F3864" w:themeColor="accent1" w:themeShade="80"/>
                <w:sz w:val="18"/>
                <w:szCs w:val="18"/>
              </w:rPr>
              <w:t>Drop-down</w:t>
            </w:r>
          </w:p>
        </w:tc>
      </w:tr>
      <w:tr w:rsidR="00353D7F" w:rsidRPr="00BD1CFF" w14:paraId="39225E89" w14:textId="77777777" w:rsidTr="007E0328">
        <w:trPr>
          <w:trHeight w:val="208"/>
        </w:trPr>
        <w:tc>
          <w:tcPr>
            <w:tcW w:w="993" w:type="dxa"/>
            <w:shd w:val="clear" w:color="auto" w:fill="FFFFFF" w:themeFill="background1"/>
          </w:tcPr>
          <w:p w14:paraId="00920050" w14:textId="57EE9E2C" w:rsidR="00353D7F" w:rsidRPr="00BD1CFF" w:rsidRDefault="00353D7F" w:rsidP="00EA584C">
            <w:pPr>
              <w:spacing w:after="30"/>
              <w:rPr>
                <w:rFonts w:ascii="Open Sans" w:hAnsi="Open Sans" w:cs="Open Sans"/>
                <w:bCs/>
                <w:color w:val="1F3864" w:themeColor="accent1" w:themeShade="80"/>
              </w:rPr>
            </w:pPr>
            <w:r w:rsidRPr="00BD1CFF">
              <w:rPr>
                <w:rFonts w:ascii="Open Sans" w:hAnsi="Open Sans" w:cs="Open Sans"/>
                <w:bCs/>
                <w:color w:val="1F3864" w:themeColor="accent1" w:themeShade="80"/>
              </w:rPr>
              <w:t>RI 2</w:t>
            </w:r>
          </w:p>
        </w:tc>
        <w:tc>
          <w:tcPr>
            <w:tcW w:w="155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C22BCF9" w14:textId="77777777" w:rsidR="00353D7F" w:rsidRPr="00BD1CFF" w:rsidRDefault="00353D7F" w:rsidP="00EA584C">
            <w:pPr>
              <w:pStyle w:val="BalloonText"/>
              <w:spacing w:after="30"/>
              <w:rPr>
                <w:rFonts w:ascii="Open Sans" w:hAnsi="Open Sans" w:cs="Open Sans"/>
                <w:color w:val="1F3864" w:themeColor="accent1" w:themeShade="80"/>
              </w:rPr>
            </w:pPr>
            <w:r w:rsidRPr="00BD1CFF">
              <w:rPr>
                <w:rFonts w:ascii="Open Sans" w:hAnsi="Open Sans" w:cs="Open Sans"/>
                <w:i/>
                <w:iCs/>
                <w:color w:val="1F3864" w:themeColor="accent1" w:themeShade="80"/>
              </w:rPr>
              <w:t>Choose from the drop-down list</w:t>
            </w:r>
          </w:p>
        </w:tc>
        <w:tc>
          <w:tcPr>
            <w:tcW w:w="1276" w:type="dxa"/>
            <w:tcBorders>
              <w:top w:val="single" w:sz="12" w:space="0" w:color="FFFFFF" w:themeColor="background1"/>
              <w:bottom w:val="single" w:sz="12" w:space="0" w:color="FFFFFF" w:themeColor="background1"/>
              <w:right w:val="single" w:sz="12" w:space="0" w:color="FFFFFF" w:themeColor="background1"/>
            </w:tcBorders>
            <w:shd w:val="clear" w:color="auto" w:fill="auto"/>
          </w:tcPr>
          <w:p w14:paraId="69013D73" w14:textId="5C748F58" w:rsidR="00353D7F" w:rsidRPr="00BD1CFF" w:rsidRDefault="00353D7F" w:rsidP="00EA584C">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Automatic</w:t>
            </w:r>
          </w:p>
        </w:tc>
        <w:tc>
          <w:tcPr>
            <w:tcW w:w="255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BB89A56" w14:textId="4F617639" w:rsidR="00353D7F" w:rsidRPr="00BD1CFF" w:rsidRDefault="00353D7F" w:rsidP="00EA584C">
            <w:pPr>
              <w:spacing w:after="30"/>
              <w:rPr>
                <w:rFonts w:ascii="Open Sans" w:hAnsi="Open Sans" w:cs="Open Sans"/>
                <w:bCs/>
                <w:color w:val="1F3864" w:themeColor="accent1" w:themeShade="80"/>
              </w:rPr>
            </w:pPr>
            <w:r w:rsidRPr="00BD1CFF">
              <w:rPr>
                <w:rFonts w:ascii="Open Sans" w:hAnsi="Open Sans" w:cs="Open Sans"/>
                <w:bCs/>
                <w:i/>
                <w:iCs/>
                <w:color w:val="1F3864" w:themeColor="accent1" w:themeShade="80"/>
                <w:sz w:val="18"/>
                <w:szCs w:val="18"/>
              </w:rPr>
              <w:t>Describe in more detail the change expected</w:t>
            </w:r>
          </w:p>
        </w:tc>
        <w:tc>
          <w:tcPr>
            <w:tcW w:w="9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4C4C589" w14:textId="77777777" w:rsidR="00353D7F" w:rsidRPr="00BD1CFF" w:rsidRDefault="00353D7F" w:rsidP="00EA584C">
            <w:pPr>
              <w:spacing w:after="30"/>
              <w:rPr>
                <w:rFonts w:ascii="Open Sans" w:hAnsi="Open Sans" w:cs="Open Sans"/>
                <w:bCs/>
                <w:i/>
                <w:iCs/>
                <w:color w:val="1F3864" w:themeColor="accent1" w:themeShade="80"/>
                <w:sz w:val="18"/>
                <w:szCs w:val="18"/>
              </w:rPr>
            </w:pPr>
          </w:p>
        </w:tc>
        <w:tc>
          <w:tcPr>
            <w:tcW w:w="9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405C09D" w14:textId="7829C057" w:rsidR="00353D7F" w:rsidRPr="00BD1CFF" w:rsidRDefault="00353D7F" w:rsidP="00EA584C">
            <w:pPr>
              <w:spacing w:after="30"/>
              <w:rPr>
                <w:rFonts w:ascii="Open Sans" w:hAnsi="Open Sans" w:cs="Open Sans"/>
                <w:bCs/>
                <w:color w:val="1F3864" w:themeColor="accent1" w:themeShade="80"/>
              </w:rPr>
            </w:pPr>
            <w:r w:rsidRPr="00BD1CFF">
              <w:rPr>
                <w:rFonts w:ascii="Open Sans" w:hAnsi="Open Sans" w:cs="Open Sans"/>
                <w:bCs/>
                <w:i/>
                <w:iCs/>
                <w:color w:val="1F3864" w:themeColor="accent1" w:themeShade="80"/>
                <w:sz w:val="18"/>
                <w:szCs w:val="18"/>
              </w:rPr>
              <w:t>Enter the number</w:t>
            </w:r>
          </w:p>
        </w:tc>
        <w:tc>
          <w:tcPr>
            <w:tcW w:w="1417"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BBB2C09" w14:textId="2BA9F48F" w:rsidR="00353D7F" w:rsidRPr="00BD1CFF" w:rsidRDefault="00353D7F" w:rsidP="00EA584C">
            <w:pPr>
              <w:spacing w:after="30"/>
              <w:rPr>
                <w:rFonts w:ascii="Open Sans" w:hAnsi="Open Sans" w:cs="Open Sans"/>
                <w:bCs/>
                <w:color w:val="1F3864" w:themeColor="accent1" w:themeShade="80"/>
              </w:rPr>
            </w:pPr>
            <w:r w:rsidRPr="00BD1CFF">
              <w:rPr>
                <w:rFonts w:ascii="Open Sans" w:hAnsi="Open Sans" w:cs="Open Sans"/>
                <w:i/>
                <w:iCs/>
                <w:color w:val="1F3864" w:themeColor="accent1" w:themeShade="80"/>
                <w:sz w:val="18"/>
                <w:szCs w:val="18"/>
              </w:rPr>
              <w:t>Drop-down</w:t>
            </w:r>
          </w:p>
        </w:tc>
      </w:tr>
      <w:tr w:rsidR="00353D7F" w:rsidRPr="00BD1CFF" w14:paraId="5640E954" w14:textId="77777777" w:rsidTr="007E0328">
        <w:trPr>
          <w:trHeight w:val="271"/>
        </w:trPr>
        <w:tc>
          <w:tcPr>
            <w:tcW w:w="993" w:type="dxa"/>
            <w:shd w:val="clear" w:color="auto" w:fill="FFFFFF" w:themeFill="background1"/>
          </w:tcPr>
          <w:p w14:paraId="76916E0E" w14:textId="28EBDA7C" w:rsidR="00353D7F" w:rsidRPr="00BD1CFF" w:rsidRDefault="00353D7F" w:rsidP="00EA584C">
            <w:pPr>
              <w:spacing w:after="30"/>
              <w:rPr>
                <w:rFonts w:ascii="Open Sans" w:hAnsi="Open Sans" w:cs="Open Sans"/>
                <w:bCs/>
                <w:color w:val="1F3864" w:themeColor="accent1" w:themeShade="80"/>
              </w:rPr>
            </w:pPr>
            <w:r w:rsidRPr="00BD1CFF">
              <w:rPr>
                <w:rFonts w:ascii="Open Sans" w:hAnsi="Open Sans" w:cs="Open Sans"/>
                <w:bCs/>
                <w:color w:val="1F3864" w:themeColor="accent1" w:themeShade="80"/>
              </w:rPr>
              <w:t>RI 3</w:t>
            </w:r>
          </w:p>
        </w:tc>
        <w:tc>
          <w:tcPr>
            <w:tcW w:w="1559" w:type="dxa"/>
            <w:tcBorders>
              <w:top w:val="single" w:sz="12" w:space="0" w:color="FFFFFF" w:themeColor="background1"/>
              <w:right w:val="single" w:sz="12" w:space="0" w:color="FFFFFF" w:themeColor="background1"/>
            </w:tcBorders>
            <w:shd w:val="clear" w:color="auto" w:fill="D9D9D9" w:themeFill="background1" w:themeFillShade="D9"/>
          </w:tcPr>
          <w:p w14:paraId="44380972" w14:textId="77777777" w:rsidR="00353D7F" w:rsidRPr="00BD1CFF" w:rsidRDefault="00353D7F" w:rsidP="00EA584C">
            <w:pPr>
              <w:spacing w:after="30"/>
              <w:rPr>
                <w:rFonts w:ascii="Open Sans" w:hAnsi="Open Sans" w:cs="Open Sans"/>
                <w:bCs/>
                <w:color w:val="1F3864" w:themeColor="accent1" w:themeShade="80"/>
                <w:sz w:val="18"/>
                <w:szCs w:val="18"/>
              </w:rPr>
            </w:pPr>
            <w:r w:rsidRPr="00BD1CFF">
              <w:rPr>
                <w:rFonts w:ascii="Open Sans" w:hAnsi="Open Sans" w:cs="Open Sans"/>
                <w:i/>
                <w:iCs/>
                <w:color w:val="1F3864" w:themeColor="accent1" w:themeShade="80"/>
                <w:sz w:val="18"/>
                <w:szCs w:val="18"/>
              </w:rPr>
              <w:t>Choose from the drop-down list</w:t>
            </w:r>
          </w:p>
        </w:tc>
        <w:tc>
          <w:tcPr>
            <w:tcW w:w="1276" w:type="dxa"/>
            <w:tcBorders>
              <w:top w:val="single" w:sz="12" w:space="0" w:color="FFFFFF" w:themeColor="background1"/>
              <w:right w:val="single" w:sz="12" w:space="0" w:color="FFFFFF" w:themeColor="background1"/>
            </w:tcBorders>
            <w:shd w:val="clear" w:color="auto" w:fill="auto"/>
          </w:tcPr>
          <w:p w14:paraId="4DB3083B" w14:textId="7EAC1DB3" w:rsidR="00353D7F" w:rsidRPr="00BD1CFF" w:rsidRDefault="00353D7F" w:rsidP="00EA584C">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Automatic</w:t>
            </w:r>
          </w:p>
        </w:tc>
        <w:tc>
          <w:tcPr>
            <w:tcW w:w="2552" w:type="dxa"/>
            <w:tcBorders>
              <w:top w:val="single" w:sz="12"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34CF25B8" w14:textId="6F9F4F53" w:rsidR="00353D7F" w:rsidRPr="00BD1CFF" w:rsidRDefault="00353D7F" w:rsidP="00EA584C">
            <w:pPr>
              <w:spacing w:after="30"/>
              <w:rPr>
                <w:rFonts w:ascii="Open Sans" w:hAnsi="Open Sans" w:cs="Open Sans"/>
                <w:bCs/>
                <w:color w:val="1F3864" w:themeColor="accent1" w:themeShade="80"/>
              </w:rPr>
            </w:pPr>
            <w:r w:rsidRPr="00BD1CFF">
              <w:rPr>
                <w:rFonts w:ascii="Open Sans" w:hAnsi="Open Sans" w:cs="Open Sans"/>
                <w:bCs/>
                <w:i/>
                <w:iCs/>
                <w:color w:val="1F3864" w:themeColor="accent1" w:themeShade="80"/>
                <w:sz w:val="18"/>
                <w:szCs w:val="18"/>
              </w:rPr>
              <w:t>Describe in more detail the change expected</w:t>
            </w:r>
          </w:p>
        </w:tc>
        <w:tc>
          <w:tcPr>
            <w:tcW w:w="992" w:type="dxa"/>
            <w:tcBorders>
              <w:top w:val="single" w:sz="12"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5C183FB5" w14:textId="77777777" w:rsidR="00353D7F" w:rsidRPr="00BD1CFF" w:rsidRDefault="00353D7F" w:rsidP="00EA584C">
            <w:pPr>
              <w:spacing w:after="30"/>
              <w:rPr>
                <w:rFonts w:ascii="Open Sans" w:hAnsi="Open Sans" w:cs="Open Sans"/>
                <w:bCs/>
                <w:i/>
                <w:iCs/>
                <w:color w:val="1F3864" w:themeColor="accent1" w:themeShade="80"/>
                <w:sz w:val="18"/>
                <w:szCs w:val="18"/>
              </w:rPr>
            </w:pPr>
          </w:p>
        </w:tc>
        <w:tc>
          <w:tcPr>
            <w:tcW w:w="992" w:type="dxa"/>
            <w:tcBorders>
              <w:top w:val="single" w:sz="12"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09E6CC61" w14:textId="3BDB033E" w:rsidR="00353D7F" w:rsidRPr="00BD1CFF" w:rsidRDefault="00353D7F" w:rsidP="00EA584C">
            <w:pPr>
              <w:spacing w:after="30"/>
              <w:rPr>
                <w:rFonts w:ascii="Open Sans" w:hAnsi="Open Sans" w:cs="Open Sans"/>
                <w:bCs/>
                <w:color w:val="1F3864" w:themeColor="accent1" w:themeShade="80"/>
              </w:rPr>
            </w:pPr>
            <w:r w:rsidRPr="00BD1CFF">
              <w:rPr>
                <w:rFonts w:ascii="Open Sans" w:hAnsi="Open Sans" w:cs="Open Sans"/>
                <w:bCs/>
                <w:i/>
                <w:iCs/>
                <w:color w:val="1F3864" w:themeColor="accent1" w:themeShade="80"/>
                <w:sz w:val="18"/>
                <w:szCs w:val="18"/>
              </w:rPr>
              <w:t>Enter the number</w:t>
            </w:r>
          </w:p>
        </w:tc>
        <w:tc>
          <w:tcPr>
            <w:tcW w:w="1417" w:type="dxa"/>
            <w:tcBorders>
              <w:top w:val="single" w:sz="12" w:space="0" w:color="FFFFFF" w:themeColor="background1"/>
              <w:left w:val="single" w:sz="12" w:space="0" w:color="FFFFFF" w:themeColor="background1"/>
            </w:tcBorders>
            <w:shd w:val="clear" w:color="auto" w:fill="D9D9D9" w:themeFill="background1" w:themeFillShade="D9"/>
          </w:tcPr>
          <w:p w14:paraId="763B521E" w14:textId="5AD47505" w:rsidR="00353D7F" w:rsidRPr="00BD1CFF" w:rsidRDefault="00353D7F" w:rsidP="00EA584C">
            <w:pPr>
              <w:spacing w:after="30"/>
              <w:rPr>
                <w:rFonts w:ascii="Open Sans" w:hAnsi="Open Sans" w:cs="Open Sans"/>
                <w:bCs/>
                <w:color w:val="1F3864" w:themeColor="accent1" w:themeShade="80"/>
              </w:rPr>
            </w:pPr>
            <w:r w:rsidRPr="00BD1CFF">
              <w:rPr>
                <w:rFonts w:ascii="Open Sans" w:hAnsi="Open Sans" w:cs="Open Sans"/>
                <w:i/>
                <w:iCs/>
                <w:color w:val="1F3864" w:themeColor="accent1" w:themeShade="80"/>
                <w:sz w:val="18"/>
                <w:szCs w:val="18"/>
              </w:rPr>
              <w:t>Drop-down</w:t>
            </w:r>
          </w:p>
        </w:tc>
      </w:tr>
    </w:tbl>
    <w:p w14:paraId="26977AD2" w14:textId="77777777" w:rsidR="00601E57" w:rsidRPr="00BD1CFF" w:rsidRDefault="00601E57" w:rsidP="00601E57">
      <w:pPr>
        <w:rPr>
          <w:rFonts w:ascii="Open Sans" w:hAnsi="Open Sans" w:cs="Open Sans"/>
          <w:color w:val="1F3864" w:themeColor="accent1" w:themeShade="80"/>
        </w:rPr>
      </w:pPr>
    </w:p>
    <w:p w14:paraId="35B6EF77" w14:textId="77777777" w:rsidR="00E53042" w:rsidRPr="00BD1CFF" w:rsidRDefault="00E53042" w:rsidP="00601E57">
      <w:pPr>
        <w:rPr>
          <w:rFonts w:ascii="Open Sans" w:hAnsi="Open Sans" w:cs="Open Sans"/>
          <w:color w:val="1F3864" w:themeColor="accent1" w:themeShade="80"/>
        </w:rPr>
      </w:pPr>
    </w:p>
    <w:p w14:paraId="40E89A64" w14:textId="77777777" w:rsidR="00F360A7" w:rsidRPr="00BD1CFF" w:rsidRDefault="00F360A7" w:rsidP="0064558D">
      <w:pPr>
        <w:rPr>
          <w:rFonts w:ascii="Open Sans" w:hAnsi="Open Sans" w:cs="Open Sans"/>
          <w:color w:val="1F3864" w:themeColor="accent1" w:themeShade="80"/>
        </w:rPr>
      </w:pPr>
    </w:p>
    <w:p w14:paraId="7BA7F44C" w14:textId="60A5B605" w:rsidR="004A5C74" w:rsidRPr="00BD1CFF" w:rsidRDefault="004A5C74" w:rsidP="004A5C74">
      <w:pPr>
        <w:rPr>
          <w:rFonts w:ascii="Open Sans" w:hAnsi="Open Sans" w:cs="Open Sans"/>
          <w:color w:val="1F3864" w:themeColor="accent1" w:themeShade="80"/>
          <w:sz w:val="24"/>
          <w:szCs w:val="24"/>
        </w:rPr>
      </w:pPr>
      <w:r w:rsidRPr="00BD1CFF">
        <w:rPr>
          <w:rFonts w:ascii="Open Sans" w:hAnsi="Open Sans" w:cs="Open Sans"/>
          <w:color w:val="1F3864" w:themeColor="accent1" w:themeShade="80"/>
          <w:sz w:val="24"/>
          <w:szCs w:val="24"/>
        </w:rPr>
        <w:t>C.</w:t>
      </w:r>
      <w:r w:rsidR="00933664" w:rsidRPr="00BD1CFF">
        <w:rPr>
          <w:rFonts w:ascii="Open Sans" w:hAnsi="Open Sans" w:cs="Open Sans"/>
          <w:color w:val="1F3864" w:themeColor="accent1" w:themeShade="80"/>
          <w:sz w:val="24"/>
          <w:szCs w:val="24"/>
        </w:rPr>
        <w:t>6</w:t>
      </w:r>
      <w:r w:rsidR="00975895" w:rsidRPr="00BD1CFF">
        <w:rPr>
          <w:rFonts w:ascii="Open Sans" w:hAnsi="Open Sans" w:cs="Open Sans"/>
          <w:color w:val="1F3864" w:themeColor="accent1" w:themeShade="80"/>
          <w:sz w:val="24"/>
          <w:szCs w:val="24"/>
        </w:rPr>
        <w:t xml:space="preserve"> T</w:t>
      </w:r>
      <w:r w:rsidR="00422CBB" w:rsidRPr="00BD1CFF">
        <w:rPr>
          <w:rFonts w:ascii="Open Sans" w:hAnsi="Open Sans" w:cs="Open Sans"/>
          <w:color w:val="1F3864" w:themeColor="accent1" w:themeShade="80"/>
          <w:sz w:val="24"/>
          <w:szCs w:val="24"/>
        </w:rPr>
        <w:t>ime plan</w:t>
      </w:r>
    </w:p>
    <w:p w14:paraId="618BB7F4" w14:textId="77777777" w:rsidR="007B6D17" w:rsidRPr="00BD1CFF" w:rsidRDefault="007B6D17" w:rsidP="00C528A3">
      <w:pPr>
        <w:rPr>
          <w:rFonts w:ascii="Open Sans" w:hAnsi="Open Sans" w:cs="Open Sans"/>
          <w:color w:val="1F3864" w:themeColor="accent1" w:themeShade="80"/>
        </w:rPr>
      </w:pPr>
    </w:p>
    <w:p w14:paraId="64D2EE2C" w14:textId="77777777" w:rsidR="00C528A3" w:rsidRPr="00BD1CFF" w:rsidRDefault="00C528A3" w:rsidP="00C528A3">
      <w:pPr>
        <w:rPr>
          <w:rFonts w:ascii="Open Sans" w:hAnsi="Open Sans" w:cs="Open Sans"/>
          <w:color w:val="1F3864" w:themeColor="accent1" w:themeShade="80"/>
        </w:rPr>
      </w:pPr>
      <w:r w:rsidRPr="00BD1CFF">
        <w:rPr>
          <w:rFonts w:ascii="Open Sans" w:hAnsi="Open Sans" w:cs="Open Sans"/>
          <w:color w:val="1F3864" w:themeColor="accent1" w:themeShade="80"/>
        </w:rPr>
        <w:lastRenderedPageBreak/>
        <w:t>-----------------------------------------------------------------------------------</w:t>
      </w:r>
    </w:p>
    <w:p w14:paraId="635D0356" w14:textId="6F8965A5" w:rsidR="004A5C74" w:rsidRPr="00BD1CFF" w:rsidRDefault="004A5C74" w:rsidP="004A5C74">
      <w:pPr>
        <w:rPr>
          <w:rFonts w:ascii="Open Sans" w:hAnsi="Open Sans" w:cs="Open Sans"/>
          <w:color w:val="1F3864" w:themeColor="accent1" w:themeShade="80"/>
          <w:sz w:val="24"/>
          <w:szCs w:val="24"/>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1035"/>
        <w:gridCol w:w="1163"/>
        <w:gridCol w:w="1389"/>
        <w:gridCol w:w="1134"/>
        <w:gridCol w:w="1134"/>
        <w:gridCol w:w="1134"/>
      </w:tblGrid>
      <w:tr w:rsidR="00383770" w:rsidRPr="00BD1CFF" w14:paraId="1DBC8B4F" w14:textId="44D23C7A" w:rsidTr="00C528A3">
        <w:tc>
          <w:tcPr>
            <w:tcW w:w="1800" w:type="dxa"/>
            <w:tcBorders>
              <w:bottom w:val="single" w:sz="4" w:space="0" w:color="auto"/>
            </w:tcBorders>
            <w:shd w:val="clear" w:color="auto" w:fill="808080" w:themeFill="background1" w:themeFillShade="80"/>
            <w:vAlign w:val="center"/>
          </w:tcPr>
          <w:p w14:paraId="59713B2D" w14:textId="22F5676C" w:rsidR="00755702" w:rsidRPr="00BD1CFF" w:rsidRDefault="009444F5" w:rsidP="003B6AA4">
            <w:pPr>
              <w:rPr>
                <w:rFonts w:ascii="Open Sans" w:hAnsi="Open Sans" w:cs="Open Sans"/>
                <w:color w:val="1F3864" w:themeColor="accent1" w:themeShade="80"/>
              </w:rPr>
            </w:pPr>
            <w:r w:rsidRPr="00BD1CFF">
              <w:rPr>
                <w:rFonts w:ascii="Open Sans" w:hAnsi="Open Sans" w:cs="Open Sans"/>
                <w:color w:val="1F3864" w:themeColor="accent1" w:themeShade="80"/>
              </w:rPr>
              <w:t>PSO</w:t>
            </w:r>
            <w:r w:rsidR="00755702" w:rsidRPr="00BD1CFF">
              <w:rPr>
                <w:rFonts w:ascii="Open Sans" w:hAnsi="Open Sans" w:cs="Open Sans"/>
                <w:color w:val="1F3864" w:themeColor="accent1" w:themeShade="80"/>
              </w:rPr>
              <w:t xml:space="preserve"> and activities</w:t>
            </w:r>
          </w:p>
        </w:tc>
        <w:tc>
          <w:tcPr>
            <w:tcW w:w="1035" w:type="dxa"/>
            <w:tcBorders>
              <w:bottom w:val="single" w:sz="4" w:space="0" w:color="auto"/>
            </w:tcBorders>
            <w:shd w:val="clear" w:color="auto" w:fill="808080" w:themeFill="background1" w:themeFillShade="80"/>
            <w:vAlign w:val="center"/>
          </w:tcPr>
          <w:p w14:paraId="67F82348" w14:textId="25938FE6" w:rsidR="00755702" w:rsidRPr="00BD1CFF" w:rsidRDefault="00755702" w:rsidP="003B6AA4">
            <w:pPr>
              <w:jc w:val="center"/>
              <w:rPr>
                <w:rFonts w:ascii="Open Sans" w:hAnsi="Open Sans" w:cs="Open Sans"/>
                <w:color w:val="1F3864" w:themeColor="accent1" w:themeShade="80"/>
              </w:rPr>
            </w:pPr>
            <w:r w:rsidRPr="00BD1CFF">
              <w:rPr>
                <w:rFonts w:ascii="Open Sans" w:hAnsi="Open Sans" w:cs="Open Sans"/>
                <w:color w:val="1F3864" w:themeColor="accent1" w:themeShade="80"/>
              </w:rPr>
              <w:t>Period 1</w:t>
            </w:r>
          </w:p>
        </w:tc>
        <w:tc>
          <w:tcPr>
            <w:tcW w:w="1163" w:type="dxa"/>
            <w:tcBorders>
              <w:bottom w:val="single" w:sz="4" w:space="0" w:color="auto"/>
            </w:tcBorders>
            <w:shd w:val="clear" w:color="auto" w:fill="808080" w:themeFill="background1" w:themeFillShade="80"/>
            <w:vAlign w:val="center"/>
          </w:tcPr>
          <w:p w14:paraId="356E7D9D" w14:textId="59037429" w:rsidR="00755702" w:rsidRPr="00BD1CFF" w:rsidRDefault="00755702" w:rsidP="003B6AA4">
            <w:pPr>
              <w:jc w:val="center"/>
              <w:rPr>
                <w:rFonts w:ascii="Open Sans" w:hAnsi="Open Sans" w:cs="Open Sans"/>
                <w:color w:val="1F3864" w:themeColor="accent1" w:themeShade="80"/>
              </w:rPr>
            </w:pPr>
            <w:r w:rsidRPr="00BD1CFF">
              <w:rPr>
                <w:rFonts w:ascii="Open Sans" w:hAnsi="Open Sans" w:cs="Open Sans"/>
                <w:color w:val="1F3864" w:themeColor="accent1" w:themeShade="80"/>
              </w:rPr>
              <w:t>Period 2</w:t>
            </w:r>
          </w:p>
        </w:tc>
        <w:tc>
          <w:tcPr>
            <w:tcW w:w="1389" w:type="dxa"/>
            <w:tcBorders>
              <w:bottom w:val="single" w:sz="4" w:space="0" w:color="auto"/>
            </w:tcBorders>
            <w:shd w:val="clear" w:color="auto" w:fill="808080" w:themeFill="background1" w:themeFillShade="80"/>
            <w:vAlign w:val="center"/>
          </w:tcPr>
          <w:p w14:paraId="6AD5BE8F" w14:textId="42679214" w:rsidR="00755702" w:rsidRPr="00BD1CFF" w:rsidRDefault="00755702" w:rsidP="003B6AA4">
            <w:pPr>
              <w:jc w:val="center"/>
              <w:rPr>
                <w:rFonts w:ascii="Open Sans" w:hAnsi="Open Sans" w:cs="Open Sans"/>
                <w:color w:val="1F3864" w:themeColor="accent1" w:themeShade="80"/>
              </w:rPr>
            </w:pPr>
            <w:r w:rsidRPr="00BD1CFF">
              <w:rPr>
                <w:rFonts w:ascii="Open Sans" w:hAnsi="Open Sans" w:cs="Open Sans"/>
                <w:color w:val="1F3864" w:themeColor="accent1" w:themeShade="80"/>
              </w:rPr>
              <w:t>Period 3</w:t>
            </w:r>
          </w:p>
        </w:tc>
        <w:tc>
          <w:tcPr>
            <w:tcW w:w="1134" w:type="dxa"/>
            <w:tcBorders>
              <w:bottom w:val="single" w:sz="4" w:space="0" w:color="auto"/>
            </w:tcBorders>
            <w:shd w:val="clear" w:color="auto" w:fill="808080" w:themeFill="background1" w:themeFillShade="80"/>
            <w:vAlign w:val="center"/>
          </w:tcPr>
          <w:p w14:paraId="24FC5B94" w14:textId="4F5B748D" w:rsidR="00755702" w:rsidRPr="00BD1CFF" w:rsidRDefault="00755702" w:rsidP="003B6AA4">
            <w:pPr>
              <w:jc w:val="center"/>
              <w:rPr>
                <w:rFonts w:ascii="Open Sans" w:hAnsi="Open Sans" w:cs="Open Sans"/>
                <w:color w:val="1F3864" w:themeColor="accent1" w:themeShade="80"/>
              </w:rPr>
            </w:pPr>
            <w:r w:rsidRPr="00BD1CFF">
              <w:rPr>
                <w:rFonts w:ascii="Open Sans" w:hAnsi="Open Sans" w:cs="Open Sans"/>
                <w:color w:val="1F3864" w:themeColor="accent1" w:themeShade="80"/>
              </w:rPr>
              <w:t>Period 4</w:t>
            </w:r>
          </w:p>
        </w:tc>
        <w:tc>
          <w:tcPr>
            <w:tcW w:w="1134" w:type="dxa"/>
            <w:tcBorders>
              <w:bottom w:val="single" w:sz="4" w:space="0" w:color="auto"/>
            </w:tcBorders>
            <w:shd w:val="clear" w:color="auto" w:fill="808080" w:themeFill="background1" w:themeFillShade="80"/>
            <w:vAlign w:val="center"/>
          </w:tcPr>
          <w:p w14:paraId="0051F856" w14:textId="64B910D7" w:rsidR="00755702" w:rsidRPr="00BD1CFF" w:rsidRDefault="00755702" w:rsidP="00755702">
            <w:pPr>
              <w:jc w:val="center"/>
              <w:rPr>
                <w:rFonts w:ascii="Open Sans" w:hAnsi="Open Sans" w:cs="Open Sans"/>
                <w:color w:val="1F3864" w:themeColor="accent1" w:themeShade="80"/>
              </w:rPr>
            </w:pPr>
            <w:r w:rsidRPr="00BD1CFF">
              <w:rPr>
                <w:rFonts w:ascii="Open Sans" w:hAnsi="Open Sans" w:cs="Open Sans"/>
                <w:color w:val="1F3864" w:themeColor="accent1" w:themeShade="80"/>
              </w:rPr>
              <w:t>Period 5</w:t>
            </w:r>
          </w:p>
        </w:tc>
        <w:tc>
          <w:tcPr>
            <w:tcW w:w="1134" w:type="dxa"/>
            <w:tcBorders>
              <w:bottom w:val="single" w:sz="4" w:space="0" w:color="auto"/>
            </w:tcBorders>
            <w:shd w:val="clear" w:color="auto" w:fill="808080" w:themeFill="background1" w:themeFillShade="80"/>
            <w:vAlign w:val="center"/>
          </w:tcPr>
          <w:p w14:paraId="5066E65E" w14:textId="5C3FAB51" w:rsidR="00755702" w:rsidRPr="00BD1CFF" w:rsidRDefault="00755702" w:rsidP="00755702">
            <w:pPr>
              <w:jc w:val="center"/>
              <w:rPr>
                <w:rFonts w:ascii="Open Sans" w:hAnsi="Open Sans" w:cs="Open Sans"/>
                <w:color w:val="1F3864" w:themeColor="accent1" w:themeShade="80"/>
              </w:rPr>
            </w:pPr>
            <w:r w:rsidRPr="00BD1CFF">
              <w:rPr>
                <w:rFonts w:ascii="Open Sans" w:hAnsi="Open Sans" w:cs="Open Sans"/>
                <w:color w:val="1F3864" w:themeColor="accent1" w:themeShade="80"/>
              </w:rPr>
              <w:t>Period 6</w:t>
            </w:r>
          </w:p>
        </w:tc>
      </w:tr>
      <w:tr w:rsidR="00383770" w:rsidRPr="00BD1CFF" w14:paraId="2A8EE057" w14:textId="16A07A05" w:rsidTr="00C528A3">
        <w:tc>
          <w:tcPr>
            <w:tcW w:w="1800" w:type="dxa"/>
            <w:tcBorders>
              <w:bottom w:val="single" w:sz="4" w:space="0" w:color="auto"/>
            </w:tcBorders>
            <w:shd w:val="clear" w:color="auto" w:fill="D9D9D9"/>
          </w:tcPr>
          <w:p w14:paraId="653915E9" w14:textId="3A15AC52" w:rsidR="00755702" w:rsidRPr="00BD1CFF" w:rsidRDefault="009444F5" w:rsidP="00755702">
            <w:pPr>
              <w:spacing w:after="60"/>
              <w:rPr>
                <w:rFonts w:ascii="Open Sans" w:hAnsi="Open Sans" w:cs="Open Sans"/>
                <w:b/>
                <w:bCs/>
                <w:color w:val="1F3864" w:themeColor="accent1" w:themeShade="80"/>
              </w:rPr>
            </w:pPr>
            <w:r w:rsidRPr="00BD1CFF">
              <w:rPr>
                <w:rFonts w:ascii="Open Sans" w:hAnsi="Open Sans" w:cs="Open Sans"/>
                <w:color w:val="1F3864" w:themeColor="accent1" w:themeShade="80"/>
              </w:rPr>
              <w:t>PSO1</w:t>
            </w:r>
            <w:r w:rsidR="00C563E8" w:rsidRPr="00BD1CFF">
              <w:rPr>
                <w:rFonts w:ascii="Open Sans" w:hAnsi="Open Sans" w:cs="Open Sans"/>
                <w:color w:val="1F3864" w:themeColor="accent1" w:themeShade="80"/>
              </w:rPr>
              <w:t>: Title</w:t>
            </w:r>
            <w:r w:rsidR="00755702" w:rsidRPr="00BD1CFF">
              <w:rPr>
                <w:rFonts w:ascii="Open Sans" w:hAnsi="Open Sans" w:cs="Open Sans"/>
                <w:color w:val="1F3864" w:themeColor="accent1" w:themeShade="80"/>
              </w:rPr>
              <w:t xml:space="preserve"> </w:t>
            </w:r>
          </w:p>
        </w:tc>
        <w:tc>
          <w:tcPr>
            <w:tcW w:w="1035" w:type="dxa"/>
            <w:tcBorders>
              <w:bottom w:val="single" w:sz="4" w:space="0" w:color="auto"/>
            </w:tcBorders>
            <w:shd w:val="clear" w:color="auto" w:fill="auto"/>
            <w:vAlign w:val="center"/>
          </w:tcPr>
          <w:p w14:paraId="5A0A7F08" w14:textId="77777777" w:rsidR="00755702" w:rsidRPr="00BD1CFF" w:rsidRDefault="00755702" w:rsidP="003B6AA4">
            <w:pPr>
              <w:spacing w:after="60"/>
              <w:jc w:val="center"/>
              <w:rPr>
                <w:rFonts w:ascii="Open Sans" w:hAnsi="Open Sans" w:cs="Open Sans"/>
                <w:b/>
                <w:bCs/>
                <w:color w:val="1F3864" w:themeColor="accent1" w:themeShade="80"/>
              </w:rPr>
            </w:pPr>
          </w:p>
        </w:tc>
        <w:tc>
          <w:tcPr>
            <w:tcW w:w="1163" w:type="dxa"/>
            <w:tcBorders>
              <w:bottom w:val="single" w:sz="4" w:space="0" w:color="auto"/>
            </w:tcBorders>
            <w:shd w:val="clear" w:color="auto" w:fill="auto"/>
            <w:vAlign w:val="center"/>
          </w:tcPr>
          <w:p w14:paraId="5FB84B9E" w14:textId="77777777" w:rsidR="00755702" w:rsidRPr="00BD1CFF" w:rsidRDefault="00755702" w:rsidP="003B6AA4">
            <w:pPr>
              <w:spacing w:after="60"/>
              <w:jc w:val="center"/>
              <w:rPr>
                <w:rFonts w:ascii="Open Sans" w:hAnsi="Open Sans" w:cs="Open Sans"/>
                <w:b/>
                <w:bCs/>
                <w:color w:val="1F3864" w:themeColor="accent1" w:themeShade="80"/>
              </w:rPr>
            </w:pPr>
          </w:p>
        </w:tc>
        <w:tc>
          <w:tcPr>
            <w:tcW w:w="1389" w:type="dxa"/>
            <w:tcBorders>
              <w:bottom w:val="single" w:sz="4" w:space="0" w:color="auto"/>
            </w:tcBorders>
            <w:shd w:val="clear" w:color="auto" w:fill="auto"/>
            <w:vAlign w:val="center"/>
          </w:tcPr>
          <w:p w14:paraId="3C39D3F3"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tcBorders>
              <w:bottom w:val="single" w:sz="4" w:space="0" w:color="auto"/>
            </w:tcBorders>
            <w:shd w:val="clear" w:color="auto" w:fill="auto"/>
            <w:vAlign w:val="center"/>
          </w:tcPr>
          <w:p w14:paraId="1184EC2B"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tcBorders>
              <w:bottom w:val="single" w:sz="4" w:space="0" w:color="auto"/>
            </w:tcBorders>
            <w:shd w:val="clear" w:color="auto" w:fill="auto"/>
            <w:vAlign w:val="center"/>
          </w:tcPr>
          <w:p w14:paraId="3364EDC3"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tcBorders>
              <w:bottom w:val="single" w:sz="4" w:space="0" w:color="auto"/>
            </w:tcBorders>
          </w:tcPr>
          <w:p w14:paraId="2575CB70" w14:textId="77777777" w:rsidR="00755702" w:rsidRPr="00BD1CFF" w:rsidRDefault="00755702" w:rsidP="003B6AA4">
            <w:pPr>
              <w:spacing w:after="60"/>
              <w:jc w:val="center"/>
              <w:rPr>
                <w:rFonts w:ascii="Open Sans" w:hAnsi="Open Sans" w:cs="Open Sans"/>
                <w:b/>
                <w:bCs/>
                <w:color w:val="1F3864" w:themeColor="accent1" w:themeShade="80"/>
              </w:rPr>
            </w:pPr>
          </w:p>
        </w:tc>
      </w:tr>
      <w:tr w:rsidR="00383770" w:rsidRPr="00BD1CFF" w14:paraId="576EF9A8" w14:textId="330A5550" w:rsidTr="00F23BDB">
        <w:tc>
          <w:tcPr>
            <w:tcW w:w="1800" w:type="dxa"/>
            <w:shd w:val="clear" w:color="auto" w:fill="D9D9D9"/>
          </w:tcPr>
          <w:p w14:paraId="46412DCA" w14:textId="77777777" w:rsidR="00755702" w:rsidRPr="00BD1CFF" w:rsidRDefault="00755702" w:rsidP="003B6AA4">
            <w:pPr>
              <w:spacing w:after="60"/>
              <w:jc w:val="both"/>
              <w:rPr>
                <w:rFonts w:ascii="Open Sans" w:hAnsi="Open Sans" w:cs="Open Sans"/>
                <w:bCs/>
                <w:color w:val="1F3864" w:themeColor="accent1" w:themeShade="80"/>
              </w:rPr>
            </w:pPr>
            <w:r w:rsidRPr="00BD1CFF">
              <w:rPr>
                <w:rFonts w:ascii="Open Sans" w:hAnsi="Open Sans" w:cs="Open Sans"/>
                <w:bCs/>
                <w:color w:val="1F3864" w:themeColor="accent1" w:themeShade="80"/>
              </w:rPr>
              <w:t>A 1.1 title</w:t>
            </w:r>
          </w:p>
        </w:tc>
        <w:tc>
          <w:tcPr>
            <w:tcW w:w="1035" w:type="dxa"/>
            <w:shd w:val="clear" w:color="auto" w:fill="8EBED1"/>
            <w:vAlign w:val="center"/>
          </w:tcPr>
          <w:p w14:paraId="4D868376" w14:textId="77777777" w:rsidR="00755702" w:rsidRPr="00BD1CFF" w:rsidRDefault="00755702" w:rsidP="003B6AA4">
            <w:pPr>
              <w:spacing w:after="60"/>
              <w:jc w:val="center"/>
              <w:rPr>
                <w:rFonts w:ascii="Open Sans" w:hAnsi="Open Sans" w:cs="Open Sans"/>
                <w:bCs/>
                <w:color w:val="1F3864" w:themeColor="accent1" w:themeShade="80"/>
              </w:rPr>
            </w:pPr>
          </w:p>
        </w:tc>
        <w:tc>
          <w:tcPr>
            <w:tcW w:w="1163" w:type="dxa"/>
            <w:tcBorders>
              <w:bottom w:val="single" w:sz="4" w:space="0" w:color="auto"/>
            </w:tcBorders>
            <w:shd w:val="clear" w:color="auto" w:fill="8EBED1"/>
            <w:vAlign w:val="center"/>
          </w:tcPr>
          <w:p w14:paraId="3C6E20FB" w14:textId="77777777" w:rsidR="00755702" w:rsidRPr="00BD1CFF" w:rsidRDefault="00755702" w:rsidP="003B6AA4">
            <w:pPr>
              <w:spacing w:after="60"/>
              <w:jc w:val="center"/>
              <w:rPr>
                <w:rFonts w:ascii="Open Sans" w:hAnsi="Open Sans" w:cs="Open Sans"/>
                <w:bCs/>
                <w:color w:val="1F3864" w:themeColor="accent1" w:themeShade="80"/>
              </w:rPr>
            </w:pPr>
          </w:p>
        </w:tc>
        <w:tc>
          <w:tcPr>
            <w:tcW w:w="1389" w:type="dxa"/>
            <w:tcBorders>
              <w:bottom w:val="single" w:sz="4" w:space="0" w:color="auto"/>
            </w:tcBorders>
            <w:shd w:val="clear" w:color="auto" w:fill="auto"/>
            <w:vAlign w:val="center"/>
          </w:tcPr>
          <w:p w14:paraId="67F4123A" w14:textId="77777777" w:rsidR="00755702" w:rsidRPr="00BD1CFF" w:rsidRDefault="00755702" w:rsidP="003B6AA4">
            <w:pPr>
              <w:spacing w:after="60"/>
              <w:rPr>
                <w:rFonts w:ascii="Open Sans" w:hAnsi="Open Sans" w:cs="Open Sans"/>
                <w:bCs/>
                <w:color w:val="1F3864" w:themeColor="accent1" w:themeShade="80"/>
              </w:rPr>
            </w:pPr>
          </w:p>
        </w:tc>
        <w:tc>
          <w:tcPr>
            <w:tcW w:w="1134" w:type="dxa"/>
            <w:tcBorders>
              <w:bottom w:val="single" w:sz="4" w:space="0" w:color="auto"/>
            </w:tcBorders>
            <w:shd w:val="clear" w:color="auto" w:fill="auto"/>
            <w:vAlign w:val="center"/>
          </w:tcPr>
          <w:p w14:paraId="196C1B22"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tcBorders>
              <w:bottom w:val="single" w:sz="4" w:space="0" w:color="auto"/>
            </w:tcBorders>
            <w:shd w:val="clear" w:color="auto" w:fill="auto"/>
            <w:vAlign w:val="center"/>
          </w:tcPr>
          <w:p w14:paraId="63599595"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tcBorders>
              <w:bottom w:val="single" w:sz="4" w:space="0" w:color="auto"/>
            </w:tcBorders>
          </w:tcPr>
          <w:p w14:paraId="2E77BECC" w14:textId="77777777" w:rsidR="00755702" w:rsidRPr="00BD1CFF" w:rsidRDefault="00755702" w:rsidP="003B6AA4">
            <w:pPr>
              <w:spacing w:after="60"/>
              <w:jc w:val="center"/>
              <w:rPr>
                <w:rFonts w:ascii="Open Sans" w:hAnsi="Open Sans" w:cs="Open Sans"/>
                <w:bCs/>
                <w:color w:val="1F3864" w:themeColor="accent1" w:themeShade="80"/>
              </w:rPr>
            </w:pPr>
          </w:p>
        </w:tc>
      </w:tr>
      <w:tr w:rsidR="00383770" w:rsidRPr="00BD1CFF" w14:paraId="4B632178" w14:textId="42DF5EB1" w:rsidTr="00F23BDB">
        <w:tc>
          <w:tcPr>
            <w:tcW w:w="1800" w:type="dxa"/>
            <w:shd w:val="clear" w:color="auto" w:fill="D9D9D9"/>
          </w:tcPr>
          <w:p w14:paraId="576C761A" w14:textId="77777777" w:rsidR="00755702" w:rsidRPr="00BD1CFF" w:rsidRDefault="00755702" w:rsidP="003B6AA4">
            <w:pPr>
              <w:spacing w:after="60"/>
              <w:jc w:val="both"/>
              <w:rPr>
                <w:rFonts w:ascii="Open Sans" w:hAnsi="Open Sans" w:cs="Open Sans"/>
                <w:bCs/>
                <w:color w:val="1F3864" w:themeColor="accent1" w:themeShade="80"/>
              </w:rPr>
            </w:pPr>
            <w:r w:rsidRPr="00BD1CFF">
              <w:rPr>
                <w:rFonts w:ascii="Open Sans" w:hAnsi="Open Sans" w:cs="Open Sans"/>
                <w:bCs/>
                <w:color w:val="1F3864" w:themeColor="accent1" w:themeShade="80"/>
              </w:rPr>
              <w:t>A 1.2 title</w:t>
            </w:r>
          </w:p>
        </w:tc>
        <w:tc>
          <w:tcPr>
            <w:tcW w:w="1035" w:type="dxa"/>
            <w:shd w:val="clear" w:color="auto" w:fill="auto"/>
            <w:vAlign w:val="center"/>
          </w:tcPr>
          <w:p w14:paraId="76FB95A3" w14:textId="77777777" w:rsidR="00755702" w:rsidRPr="00BD1CFF" w:rsidRDefault="00755702" w:rsidP="003B6AA4">
            <w:pPr>
              <w:spacing w:after="60"/>
              <w:jc w:val="center"/>
              <w:rPr>
                <w:rFonts w:ascii="Open Sans" w:hAnsi="Open Sans" w:cs="Open Sans"/>
                <w:bCs/>
                <w:color w:val="1F3864" w:themeColor="accent1" w:themeShade="80"/>
              </w:rPr>
            </w:pPr>
          </w:p>
        </w:tc>
        <w:tc>
          <w:tcPr>
            <w:tcW w:w="1163" w:type="dxa"/>
            <w:shd w:val="clear" w:color="auto" w:fill="8EBED1"/>
            <w:vAlign w:val="center"/>
          </w:tcPr>
          <w:p w14:paraId="2CA89862" w14:textId="77777777" w:rsidR="00755702" w:rsidRPr="00BD1CFF" w:rsidRDefault="00755702" w:rsidP="003B6AA4">
            <w:pPr>
              <w:spacing w:after="60"/>
              <w:jc w:val="center"/>
              <w:rPr>
                <w:rFonts w:ascii="Open Sans" w:hAnsi="Open Sans" w:cs="Open Sans"/>
                <w:bCs/>
                <w:color w:val="1F3864" w:themeColor="accent1" w:themeShade="80"/>
              </w:rPr>
            </w:pPr>
          </w:p>
        </w:tc>
        <w:tc>
          <w:tcPr>
            <w:tcW w:w="1389" w:type="dxa"/>
            <w:shd w:val="clear" w:color="auto" w:fill="8EBED1"/>
            <w:vAlign w:val="center"/>
          </w:tcPr>
          <w:p w14:paraId="236FBC39" w14:textId="77777777" w:rsidR="00C528A3" w:rsidRPr="00BD1CFF" w:rsidRDefault="000331F7" w:rsidP="003B6AA4">
            <w:pPr>
              <w:spacing w:after="60"/>
              <w:jc w:val="center"/>
              <w:rPr>
                <w:rFonts w:ascii="Open Sans" w:hAnsi="Open Sans" w:cs="Open Sans"/>
                <w:color w:val="1F3864" w:themeColor="accent1" w:themeShade="80"/>
              </w:rPr>
            </w:pPr>
            <w:r w:rsidRPr="00BD1CFF">
              <w:rPr>
                <w:rFonts w:ascii="Open Sans" w:hAnsi="Open Sans" w:cs="Open Sans"/>
                <w:color w:val="1F3864" w:themeColor="accent1" w:themeShade="80"/>
              </w:rPr>
              <w:t>D</w:t>
            </w:r>
            <w:r w:rsidR="00C528A3" w:rsidRPr="00BD1CFF">
              <w:rPr>
                <w:rFonts w:ascii="Open Sans" w:hAnsi="Open Sans" w:cs="Open Sans"/>
                <w:color w:val="1F3864" w:themeColor="accent1" w:themeShade="80"/>
              </w:rPr>
              <w:t>eliverable</w:t>
            </w:r>
            <w:r w:rsidRPr="00BD1CFF">
              <w:rPr>
                <w:rFonts w:ascii="Open Sans" w:hAnsi="Open Sans" w:cs="Open Sans"/>
                <w:color w:val="1F3864" w:themeColor="accent1" w:themeShade="80"/>
              </w:rPr>
              <w:t>.</w:t>
            </w:r>
          </w:p>
          <w:p w14:paraId="5AEABF57" w14:textId="109491FB" w:rsidR="00755702" w:rsidRPr="00BD1CFF" w:rsidRDefault="000331F7" w:rsidP="003B6AA4">
            <w:pPr>
              <w:spacing w:after="60"/>
              <w:jc w:val="center"/>
              <w:rPr>
                <w:rFonts w:ascii="Open Sans" w:hAnsi="Open Sans" w:cs="Open Sans"/>
                <w:bCs/>
                <w:color w:val="1F3864" w:themeColor="accent1" w:themeShade="80"/>
              </w:rPr>
            </w:pPr>
            <w:r w:rsidRPr="00BD1CFF">
              <w:rPr>
                <w:rFonts w:ascii="Open Sans" w:hAnsi="Open Sans" w:cs="Open Sans"/>
                <w:color w:val="1F3864" w:themeColor="accent1" w:themeShade="80"/>
              </w:rPr>
              <w:t>1.2.1</w:t>
            </w:r>
          </w:p>
        </w:tc>
        <w:tc>
          <w:tcPr>
            <w:tcW w:w="1134" w:type="dxa"/>
            <w:tcBorders>
              <w:bottom w:val="single" w:sz="4" w:space="0" w:color="auto"/>
            </w:tcBorders>
            <w:shd w:val="clear" w:color="auto" w:fill="auto"/>
            <w:vAlign w:val="center"/>
          </w:tcPr>
          <w:p w14:paraId="7ABB6157"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tcBorders>
              <w:bottom w:val="single" w:sz="4" w:space="0" w:color="auto"/>
            </w:tcBorders>
            <w:shd w:val="clear" w:color="auto" w:fill="auto"/>
            <w:vAlign w:val="center"/>
          </w:tcPr>
          <w:p w14:paraId="019246A9" w14:textId="5273BED1" w:rsidR="00755702" w:rsidRPr="00BD1CFF" w:rsidRDefault="00755702" w:rsidP="003B6AA4">
            <w:pPr>
              <w:spacing w:after="60"/>
              <w:jc w:val="center"/>
              <w:rPr>
                <w:rFonts w:ascii="Open Sans" w:hAnsi="Open Sans" w:cs="Open Sans"/>
                <w:color w:val="1F3864" w:themeColor="accent1" w:themeShade="80"/>
              </w:rPr>
            </w:pPr>
          </w:p>
        </w:tc>
        <w:tc>
          <w:tcPr>
            <w:tcW w:w="1134" w:type="dxa"/>
            <w:tcBorders>
              <w:bottom w:val="single" w:sz="4" w:space="0" w:color="auto"/>
            </w:tcBorders>
            <w:shd w:val="clear" w:color="auto" w:fill="auto"/>
          </w:tcPr>
          <w:p w14:paraId="0E408A30" w14:textId="77777777" w:rsidR="00755702" w:rsidRPr="00BD1CFF" w:rsidRDefault="00755702" w:rsidP="003B6AA4">
            <w:pPr>
              <w:spacing w:after="60"/>
              <w:jc w:val="center"/>
              <w:rPr>
                <w:rFonts w:ascii="Open Sans" w:hAnsi="Open Sans" w:cs="Open Sans"/>
                <w:b/>
                <w:bCs/>
                <w:color w:val="1F3864" w:themeColor="accent1" w:themeShade="80"/>
              </w:rPr>
            </w:pPr>
          </w:p>
        </w:tc>
      </w:tr>
      <w:tr w:rsidR="00383770" w:rsidRPr="00BD1CFF" w14:paraId="32E99D80" w14:textId="5D021DC4" w:rsidTr="00F23BDB">
        <w:tc>
          <w:tcPr>
            <w:tcW w:w="1800" w:type="dxa"/>
            <w:shd w:val="clear" w:color="auto" w:fill="D9D9D9"/>
          </w:tcPr>
          <w:p w14:paraId="3507D415" w14:textId="77777777" w:rsidR="00755702" w:rsidRPr="00BD1CFF" w:rsidRDefault="00755702" w:rsidP="003B6AA4">
            <w:pPr>
              <w:spacing w:after="60"/>
              <w:jc w:val="both"/>
              <w:rPr>
                <w:rFonts w:ascii="Open Sans" w:hAnsi="Open Sans" w:cs="Open Sans"/>
                <w:bCs/>
                <w:color w:val="1F3864" w:themeColor="accent1" w:themeShade="80"/>
              </w:rPr>
            </w:pPr>
            <w:r w:rsidRPr="00BD1CFF">
              <w:rPr>
                <w:rFonts w:ascii="Open Sans" w:hAnsi="Open Sans" w:cs="Open Sans"/>
                <w:bCs/>
                <w:color w:val="1F3864" w:themeColor="accent1" w:themeShade="80"/>
              </w:rPr>
              <w:t>A 1.3 title</w:t>
            </w:r>
          </w:p>
        </w:tc>
        <w:tc>
          <w:tcPr>
            <w:tcW w:w="1035" w:type="dxa"/>
            <w:shd w:val="clear" w:color="auto" w:fill="auto"/>
            <w:vAlign w:val="center"/>
          </w:tcPr>
          <w:p w14:paraId="085FFB28" w14:textId="77777777" w:rsidR="00755702" w:rsidRPr="00BD1CFF" w:rsidRDefault="00755702" w:rsidP="003B6AA4">
            <w:pPr>
              <w:spacing w:after="60"/>
              <w:jc w:val="center"/>
              <w:rPr>
                <w:rFonts w:ascii="Open Sans" w:hAnsi="Open Sans" w:cs="Open Sans"/>
                <w:bCs/>
                <w:color w:val="1F3864" w:themeColor="accent1" w:themeShade="80"/>
              </w:rPr>
            </w:pPr>
          </w:p>
        </w:tc>
        <w:tc>
          <w:tcPr>
            <w:tcW w:w="1163" w:type="dxa"/>
            <w:shd w:val="clear" w:color="auto" w:fill="auto"/>
            <w:vAlign w:val="center"/>
          </w:tcPr>
          <w:p w14:paraId="6532D29E" w14:textId="77777777" w:rsidR="00755702" w:rsidRPr="00BD1CFF" w:rsidRDefault="00755702" w:rsidP="003B6AA4">
            <w:pPr>
              <w:spacing w:after="60"/>
              <w:jc w:val="center"/>
              <w:rPr>
                <w:rFonts w:ascii="Open Sans" w:hAnsi="Open Sans" w:cs="Open Sans"/>
                <w:bCs/>
                <w:color w:val="1F3864" w:themeColor="accent1" w:themeShade="80"/>
              </w:rPr>
            </w:pPr>
          </w:p>
        </w:tc>
        <w:tc>
          <w:tcPr>
            <w:tcW w:w="1389" w:type="dxa"/>
            <w:shd w:val="clear" w:color="auto" w:fill="auto"/>
            <w:vAlign w:val="center"/>
          </w:tcPr>
          <w:p w14:paraId="69C6F43A"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8EBED1"/>
            <w:vAlign w:val="center"/>
          </w:tcPr>
          <w:p w14:paraId="10944671"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8EBED1"/>
            <w:vAlign w:val="center"/>
          </w:tcPr>
          <w:p w14:paraId="235F09B6"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8EBED1"/>
          </w:tcPr>
          <w:p w14:paraId="21A69F38" w14:textId="77777777" w:rsidR="00C528A3" w:rsidRPr="00BD1CFF" w:rsidRDefault="00755702" w:rsidP="000331F7">
            <w:pPr>
              <w:spacing w:after="60"/>
              <w:jc w:val="center"/>
              <w:rPr>
                <w:rFonts w:ascii="Open Sans" w:hAnsi="Open Sans" w:cs="Open Sans"/>
                <w:bCs/>
                <w:color w:val="1F3864" w:themeColor="accent1" w:themeShade="80"/>
              </w:rPr>
            </w:pPr>
            <w:r w:rsidRPr="00BD1CFF">
              <w:rPr>
                <w:rFonts w:ascii="Open Sans" w:hAnsi="Open Sans" w:cs="Open Sans"/>
                <w:bCs/>
                <w:color w:val="1F3864" w:themeColor="accent1" w:themeShade="80"/>
              </w:rPr>
              <w:t>O</w:t>
            </w:r>
            <w:r w:rsidR="00C528A3" w:rsidRPr="00BD1CFF">
              <w:rPr>
                <w:rFonts w:ascii="Open Sans" w:hAnsi="Open Sans" w:cs="Open Sans"/>
                <w:bCs/>
                <w:color w:val="1F3864" w:themeColor="accent1" w:themeShade="80"/>
              </w:rPr>
              <w:t>utput</w:t>
            </w:r>
          </w:p>
          <w:p w14:paraId="353CC93C" w14:textId="1036DAAC" w:rsidR="00755702" w:rsidRPr="00BD1CFF" w:rsidRDefault="00755702" w:rsidP="000331F7">
            <w:pPr>
              <w:spacing w:after="60"/>
              <w:jc w:val="center"/>
              <w:rPr>
                <w:rFonts w:ascii="Open Sans" w:hAnsi="Open Sans" w:cs="Open Sans"/>
                <w:bCs/>
                <w:color w:val="1F3864" w:themeColor="accent1" w:themeShade="80"/>
              </w:rPr>
            </w:pPr>
            <w:r w:rsidRPr="00BD1CFF">
              <w:rPr>
                <w:rFonts w:ascii="Open Sans" w:hAnsi="Open Sans" w:cs="Open Sans"/>
                <w:bCs/>
                <w:color w:val="1F3864" w:themeColor="accent1" w:themeShade="80"/>
              </w:rPr>
              <w:t>1.1</w:t>
            </w:r>
          </w:p>
        </w:tc>
      </w:tr>
      <w:tr w:rsidR="00383770" w:rsidRPr="00BD1CFF" w14:paraId="7833E646" w14:textId="7800E540" w:rsidTr="00F23BDB">
        <w:tc>
          <w:tcPr>
            <w:tcW w:w="1800" w:type="dxa"/>
            <w:shd w:val="clear" w:color="auto" w:fill="D9D9D9"/>
          </w:tcPr>
          <w:p w14:paraId="474C0760" w14:textId="77777777" w:rsidR="00755702" w:rsidRPr="00BD1CFF" w:rsidRDefault="00755702" w:rsidP="003B6AA4">
            <w:pPr>
              <w:spacing w:after="60"/>
              <w:jc w:val="both"/>
              <w:rPr>
                <w:rFonts w:ascii="Open Sans" w:hAnsi="Open Sans" w:cs="Open Sans"/>
                <w:bCs/>
                <w:color w:val="1F3864" w:themeColor="accent1" w:themeShade="80"/>
              </w:rPr>
            </w:pPr>
            <w:r w:rsidRPr="00BD1CFF">
              <w:rPr>
                <w:rFonts w:ascii="Open Sans" w:hAnsi="Open Sans" w:cs="Open Sans"/>
                <w:bCs/>
                <w:color w:val="1F3864" w:themeColor="accent1" w:themeShade="80"/>
              </w:rPr>
              <w:t>A 1.4 title</w:t>
            </w:r>
          </w:p>
        </w:tc>
        <w:tc>
          <w:tcPr>
            <w:tcW w:w="1035" w:type="dxa"/>
            <w:shd w:val="clear" w:color="auto" w:fill="auto"/>
            <w:vAlign w:val="center"/>
          </w:tcPr>
          <w:p w14:paraId="4AC3B97A" w14:textId="77777777" w:rsidR="00755702" w:rsidRPr="00BD1CFF" w:rsidRDefault="00755702" w:rsidP="003B6AA4">
            <w:pPr>
              <w:spacing w:after="60"/>
              <w:jc w:val="center"/>
              <w:rPr>
                <w:rFonts w:ascii="Open Sans" w:hAnsi="Open Sans" w:cs="Open Sans"/>
                <w:bCs/>
                <w:color w:val="1F3864" w:themeColor="accent1" w:themeShade="80"/>
              </w:rPr>
            </w:pPr>
          </w:p>
        </w:tc>
        <w:tc>
          <w:tcPr>
            <w:tcW w:w="1163" w:type="dxa"/>
            <w:shd w:val="clear" w:color="auto" w:fill="auto"/>
            <w:vAlign w:val="center"/>
          </w:tcPr>
          <w:p w14:paraId="51AF61B9" w14:textId="77777777" w:rsidR="00755702" w:rsidRPr="00BD1CFF" w:rsidRDefault="00755702" w:rsidP="003B6AA4">
            <w:pPr>
              <w:spacing w:after="60"/>
              <w:jc w:val="center"/>
              <w:rPr>
                <w:rFonts w:ascii="Open Sans" w:hAnsi="Open Sans" w:cs="Open Sans"/>
                <w:bCs/>
                <w:color w:val="1F3864" w:themeColor="accent1" w:themeShade="80"/>
              </w:rPr>
            </w:pPr>
          </w:p>
        </w:tc>
        <w:tc>
          <w:tcPr>
            <w:tcW w:w="1389" w:type="dxa"/>
            <w:shd w:val="clear" w:color="auto" w:fill="auto"/>
            <w:vAlign w:val="center"/>
          </w:tcPr>
          <w:p w14:paraId="5044DF55"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8EBED1"/>
            <w:vAlign w:val="center"/>
          </w:tcPr>
          <w:p w14:paraId="7D3893A5"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8EBED1"/>
            <w:vAlign w:val="center"/>
          </w:tcPr>
          <w:p w14:paraId="7E8523FD"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8EBED1"/>
          </w:tcPr>
          <w:p w14:paraId="5567BC03" w14:textId="77777777" w:rsidR="00755702" w:rsidRPr="00BD1CFF" w:rsidRDefault="00755702" w:rsidP="003B6AA4">
            <w:pPr>
              <w:spacing w:after="60"/>
              <w:jc w:val="center"/>
              <w:rPr>
                <w:rFonts w:ascii="Open Sans" w:hAnsi="Open Sans" w:cs="Open Sans"/>
                <w:bCs/>
                <w:color w:val="1F3864" w:themeColor="accent1" w:themeShade="80"/>
              </w:rPr>
            </w:pPr>
          </w:p>
        </w:tc>
      </w:tr>
      <w:tr w:rsidR="00383770" w:rsidRPr="00BD1CFF" w14:paraId="00897F5B" w14:textId="08352E1A" w:rsidTr="00C528A3">
        <w:tc>
          <w:tcPr>
            <w:tcW w:w="1800" w:type="dxa"/>
            <w:shd w:val="clear" w:color="auto" w:fill="D9D9D9"/>
          </w:tcPr>
          <w:p w14:paraId="471F2AE5" w14:textId="1BB84956" w:rsidR="00755702" w:rsidRPr="00BD1CFF" w:rsidRDefault="009444F5" w:rsidP="00755702">
            <w:pPr>
              <w:spacing w:after="60"/>
              <w:rPr>
                <w:rFonts w:ascii="Open Sans" w:hAnsi="Open Sans" w:cs="Open Sans"/>
                <w:b/>
                <w:bCs/>
                <w:color w:val="1F3864" w:themeColor="accent1" w:themeShade="80"/>
              </w:rPr>
            </w:pPr>
            <w:r w:rsidRPr="00BD1CFF">
              <w:rPr>
                <w:rFonts w:ascii="Open Sans" w:hAnsi="Open Sans" w:cs="Open Sans"/>
                <w:color w:val="1F3864" w:themeColor="accent1" w:themeShade="80"/>
              </w:rPr>
              <w:t>PSO2</w:t>
            </w:r>
            <w:r w:rsidR="00C563E8" w:rsidRPr="00BD1CFF">
              <w:rPr>
                <w:rFonts w:ascii="Open Sans" w:hAnsi="Open Sans" w:cs="Open Sans"/>
                <w:color w:val="1F3864" w:themeColor="accent1" w:themeShade="80"/>
              </w:rPr>
              <w:t>: Title</w:t>
            </w:r>
          </w:p>
        </w:tc>
        <w:tc>
          <w:tcPr>
            <w:tcW w:w="1035" w:type="dxa"/>
            <w:shd w:val="clear" w:color="auto" w:fill="auto"/>
            <w:vAlign w:val="center"/>
          </w:tcPr>
          <w:p w14:paraId="11BD744D" w14:textId="77777777" w:rsidR="00755702" w:rsidRPr="00BD1CFF" w:rsidRDefault="00755702" w:rsidP="003B6AA4">
            <w:pPr>
              <w:spacing w:after="60"/>
              <w:jc w:val="center"/>
              <w:rPr>
                <w:rFonts w:ascii="Open Sans" w:hAnsi="Open Sans" w:cs="Open Sans"/>
                <w:b/>
                <w:bCs/>
                <w:color w:val="1F3864" w:themeColor="accent1" w:themeShade="80"/>
              </w:rPr>
            </w:pPr>
          </w:p>
        </w:tc>
        <w:tc>
          <w:tcPr>
            <w:tcW w:w="1163" w:type="dxa"/>
            <w:shd w:val="clear" w:color="auto" w:fill="auto"/>
            <w:vAlign w:val="center"/>
          </w:tcPr>
          <w:p w14:paraId="2C237109" w14:textId="77777777" w:rsidR="00755702" w:rsidRPr="00BD1CFF" w:rsidRDefault="00755702" w:rsidP="003B6AA4">
            <w:pPr>
              <w:spacing w:after="60"/>
              <w:jc w:val="center"/>
              <w:rPr>
                <w:rFonts w:ascii="Open Sans" w:hAnsi="Open Sans" w:cs="Open Sans"/>
                <w:b/>
                <w:bCs/>
                <w:color w:val="1F3864" w:themeColor="accent1" w:themeShade="80"/>
              </w:rPr>
            </w:pPr>
          </w:p>
        </w:tc>
        <w:tc>
          <w:tcPr>
            <w:tcW w:w="1389" w:type="dxa"/>
            <w:shd w:val="clear" w:color="auto" w:fill="auto"/>
            <w:vAlign w:val="center"/>
          </w:tcPr>
          <w:p w14:paraId="66B42F8C"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shd w:val="clear" w:color="auto" w:fill="auto"/>
            <w:vAlign w:val="center"/>
          </w:tcPr>
          <w:p w14:paraId="2991006D"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shd w:val="clear" w:color="auto" w:fill="auto"/>
            <w:vAlign w:val="center"/>
          </w:tcPr>
          <w:p w14:paraId="3ACA2506"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tcPr>
          <w:p w14:paraId="7B364A59" w14:textId="77777777" w:rsidR="00755702" w:rsidRPr="00BD1CFF" w:rsidRDefault="00755702" w:rsidP="003B6AA4">
            <w:pPr>
              <w:spacing w:after="60"/>
              <w:jc w:val="center"/>
              <w:rPr>
                <w:rFonts w:ascii="Open Sans" w:hAnsi="Open Sans" w:cs="Open Sans"/>
                <w:b/>
                <w:bCs/>
                <w:color w:val="1F3864" w:themeColor="accent1" w:themeShade="80"/>
              </w:rPr>
            </w:pPr>
          </w:p>
        </w:tc>
      </w:tr>
      <w:tr w:rsidR="00383770" w:rsidRPr="00BD1CFF" w14:paraId="1E613BA4" w14:textId="6CCF2D4B" w:rsidTr="00C528A3">
        <w:tc>
          <w:tcPr>
            <w:tcW w:w="1800" w:type="dxa"/>
            <w:shd w:val="clear" w:color="auto" w:fill="D9D9D9"/>
          </w:tcPr>
          <w:p w14:paraId="35E76CAB" w14:textId="77777777" w:rsidR="00755702" w:rsidRPr="00BD1CFF" w:rsidRDefault="00755702" w:rsidP="003B6AA4">
            <w:pPr>
              <w:spacing w:after="60"/>
              <w:jc w:val="both"/>
              <w:rPr>
                <w:rFonts w:ascii="Open Sans" w:hAnsi="Open Sans" w:cs="Open Sans"/>
                <w:bCs/>
                <w:color w:val="1F3864" w:themeColor="accent1" w:themeShade="80"/>
              </w:rPr>
            </w:pPr>
            <w:r w:rsidRPr="00BD1CFF">
              <w:rPr>
                <w:rFonts w:ascii="Open Sans" w:hAnsi="Open Sans" w:cs="Open Sans"/>
                <w:bCs/>
                <w:color w:val="1F3864" w:themeColor="accent1" w:themeShade="80"/>
              </w:rPr>
              <w:t>A 2.1 title</w:t>
            </w:r>
          </w:p>
        </w:tc>
        <w:tc>
          <w:tcPr>
            <w:tcW w:w="1035" w:type="dxa"/>
            <w:shd w:val="clear" w:color="auto" w:fill="auto"/>
            <w:vAlign w:val="center"/>
          </w:tcPr>
          <w:p w14:paraId="0A409CA8" w14:textId="77777777" w:rsidR="00755702" w:rsidRPr="00BD1CFF" w:rsidRDefault="00755702" w:rsidP="003B6AA4">
            <w:pPr>
              <w:spacing w:after="60"/>
              <w:jc w:val="center"/>
              <w:rPr>
                <w:rFonts w:ascii="Open Sans" w:hAnsi="Open Sans" w:cs="Open Sans"/>
                <w:bCs/>
                <w:color w:val="1F3864" w:themeColor="accent1" w:themeShade="80"/>
              </w:rPr>
            </w:pPr>
          </w:p>
        </w:tc>
        <w:tc>
          <w:tcPr>
            <w:tcW w:w="1163" w:type="dxa"/>
            <w:shd w:val="clear" w:color="auto" w:fill="auto"/>
            <w:vAlign w:val="center"/>
          </w:tcPr>
          <w:p w14:paraId="6BC69F3D" w14:textId="77777777" w:rsidR="00755702" w:rsidRPr="00BD1CFF" w:rsidRDefault="00755702" w:rsidP="003B6AA4">
            <w:pPr>
              <w:spacing w:after="60"/>
              <w:jc w:val="center"/>
              <w:rPr>
                <w:rFonts w:ascii="Open Sans" w:hAnsi="Open Sans" w:cs="Open Sans"/>
                <w:bCs/>
                <w:color w:val="1F3864" w:themeColor="accent1" w:themeShade="80"/>
              </w:rPr>
            </w:pPr>
          </w:p>
        </w:tc>
        <w:tc>
          <w:tcPr>
            <w:tcW w:w="1389" w:type="dxa"/>
            <w:shd w:val="clear" w:color="auto" w:fill="auto"/>
            <w:vAlign w:val="center"/>
          </w:tcPr>
          <w:p w14:paraId="3DD7C891"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auto"/>
            <w:vAlign w:val="center"/>
          </w:tcPr>
          <w:p w14:paraId="1A36419D"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auto"/>
            <w:vAlign w:val="center"/>
          </w:tcPr>
          <w:p w14:paraId="2E7FDCD5"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tcPr>
          <w:p w14:paraId="630984EA" w14:textId="77777777" w:rsidR="00755702" w:rsidRPr="00BD1CFF" w:rsidRDefault="00755702" w:rsidP="003B6AA4">
            <w:pPr>
              <w:spacing w:after="60"/>
              <w:jc w:val="center"/>
              <w:rPr>
                <w:rFonts w:ascii="Open Sans" w:hAnsi="Open Sans" w:cs="Open Sans"/>
                <w:bCs/>
                <w:color w:val="1F3864" w:themeColor="accent1" w:themeShade="80"/>
              </w:rPr>
            </w:pPr>
          </w:p>
        </w:tc>
      </w:tr>
      <w:tr w:rsidR="00383770" w:rsidRPr="00BD1CFF" w14:paraId="1F3907A0" w14:textId="7F3CE9C8" w:rsidTr="00C528A3">
        <w:tc>
          <w:tcPr>
            <w:tcW w:w="1800" w:type="dxa"/>
            <w:shd w:val="clear" w:color="auto" w:fill="D9D9D9"/>
          </w:tcPr>
          <w:p w14:paraId="1339CF02" w14:textId="77777777" w:rsidR="00755702" w:rsidRPr="00BD1CFF" w:rsidRDefault="00755702" w:rsidP="003B6AA4">
            <w:pPr>
              <w:spacing w:after="60"/>
              <w:jc w:val="both"/>
              <w:rPr>
                <w:rFonts w:ascii="Open Sans" w:hAnsi="Open Sans" w:cs="Open Sans"/>
                <w:bCs/>
                <w:color w:val="1F3864" w:themeColor="accent1" w:themeShade="80"/>
              </w:rPr>
            </w:pPr>
            <w:r w:rsidRPr="00BD1CFF">
              <w:rPr>
                <w:rFonts w:ascii="Open Sans" w:hAnsi="Open Sans" w:cs="Open Sans"/>
                <w:bCs/>
                <w:color w:val="1F3864" w:themeColor="accent1" w:themeShade="80"/>
              </w:rPr>
              <w:t>A 2.2 title</w:t>
            </w:r>
          </w:p>
        </w:tc>
        <w:tc>
          <w:tcPr>
            <w:tcW w:w="1035" w:type="dxa"/>
            <w:shd w:val="clear" w:color="auto" w:fill="auto"/>
            <w:vAlign w:val="center"/>
          </w:tcPr>
          <w:p w14:paraId="2BC73DB2" w14:textId="77777777" w:rsidR="00755702" w:rsidRPr="00BD1CFF" w:rsidRDefault="00755702" w:rsidP="003B6AA4">
            <w:pPr>
              <w:spacing w:after="60"/>
              <w:jc w:val="center"/>
              <w:rPr>
                <w:rFonts w:ascii="Open Sans" w:hAnsi="Open Sans" w:cs="Open Sans"/>
                <w:bCs/>
                <w:color w:val="1F3864" w:themeColor="accent1" w:themeShade="80"/>
              </w:rPr>
            </w:pPr>
          </w:p>
        </w:tc>
        <w:tc>
          <w:tcPr>
            <w:tcW w:w="1163" w:type="dxa"/>
            <w:shd w:val="clear" w:color="auto" w:fill="auto"/>
            <w:vAlign w:val="center"/>
          </w:tcPr>
          <w:p w14:paraId="15969176" w14:textId="77777777" w:rsidR="00755702" w:rsidRPr="00BD1CFF" w:rsidRDefault="00755702" w:rsidP="003B6AA4">
            <w:pPr>
              <w:spacing w:after="60"/>
              <w:jc w:val="center"/>
              <w:rPr>
                <w:rFonts w:ascii="Open Sans" w:hAnsi="Open Sans" w:cs="Open Sans"/>
                <w:bCs/>
                <w:color w:val="1F3864" w:themeColor="accent1" w:themeShade="80"/>
              </w:rPr>
            </w:pPr>
          </w:p>
        </w:tc>
        <w:tc>
          <w:tcPr>
            <w:tcW w:w="1389" w:type="dxa"/>
            <w:shd w:val="clear" w:color="auto" w:fill="auto"/>
            <w:vAlign w:val="center"/>
          </w:tcPr>
          <w:p w14:paraId="4C570D65"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auto"/>
            <w:vAlign w:val="center"/>
          </w:tcPr>
          <w:p w14:paraId="42A9B801"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auto"/>
            <w:vAlign w:val="center"/>
          </w:tcPr>
          <w:p w14:paraId="0404CFD0"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tcPr>
          <w:p w14:paraId="5EE1A99F" w14:textId="77777777" w:rsidR="00755702" w:rsidRPr="00BD1CFF" w:rsidRDefault="00755702" w:rsidP="003B6AA4">
            <w:pPr>
              <w:spacing w:after="60"/>
              <w:jc w:val="center"/>
              <w:rPr>
                <w:rFonts w:ascii="Open Sans" w:hAnsi="Open Sans" w:cs="Open Sans"/>
                <w:bCs/>
                <w:color w:val="1F3864" w:themeColor="accent1" w:themeShade="80"/>
              </w:rPr>
            </w:pPr>
          </w:p>
        </w:tc>
      </w:tr>
      <w:tr w:rsidR="00383770" w:rsidRPr="00BD1CFF" w14:paraId="5F0D8221" w14:textId="12351E4B" w:rsidTr="00C528A3">
        <w:tc>
          <w:tcPr>
            <w:tcW w:w="1800" w:type="dxa"/>
            <w:shd w:val="clear" w:color="auto" w:fill="D9D9D9"/>
          </w:tcPr>
          <w:p w14:paraId="69E6542C" w14:textId="77777777" w:rsidR="00755702" w:rsidRPr="00BD1CFF" w:rsidRDefault="00755702" w:rsidP="003B6AA4">
            <w:pPr>
              <w:spacing w:after="60"/>
              <w:jc w:val="both"/>
              <w:rPr>
                <w:rFonts w:ascii="Open Sans" w:hAnsi="Open Sans" w:cs="Open Sans"/>
                <w:bCs/>
                <w:color w:val="1F3864" w:themeColor="accent1" w:themeShade="80"/>
              </w:rPr>
            </w:pPr>
            <w:r w:rsidRPr="00BD1CFF">
              <w:rPr>
                <w:rFonts w:ascii="Open Sans" w:hAnsi="Open Sans" w:cs="Open Sans"/>
                <w:bCs/>
                <w:color w:val="1F3864" w:themeColor="accent1" w:themeShade="80"/>
              </w:rPr>
              <w:t>A 2.3 title</w:t>
            </w:r>
          </w:p>
        </w:tc>
        <w:tc>
          <w:tcPr>
            <w:tcW w:w="1035" w:type="dxa"/>
            <w:shd w:val="clear" w:color="auto" w:fill="auto"/>
            <w:vAlign w:val="center"/>
          </w:tcPr>
          <w:p w14:paraId="44380E06" w14:textId="77777777" w:rsidR="00755702" w:rsidRPr="00BD1CFF" w:rsidRDefault="00755702" w:rsidP="003B6AA4">
            <w:pPr>
              <w:spacing w:after="60"/>
              <w:jc w:val="center"/>
              <w:rPr>
                <w:rFonts w:ascii="Open Sans" w:hAnsi="Open Sans" w:cs="Open Sans"/>
                <w:bCs/>
                <w:color w:val="1F3864" w:themeColor="accent1" w:themeShade="80"/>
              </w:rPr>
            </w:pPr>
          </w:p>
        </w:tc>
        <w:tc>
          <w:tcPr>
            <w:tcW w:w="1163" w:type="dxa"/>
            <w:shd w:val="clear" w:color="auto" w:fill="auto"/>
            <w:vAlign w:val="center"/>
          </w:tcPr>
          <w:p w14:paraId="357EE78E" w14:textId="77777777" w:rsidR="00755702" w:rsidRPr="00BD1CFF" w:rsidRDefault="00755702" w:rsidP="003B6AA4">
            <w:pPr>
              <w:spacing w:after="60"/>
              <w:jc w:val="center"/>
              <w:rPr>
                <w:rFonts w:ascii="Open Sans" w:hAnsi="Open Sans" w:cs="Open Sans"/>
                <w:bCs/>
                <w:color w:val="1F3864" w:themeColor="accent1" w:themeShade="80"/>
              </w:rPr>
            </w:pPr>
          </w:p>
        </w:tc>
        <w:tc>
          <w:tcPr>
            <w:tcW w:w="1389" w:type="dxa"/>
            <w:shd w:val="clear" w:color="auto" w:fill="auto"/>
            <w:vAlign w:val="center"/>
          </w:tcPr>
          <w:p w14:paraId="6085F139"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auto"/>
            <w:vAlign w:val="center"/>
          </w:tcPr>
          <w:p w14:paraId="0D841238"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auto"/>
            <w:vAlign w:val="center"/>
          </w:tcPr>
          <w:p w14:paraId="1EBBA126"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tcPr>
          <w:p w14:paraId="1AD7DB72" w14:textId="77777777" w:rsidR="00755702" w:rsidRPr="00BD1CFF" w:rsidRDefault="00755702" w:rsidP="003B6AA4">
            <w:pPr>
              <w:spacing w:after="60"/>
              <w:jc w:val="center"/>
              <w:rPr>
                <w:rFonts w:ascii="Open Sans" w:hAnsi="Open Sans" w:cs="Open Sans"/>
                <w:bCs/>
                <w:color w:val="1F3864" w:themeColor="accent1" w:themeShade="80"/>
              </w:rPr>
            </w:pPr>
          </w:p>
        </w:tc>
      </w:tr>
      <w:tr w:rsidR="00383770" w:rsidRPr="00BD1CFF" w14:paraId="1850C31A" w14:textId="660A60BB" w:rsidTr="00C528A3">
        <w:tc>
          <w:tcPr>
            <w:tcW w:w="1800" w:type="dxa"/>
            <w:shd w:val="clear" w:color="auto" w:fill="D9D9D9"/>
          </w:tcPr>
          <w:p w14:paraId="24461E42" w14:textId="77777777" w:rsidR="00755702" w:rsidRPr="00BD1CFF" w:rsidRDefault="00755702" w:rsidP="003B6AA4">
            <w:pPr>
              <w:spacing w:after="60"/>
              <w:jc w:val="both"/>
              <w:rPr>
                <w:rFonts w:ascii="Open Sans" w:hAnsi="Open Sans" w:cs="Open Sans"/>
                <w:bCs/>
                <w:color w:val="1F3864" w:themeColor="accent1" w:themeShade="80"/>
              </w:rPr>
            </w:pPr>
            <w:r w:rsidRPr="00BD1CFF">
              <w:rPr>
                <w:rFonts w:ascii="Open Sans" w:hAnsi="Open Sans" w:cs="Open Sans"/>
                <w:bCs/>
                <w:color w:val="1F3864" w:themeColor="accent1" w:themeShade="80"/>
              </w:rPr>
              <w:t>A 2.4 title</w:t>
            </w:r>
          </w:p>
        </w:tc>
        <w:tc>
          <w:tcPr>
            <w:tcW w:w="1035" w:type="dxa"/>
            <w:shd w:val="clear" w:color="auto" w:fill="auto"/>
            <w:vAlign w:val="center"/>
          </w:tcPr>
          <w:p w14:paraId="31037D87" w14:textId="77777777" w:rsidR="00755702" w:rsidRPr="00BD1CFF" w:rsidRDefault="00755702" w:rsidP="003B6AA4">
            <w:pPr>
              <w:spacing w:after="60"/>
              <w:jc w:val="center"/>
              <w:rPr>
                <w:rFonts w:ascii="Open Sans" w:hAnsi="Open Sans" w:cs="Open Sans"/>
                <w:bCs/>
                <w:color w:val="1F3864" w:themeColor="accent1" w:themeShade="80"/>
              </w:rPr>
            </w:pPr>
          </w:p>
        </w:tc>
        <w:tc>
          <w:tcPr>
            <w:tcW w:w="1163" w:type="dxa"/>
            <w:shd w:val="clear" w:color="auto" w:fill="auto"/>
            <w:vAlign w:val="center"/>
          </w:tcPr>
          <w:p w14:paraId="6DF37CAE" w14:textId="77777777" w:rsidR="00755702" w:rsidRPr="00BD1CFF" w:rsidRDefault="00755702" w:rsidP="003B6AA4">
            <w:pPr>
              <w:spacing w:after="60"/>
              <w:jc w:val="center"/>
              <w:rPr>
                <w:rFonts w:ascii="Open Sans" w:hAnsi="Open Sans" w:cs="Open Sans"/>
                <w:bCs/>
                <w:color w:val="1F3864" w:themeColor="accent1" w:themeShade="80"/>
              </w:rPr>
            </w:pPr>
          </w:p>
        </w:tc>
        <w:tc>
          <w:tcPr>
            <w:tcW w:w="1389" w:type="dxa"/>
            <w:shd w:val="clear" w:color="auto" w:fill="auto"/>
            <w:vAlign w:val="center"/>
          </w:tcPr>
          <w:p w14:paraId="31031AD8"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auto"/>
            <w:vAlign w:val="center"/>
          </w:tcPr>
          <w:p w14:paraId="5F299F38"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auto"/>
            <w:vAlign w:val="center"/>
          </w:tcPr>
          <w:p w14:paraId="5ACDFD83"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tcPr>
          <w:p w14:paraId="372DC83E" w14:textId="77777777" w:rsidR="00755702" w:rsidRPr="00BD1CFF" w:rsidRDefault="00755702" w:rsidP="003B6AA4">
            <w:pPr>
              <w:spacing w:after="60"/>
              <w:jc w:val="center"/>
              <w:rPr>
                <w:rFonts w:ascii="Open Sans" w:hAnsi="Open Sans" w:cs="Open Sans"/>
                <w:bCs/>
                <w:color w:val="1F3864" w:themeColor="accent1" w:themeShade="80"/>
              </w:rPr>
            </w:pPr>
          </w:p>
        </w:tc>
      </w:tr>
      <w:tr w:rsidR="00383770" w:rsidRPr="00BD1CFF" w14:paraId="7AA73577" w14:textId="74C61187" w:rsidTr="00C528A3">
        <w:tc>
          <w:tcPr>
            <w:tcW w:w="1800" w:type="dxa"/>
            <w:shd w:val="clear" w:color="auto" w:fill="D9D9D9"/>
          </w:tcPr>
          <w:p w14:paraId="48CB16E9" w14:textId="0C98421E" w:rsidR="00755702" w:rsidRPr="00BD1CFF" w:rsidRDefault="009444F5" w:rsidP="00755702">
            <w:pPr>
              <w:spacing w:after="60"/>
              <w:rPr>
                <w:rFonts w:ascii="Open Sans" w:hAnsi="Open Sans" w:cs="Open Sans"/>
                <w:b/>
                <w:bCs/>
                <w:color w:val="1F3864" w:themeColor="accent1" w:themeShade="80"/>
              </w:rPr>
            </w:pPr>
            <w:r w:rsidRPr="00BD1CFF">
              <w:rPr>
                <w:rFonts w:ascii="Open Sans" w:hAnsi="Open Sans" w:cs="Open Sans"/>
                <w:color w:val="1F3864" w:themeColor="accent1" w:themeShade="80"/>
              </w:rPr>
              <w:t>PSO3</w:t>
            </w:r>
            <w:r w:rsidR="00C563E8" w:rsidRPr="00BD1CFF">
              <w:rPr>
                <w:rFonts w:ascii="Open Sans" w:hAnsi="Open Sans" w:cs="Open Sans"/>
                <w:color w:val="1F3864" w:themeColor="accent1" w:themeShade="80"/>
              </w:rPr>
              <w:t>: Title</w:t>
            </w:r>
          </w:p>
        </w:tc>
        <w:tc>
          <w:tcPr>
            <w:tcW w:w="1035" w:type="dxa"/>
            <w:shd w:val="clear" w:color="auto" w:fill="auto"/>
            <w:vAlign w:val="center"/>
          </w:tcPr>
          <w:p w14:paraId="323ABD2A" w14:textId="77777777" w:rsidR="00755702" w:rsidRPr="00BD1CFF" w:rsidRDefault="00755702" w:rsidP="003B6AA4">
            <w:pPr>
              <w:spacing w:after="60"/>
              <w:jc w:val="center"/>
              <w:rPr>
                <w:rFonts w:ascii="Open Sans" w:hAnsi="Open Sans" w:cs="Open Sans"/>
                <w:b/>
                <w:bCs/>
                <w:color w:val="1F3864" w:themeColor="accent1" w:themeShade="80"/>
              </w:rPr>
            </w:pPr>
          </w:p>
        </w:tc>
        <w:tc>
          <w:tcPr>
            <w:tcW w:w="1163" w:type="dxa"/>
            <w:shd w:val="clear" w:color="auto" w:fill="auto"/>
            <w:vAlign w:val="center"/>
          </w:tcPr>
          <w:p w14:paraId="1277C9E7" w14:textId="77777777" w:rsidR="00755702" w:rsidRPr="00BD1CFF" w:rsidRDefault="00755702" w:rsidP="003B6AA4">
            <w:pPr>
              <w:spacing w:after="60"/>
              <w:jc w:val="center"/>
              <w:rPr>
                <w:rFonts w:ascii="Open Sans" w:hAnsi="Open Sans" w:cs="Open Sans"/>
                <w:b/>
                <w:bCs/>
                <w:color w:val="1F3864" w:themeColor="accent1" w:themeShade="80"/>
              </w:rPr>
            </w:pPr>
          </w:p>
        </w:tc>
        <w:tc>
          <w:tcPr>
            <w:tcW w:w="1389" w:type="dxa"/>
            <w:shd w:val="clear" w:color="auto" w:fill="auto"/>
            <w:vAlign w:val="center"/>
          </w:tcPr>
          <w:p w14:paraId="18896E00"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shd w:val="clear" w:color="auto" w:fill="auto"/>
            <w:vAlign w:val="center"/>
          </w:tcPr>
          <w:p w14:paraId="6B4DA9A0"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shd w:val="clear" w:color="auto" w:fill="auto"/>
            <w:vAlign w:val="center"/>
          </w:tcPr>
          <w:p w14:paraId="1D713EBC"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tcPr>
          <w:p w14:paraId="6D9B59C8" w14:textId="77777777" w:rsidR="00755702" w:rsidRPr="00BD1CFF" w:rsidRDefault="00755702" w:rsidP="003B6AA4">
            <w:pPr>
              <w:spacing w:after="60"/>
              <w:jc w:val="center"/>
              <w:rPr>
                <w:rFonts w:ascii="Open Sans" w:hAnsi="Open Sans" w:cs="Open Sans"/>
                <w:b/>
                <w:bCs/>
                <w:color w:val="1F3864" w:themeColor="accent1" w:themeShade="80"/>
              </w:rPr>
            </w:pPr>
          </w:p>
        </w:tc>
      </w:tr>
      <w:tr w:rsidR="00383770" w:rsidRPr="00BD1CFF" w14:paraId="465751C6" w14:textId="7BD043AA" w:rsidTr="00C528A3">
        <w:tc>
          <w:tcPr>
            <w:tcW w:w="1800" w:type="dxa"/>
            <w:shd w:val="clear" w:color="auto" w:fill="D9D9D9"/>
          </w:tcPr>
          <w:p w14:paraId="7BBB1455" w14:textId="2843C328" w:rsidR="00755702" w:rsidRPr="00BD1CFF" w:rsidRDefault="00755702" w:rsidP="003B6AA4">
            <w:pPr>
              <w:spacing w:after="60"/>
              <w:jc w:val="both"/>
              <w:rPr>
                <w:rFonts w:ascii="Open Sans" w:hAnsi="Open Sans" w:cs="Open Sans"/>
                <w:color w:val="1F3864" w:themeColor="accent1" w:themeShade="80"/>
              </w:rPr>
            </w:pPr>
            <w:r w:rsidRPr="00BD1CFF">
              <w:rPr>
                <w:rFonts w:ascii="Open Sans" w:hAnsi="Open Sans" w:cs="Open Sans"/>
                <w:color w:val="1F3864" w:themeColor="accent1" w:themeShade="80"/>
              </w:rPr>
              <w:t>Etc.</w:t>
            </w:r>
          </w:p>
        </w:tc>
        <w:tc>
          <w:tcPr>
            <w:tcW w:w="1035" w:type="dxa"/>
            <w:shd w:val="clear" w:color="auto" w:fill="auto"/>
            <w:vAlign w:val="center"/>
          </w:tcPr>
          <w:p w14:paraId="5307F5B1" w14:textId="77777777" w:rsidR="00755702" w:rsidRPr="00BD1CFF" w:rsidRDefault="00755702" w:rsidP="003B6AA4">
            <w:pPr>
              <w:spacing w:after="60"/>
              <w:jc w:val="center"/>
              <w:rPr>
                <w:rFonts w:ascii="Open Sans" w:hAnsi="Open Sans" w:cs="Open Sans"/>
                <w:b/>
                <w:bCs/>
                <w:color w:val="1F3864" w:themeColor="accent1" w:themeShade="80"/>
              </w:rPr>
            </w:pPr>
          </w:p>
        </w:tc>
        <w:tc>
          <w:tcPr>
            <w:tcW w:w="1163" w:type="dxa"/>
            <w:shd w:val="clear" w:color="auto" w:fill="auto"/>
            <w:vAlign w:val="center"/>
          </w:tcPr>
          <w:p w14:paraId="73696808" w14:textId="77777777" w:rsidR="00755702" w:rsidRPr="00BD1CFF" w:rsidRDefault="00755702" w:rsidP="003B6AA4">
            <w:pPr>
              <w:spacing w:after="60"/>
              <w:jc w:val="center"/>
              <w:rPr>
                <w:rFonts w:ascii="Open Sans" w:hAnsi="Open Sans" w:cs="Open Sans"/>
                <w:b/>
                <w:bCs/>
                <w:color w:val="1F3864" w:themeColor="accent1" w:themeShade="80"/>
              </w:rPr>
            </w:pPr>
          </w:p>
        </w:tc>
        <w:tc>
          <w:tcPr>
            <w:tcW w:w="1389" w:type="dxa"/>
            <w:shd w:val="clear" w:color="auto" w:fill="auto"/>
            <w:vAlign w:val="center"/>
          </w:tcPr>
          <w:p w14:paraId="2DC8E7DA"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shd w:val="clear" w:color="auto" w:fill="auto"/>
            <w:vAlign w:val="center"/>
          </w:tcPr>
          <w:p w14:paraId="0F73743C"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shd w:val="clear" w:color="auto" w:fill="auto"/>
            <w:vAlign w:val="center"/>
          </w:tcPr>
          <w:p w14:paraId="5B3ED3B3"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tcPr>
          <w:p w14:paraId="7FC0D441" w14:textId="77777777" w:rsidR="00755702" w:rsidRPr="00BD1CFF" w:rsidRDefault="00755702" w:rsidP="003B6AA4">
            <w:pPr>
              <w:spacing w:after="60"/>
              <w:jc w:val="center"/>
              <w:rPr>
                <w:rFonts w:ascii="Open Sans" w:hAnsi="Open Sans" w:cs="Open Sans"/>
                <w:b/>
                <w:bCs/>
                <w:color w:val="1F3864" w:themeColor="accent1" w:themeShade="80"/>
              </w:rPr>
            </w:pPr>
          </w:p>
        </w:tc>
      </w:tr>
    </w:tbl>
    <w:p w14:paraId="050D6C1F" w14:textId="6EF99A6E" w:rsidR="00755702" w:rsidRPr="00BD1CFF" w:rsidRDefault="00755702" w:rsidP="004A5C74">
      <w:pPr>
        <w:rPr>
          <w:rFonts w:ascii="Open Sans" w:hAnsi="Open Sans" w:cs="Open Sans"/>
          <w:color w:val="1F3864" w:themeColor="accent1" w:themeShade="80"/>
          <w:sz w:val="24"/>
          <w:szCs w:val="24"/>
        </w:rPr>
      </w:pPr>
    </w:p>
    <w:p w14:paraId="78A65E80" w14:textId="2A98E7EE" w:rsidR="00755702" w:rsidRPr="00BD1CFF" w:rsidRDefault="00755702" w:rsidP="004A5C74">
      <w:pPr>
        <w:rPr>
          <w:rFonts w:ascii="Open Sans" w:hAnsi="Open Sans" w:cs="Open Sans"/>
          <w:color w:val="1F3864" w:themeColor="accent1" w:themeShade="80"/>
          <w:sz w:val="24"/>
          <w:szCs w:val="24"/>
        </w:rPr>
      </w:pPr>
    </w:p>
    <w:p w14:paraId="4F741E59" w14:textId="77777777" w:rsidR="006E2CF6" w:rsidRPr="00BD1CFF" w:rsidRDefault="006E2CF6" w:rsidP="004A5C74">
      <w:pPr>
        <w:rPr>
          <w:rFonts w:ascii="Open Sans" w:hAnsi="Open Sans" w:cs="Open Sans"/>
          <w:color w:val="1F3864" w:themeColor="accent1" w:themeShade="80"/>
          <w:sz w:val="24"/>
          <w:szCs w:val="24"/>
        </w:rPr>
      </w:pPr>
    </w:p>
    <w:p w14:paraId="77441D17" w14:textId="12639B83" w:rsidR="002661A6" w:rsidRPr="00BD1CFF" w:rsidRDefault="002661A6" w:rsidP="0064558D">
      <w:pPr>
        <w:rPr>
          <w:rFonts w:ascii="Open Sans" w:hAnsi="Open Sans" w:cs="Open Sans"/>
          <w:color w:val="1F3864" w:themeColor="accent1" w:themeShade="80"/>
          <w:sz w:val="24"/>
          <w:szCs w:val="24"/>
        </w:rPr>
      </w:pPr>
      <w:r w:rsidRPr="00BD1CFF">
        <w:rPr>
          <w:rFonts w:ascii="Open Sans" w:hAnsi="Open Sans" w:cs="Open Sans"/>
          <w:color w:val="1F3864" w:themeColor="accent1" w:themeShade="80"/>
          <w:sz w:val="24"/>
          <w:szCs w:val="24"/>
        </w:rPr>
        <w:t>C.</w:t>
      </w:r>
      <w:r w:rsidR="00933664" w:rsidRPr="00BD1CFF">
        <w:rPr>
          <w:rFonts w:ascii="Open Sans" w:hAnsi="Open Sans" w:cs="Open Sans"/>
          <w:color w:val="1F3864" w:themeColor="accent1" w:themeShade="80"/>
          <w:sz w:val="24"/>
          <w:szCs w:val="24"/>
        </w:rPr>
        <w:t>7</w:t>
      </w:r>
      <w:r w:rsidRPr="00BD1CFF">
        <w:rPr>
          <w:rFonts w:ascii="Open Sans" w:hAnsi="Open Sans" w:cs="Open Sans"/>
          <w:color w:val="1F3864" w:themeColor="accent1" w:themeShade="80"/>
          <w:sz w:val="24"/>
          <w:szCs w:val="24"/>
        </w:rPr>
        <w:t xml:space="preserve"> Project management</w:t>
      </w:r>
    </w:p>
    <w:p w14:paraId="0197AC73" w14:textId="482D2A93" w:rsidR="00827824" w:rsidRPr="00BD1CFF" w:rsidRDefault="00827824" w:rsidP="00827824">
      <w:pPr>
        <w:rPr>
          <w:rFonts w:ascii="Open Sans" w:hAnsi="Open Sans" w:cs="Open Sans"/>
          <w:color w:val="1F3864" w:themeColor="accent1" w:themeShade="80"/>
        </w:rPr>
      </w:pPr>
    </w:p>
    <w:p w14:paraId="0D65ED95" w14:textId="77777777" w:rsidR="00827824" w:rsidRPr="00BD1CFF" w:rsidRDefault="00827824" w:rsidP="0064558D">
      <w:pPr>
        <w:rPr>
          <w:rFonts w:ascii="Open Sans" w:hAnsi="Open Sans" w:cs="Open Sans"/>
          <w:color w:val="1F3864" w:themeColor="accent1" w:themeShade="80"/>
        </w:rPr>
      </w:pPr>
    </w:p>
    <w:p w14:paraId="3B6DF574" w14:textId="64479003" w:rsidR="00E71CB7" w:rsidRPr="00BD1CFF" w:rsidRDefault="00BD052A" w:rsidP="0064558D">
      <w:pPr>
        <w:rPr>
          <w:rFonts w:ascii="Open Sans" w:hAnsi="Open Sans" w:cs="Open Sans"/>
          <w:color w:val="1F3864" w:themeColor="accent1" w:themeShade="80"/>
        </w:rPr>
      </w:pPr>
      <w:r w:rsidRPr="00BD1CFF">
        <w:rPr>
          <w:rFonts w:ascii="Open Sans" w:hAnsi="Open Sans" w:cs="Open Sans"/>
          <w:color w:val="1F3864" w:themeColor="accent1" w:themeShade="80"/>
        </w:rPr>
        <w:t>In addition to the thematic work you will do in your project, you will need time</w:t>
      </w:r>
      <w:r w:rsidR="00AC4634" w:rsidRPr="00BD1CFF">
        <w:rPr>
          <w:rFonts w:ascii="Open Sans" w:hAnsi="Open Sans" w:cs="Open Sans"/>
          <w:color w:val="1F3864" w:themeColor="accent1" w:themeShade="80"/>
        </w:rPr>
        <w:t xml:space="preserve"> and resources</w:t>
      </w:r>
      <w:r w:rsidRPr="00BD1CFF">
        <w:rPr>
          <w:rFonts w:ascii="Open Sans" w:hAnsi="Open Sans" w:cs="Open Sans"/>
          <w:color w:val="1F3864" w:themeColor="accent1" w:themeShade="80"/>
        </w:rPr>
        <w:t xml:space="preserve"> for coordination and internal communication. Please describe below how you plan to organise yourself </w:t>
      </w:r>
      <w:r w:rsidR="00C45E67" w:rsidRPr="00BD1CFF">
        <w:rPr>
          <w:rFonts w:ascii="Open Sans" w:hAnsi="Open Sans" w:cs="Open Sans"/>
          <w:color w:val="1F3864" w:themeColor="accent1" w:themeShade="80"/>
        </w:rPr>
        <w:t xml:space="preserve">to ensure </w:t>
      </w:r>
      <w:r w:rsidRPr="00BD1CFF">
        <w:rPr>
          <w:rFonts w:ascii="Open Sans" w:hAnsi="Open Sans" w:cs="Open Sans"/>
          <w:color w:val="1F3864" w:themeColor="accent1" w:themeShade="80"/>
        </w:rPr>
        <w:t>the project work run</w:t>
      </w:r>
      <w:r w:rsidR="00C45E67" w:rsidRPr="00BD1CFF">
        <w:rPr>
          <w:rFonts w:ascii="Open Sans" w:hAnsi="Open Sans" w:cs="Open Sans"/>
          <w:color w:val="1F3864" w:themeColor="accent1" w:themeShade="80"/>
        </w:rPr>
        <w:t>s</w:t>
      </w:r>
      <w:r w:rsidRPr="00BD1CFF">
        <w:rPr>
          <w:rFonts w:ascii="Open Sans" w:hAnsi="Open Sans" w:cs="Open Sans"/>
          <w:color w:val="1F3864" w:themeColor="accent1" w:themeShade="80"/>
        </w:rPr>
        <w:t xml:space="preserve"> smoothly.</w:t>
      </w:r>
    </w:p>
    <w:p w14:paraId="588DBC23" w14:textId="77777777" w:rsidR="00E71CB7" w:rsidRPr="00BD1CFF" w:rsidRDefault="00E71CB7" w:rsidP="00E71CB7">
      <w:pPr>
        <w:rPr>
          <w:rFonts w:ascii="Open Sans" w:hAnsi="Open Sans" w:cs="Open Sans"/>
          <w:color w:val="1F3864" w:themeColor="accent1" w:themeShade="80"/>
        </w:rPr>
      </w:pPr>
    </w:p>
    <w:tbl>
      <w:tblPr>
        <w:tblW w:w="8959" w:type="dxa"/>
        <w:tblCellMar>
          <w:top w:w="57" w:type="dxa"/>
        </w:tblCellMar>
        <w:tblLook w:val="01E0" w:firstRow="1" w:lastRow="1" w:firstColumn="1" w:lastColumn="1" w:noHBand="0" w:noVBand="0"/>
      </w:tblPr>
      <w:tblGrid>
        <w:gridCol w:w="8959"/>
      </w:tblGrid>
      <w:tr w:rsidR="00383770" w:rsidRPr="00BD1CFF" w14:paraId="7057FCB3" w14:textId="77777777" w:rsidTr="003163A7">
        <w:tc>
          <w:tcPr>
            <w:tcW w:w="8959" w:type="dxa"/>
            <w:shd w:val="clear" w:color="auto" w:fill="auto"/>
          </w:tcPr>
          <w:p w14:paraId="50777783" w14:textId="5F6F2499" w:rsidR="00E71CB7" w:rsidRPr="00BD1CFF" w:rsidRDefault="00FA3948" w:rsidP="003163A7">
            <w:pPr>
              <w:spacing w:after="60"/>
              <w:rPr>
                <w:rFonts w:ascii="Open Sans" w:hAnsi="Open Sans" w:cs="Open Sans"/>
                <w:color w:val="1F3864" w:themeColor="accent1" w:themeShade="80"/>
              </w:rPr>
            </w:pPr>
            <w:r w:rsidRPr="00BD1CFF">
              <w:rPr>
                <w:rFonts w:ascii="Open Sans" w:hAnsi="Open Sans" w:cs="Open Sans"/>
                <w:color w:val="1F3864" w:themeColor="accent1" w:themeShade="80"/>
              </w:rPr>
              <w:t>C.</w:t>
            </w:r>
            <w:r w:rsidR="00933664" w:rsidRPr="00BD1CFF">
              <w:rPr>
                <w:rFonts w:ascii="Open Sans" w:hAnsi="Open Sans" w:cs="Open Sans"/>
                <w:color w:val="1F3864" w:themeColor="accent1" w:themeShade="80"/>
              </w:rPr>
              <w:t>7</w:t>
            </w:r>
            <w:r w:rsidRPr="00BD1CFF">
              <w:rPr>
                <w:rFonts w:ascii="Open Sans" w:hAnsi="Open Sans" w:cs="Open Sans"/>
                <w:color w:val="1F3864" w:themeColor="accent1" w:themeShade="80"/>
              </w:rPr>
              <w:t xml:space="preserve">.1 </w:t>
            </w:r>
            <w:r w:rsidR="00BD052A" w:rsidRPr="00BD1CFF">
              <w:rPr>
                <w:rFonts w:ascii="Open Sans" w:hAnsi="Open Sans" w:cs="Open Sans"/>
                <w:color w:val="1F3864" w:themeColor="accent1" w:themeShade="80"/>
              </w:rPr>
              <w:t>How will you coordinate your project?</w:t>
            </w:r>
          </w:p>
          <w:p w14:paraId="1230AC8B" w14:textId="709B51CD" w:rsidR="00E71CB7" w:rsidRPr="00BD1CFF" w:rsidRDefault="00EB783E" w:rsidP="00590692">
            <w:pPr>
              <w:spacing w:after="60"/>
              <w:rPr>
                <w:rFonts w:ascii="Open Sans" w:hAnsi="Open Sans" w:cs="Open Sans"/>
                <w:color w:val="1F3864" w:themeColor="accent1" w:themeShade="80"/>
                <w:sz w:val="18"/>
                <w:szCs w:val="18"/>
              </w:rPr>
            </w:pPr>
            <w:r w:rsidRPr="00BD1CFF">
              <w:rPr>
                <w:rFonts w:ascii="Open Sans" w:hAnsi="Open Sans" w:cs="Open Sans"/>
                <w:color w:val="1F3864" w:themeColor="accent1" w:themeShade="80"/>
                <w:sz w:val="18"/>
                <w:szCs w:val="18"/>
              </w:rPr>
              <w:t>Who will be responsible for coordination? Will you have any other management structures (e.g.</w:t>
            </w:r>
            <w:r w:rsidR="00C45E67" w:rsidRPr="00BD1CFF">
              <w:rPr>
                <w:rFonts w:ascii="Open Sans" w:hAnsi="Open Sans" w:cs="Open Sans"/>
                <w:color w:val="1F3864" w:themeColor="accent1" w:themeShade="80"/>
                <w:sz w:val="18"/>
                <w:szCs w:val="18"/>
              </w:rPr>
              <w:t>,</w:t>
            </w:r>
            <w:r w:rsidRPr="00BD1CFF">
              <w:rPr>
                <w:rFonts w:ascii="Open Sans" w:hAnsi="Open Sans" w:cs="Open Sans"/>
                <w:color w:val="1F3864" w:themeColor="accent1" w:themeShade="80"/>
                <w:sz w:val="18"/>
                <w:szCs w:val="18"/>
              </w:rPr>
              <w:t xml:space="preserve"> thematic groups, </w:t>
            </w:r>
            <w:r w:rsidR="00590692" w:rsidRPr="00BD1CFF">
              <w:rPr>
                <w:rFonts w:ascii="Open Sans" w:hAnsi="Open Sans" w:cs="Open Sans"/>
                <w:color w:val="1F3864" w:themeColor="accent1" w:themeShade="80"/>
                <w:sz w:val="18"/>
                <w:szCs w:val="18"/>
              </w:rPr>
              <w:t xml:space="preserve">SO / activity </w:t>
            </w:r>
            <w:r w:rsidRPr="00BD1CFF">
              <w:rPr>
                <w:rFonts w:ascii="Open Sans" w:hAnsi="Open Sans" w:cs="Open Sans"/>
                <w:color w:val="1F3864" w:themeColor="accent1" w:themeShade="80"/>
                <w:sz w:val="18"/>
                <w:szCs w:val="18"/>
              </w:rPr>
              <w:t>managers)?</w:t>
            </w:r>
            <w:r w:rsidR="003163A7" w:rsidRPr="00BD1CFF">
              <w:rPr>
                <w:rFonts w:ascii="Open Sans" w:hAnsi="Open Sans" w:cs="Open Sans"/>
                <w:color w:val="1F3864" w:themeColor="accent1" w:themeShade="80"/>
                <w:sz w:val="18"/>
                <w:szCs w:val="18"/>
              </w:rPr>
              <w:t xml:space="preserve"> How will the internal communication work?</w:t>
            </w:r>
          </w:p>
        </w:tc>
      </w:tr>
      <w:tr w:rsidR="00383770" w:rsidRPr="00BD1CFF" w14:paraId="7D5353BD" w14:textId="77777777" w:rsidTr="002B144D">
        <w:trPr>
          <w:trHeight w:val="106"/>
        </w:trPr>
        <w:tc>
          <w:tcPr>
            <w:tcW w:w="8959" w:type="dxa"/>
            <w:shd w:val="clear" w:color="auto" w:fill="D9D9D9" w:themeFill="background1" w:themeFillShade="D9"/>
          </w:tcPr>
          <w:p w14:paraId="7A8665AC" w14:textId="77777777" w:rsidR="00E71CB7" w:rsidRPr="00BD1CFF" w:rsidRDefault="00E71CB7" w:rsidP="0038783C">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10F76110" w14:textId="77777777" w:rsidR="00E71CB7" w:rsidRPr="00BD1CFF" w:rsidRDefault="00E71CB7" w:rsidP="0038783C">
            <w:pPr>
              <w:spacing w:after="60"/>
              <w:jc w:val="both"/>
              <w:rPr>
                <w:rFonts w:ascii="Open Sans" w:hAnsi="Open Sans" w:cs="Open Sans"/>
                <w:color w:val="1F3864" w:themeColor="accent1" w:themeShade="80"/>
                <w:sz w:val="20"/>
                <w:szCs w:val="20"/>
              </w:rPr>
            </w:pPr>
          </w:p>
        </w:tc>
      </w:tr>
      <w:tr w:rsidR="00383770" w:rsidRPr="00BD1CFF" w14:paraId="70D3DEB1" w14:textId="77777777" w:rsidTr="003163A7">
        <w:tc>
          <w:tcPr>
            <w:tcW w:w="8959" w:type="dxa"/>
            <w:shd w:val="clear" w:color="auto" w:fill="auto"/>
          </w:tcPr>
          <w:p w14:paraId="00C06AF5" w14:textId="77777777" w:rsidR="00E71CB7" w:rsidRPr="00BD1CFF" w:rsidRDefault="00E71CB7" w:rsidP="0038783C">
            <w:pPr>
              <w:spacing w:after="60"/>
              <w:jc w:val="both"/>
              <w:rPr>
                <w:rFonts w:ascii="Open Sans" w:hAnsi="Open Sans" w:cs="Open Sans"/>
                <w:color w:val="1F3864" w:themeColor="accent1" w:themeShade="80"/>
                <w:sz w:val="10"/>
                <w:szCs w:val="10"/>
              </w:rPr>
            </w:pPr>
          </w:p>
        </w:tc>
      </w:tr>
      <w:tr w:rsidR="00383770" w:rsidRPr="00BD1CFF" w14:paraId="6B52F8C6" w14:textId="77777777" w:rsidTr="003163A7">
        <w:tc>
          <w:tcPr>
            <w:tcW w:w="8959" w:type="dxa"/>
            <w:shd w:val="clear" w:color="auto" w:fill="auto"/>
          </w:tcPr>
          <w:p w14:paraId="0B131428" w14:textId="3812BA3E" w:rsidR="00E71CB7" w:rsidRPr="00BD1CFF" w:rsidRDefault="00FA3948" w:rsidP="003163A7">
            <w:pPr>
              <w:spacing w:after="60"/>
              <w:rPr>
                <w:rFonts w:ascii="Open Sans" w:hAnsi="Open Sans" w:cs="Open Sans"/>
                <w:color w:val="1F3864" w:themeColor="accent1" w:themeShade="80"/>
              </w:rPr>
            </w:pPr>
            <w:r w:rsidRPr="00BD1CFF">
              <w:rPr>
                <w:rFonts w:ascii="Open Sans" w:hAnsi="Open Sans" w:cs="Open Sans"/>
                <w:color w:val="1F3864" w:themeColor="accent1" w:themeShade="80"/>
              </w:rPr>
              <w:t>C.</w:t>
            </w:r>
            <w:r w:rsidR="00933664" w:rsidRPr="00BD1CFF">
              <w:rPr>
                <w:rFonts w:ascii="Open Sans" w:hAnsi="Open Sans" w:cs="Open Sans"/>
                <w:color w:val="1F3864" w:themeColor="accent1" w:themeShade="80"/>
              </w:rPr>
              <w:t>7</w:t>
            </w:r>
            <w:r w:rsidRPr="00BD1CFF">
              <w:rPr>
                <w:rFonts w:ascii="Open Sans" w:hAnsi="Open Sans" w:cs="Open Sans"/>
                <w:color w:val="1F3864" w:themeColor="accent1" w:themeShade="80"/>
              </w:rPr>
              <w:t xml:space="preserve">.2 </w:t>
            </w:r>
            <w:r w:rsidR="003163A7" w:rsidRPr="00BD1CFF">
              <w:rPr>
                <w:rFonts w:ascii="Open Sans" w:hAnsi="Open Sans" w:cs="Open Sans"/>
                <w:color w:val="1F3864" w:themeColor="accent1" w:themeShade="80"/>
              </w:rPr>
              <w:t>Which measures will you take to ensure quality in your project?</w:t>
            </w:r>
          </w:p>
          <w:p w14:paraId="75F8F81A" w14:textId="4E670780" w:rsidR="00E71CB7" w:rsidRPr="00BD1CFF" w:rsidRDefault="003163A7" w:rsidP="002537BC">
            <w:pPr>
              <w:spacing w:after="60"/>
              <w:rPr>
                <w:rFonts w:ascii="Open Sans" w:hAnsi="Open Sans" w:cs="Open Sans"/>
                <w:color w:val="1F3864" w:themeColor="accent1" w:themeShade="80"/>
                <w:sz w:val="18"/>
                <w:szCs w:val="18"/>
              </w:rPr>
            </w:pPr>
            <w:r w:rsidRPr="00BD1CFF">
              <w:rPr>
                <w:rFonts w:ascii="Open Sans" w:hAnsi="Open Sans" w:cs="Open Sans"/>
                <w:color w:val="1F3864" w:themeColor="accent1" w:themeShade="80"/>
                <w:sz w:val="18"/>
                <w:szCs w:val="18"/>
              </w:rPr>
              <w:t xml:space="preserve">Describe specific approaches and processes and responsible </w:t>
            </w:r>
            <w:r w:rsidR="002537BC">
              <w:rPr>
                <w:rFonts w:ascii="Open Sans" w:hAnsi="Open Sans" w:cs="Open Sans"/>
                <w:color w:val="1F3864" w:themeColor="accent1" w:themeShade="80"/>
                <w:sz w:val="18"/>
                <w:szCs w:val="18"/>
              </w:rPr>
              <w:t>Project P</w:t>
            </w:r>
            <w:r w:rsidRPr="00BD1CFF">
              <w:rPr>
                <w:rFonts w:ascii="Open Sans" w:hAnsi="Open Sans" w:cs="Open Sans"/>
                <w:color w:val="1F3864" w:themeColor="accent1" w:themeShade="80"/>
                <w:sz w:val="18"/>
                <w:szCs w:val="18"/>
              </w:rPr>
              <w:t>artners. I</w:t>
            </w:r>
            <w:r w:rsidR="00312F35" w:rsidRPr="00BD1CFF">
              <w:rPr>
                <w:rFonts w:ascii="Open Sans" w:hAnsi="Open Sans" w:cs="Open Sans"/>
                <w:color w:val="1F3864" w:themeColor="accent1" w:themeShade="80"/>
                <w:sz w:val="18"/>
                <w:szCs w:val="18"/>
              </w:rPr>
              <w:t>f</w:t>
            </w:r>
            <w:r w:rsidRPr="00BD1CFF">
              <w:rPr>
                <w:rFonts w:ascii="Open Sans" w:hAnsi="Open Sans" w:cs="Open Sans"/>
                <w:color w:val="1F3864" w:themeColor="accent1" w:themeShade="80"/>
                <w:sz w:val="18"/>
                <w:szCs w:val="18"/>
              </w:rPr>
              <w:t xml:space="preserve"> you plan </w:t>
            </w:r>
            <w:r w:rsidR="00312F35" w:rsidRPr="00BD1CFF">
              <w:rPr>
                <w:rFonts w:ascii="Open Sans" w:hAnsi="Open Sans" w:cs="Open Sans"/>
                <w:color w:val="1F3864" w:themeColor="accent1" w:themeShade="80"/>
                <w:sz w:val="18"/>
                <w:szCs w:val="18"/>
              </w:rPr>
              <w:t xml:space="preserve">to have </w:t>
            </w:r>
            <w:r w:rsidRPr="00BD1CFF">
              <w:rPr>
                <w:rFonts w:ascii="Open Sans" w:hAnsi="Open Sans" w:cs="Open Sans"/>
                <w:color w:val="1F3864" w:themeColor="accent1" w:themeShade="80"/>
                <w:sz w:val="18"/>
                <w:szCs w:val="18"/>
              </w:rPr>
              <w:t>any type of project evaluation, please describe its purpose and scope here.</w:t>
            </w:r>
          </w:p>
        </w:tc>
      </w:tr>
      <w:tr w:rsidR="00383770" w:rsidRPr="00BD1CFF" w14:paraId="22F73651" w14:textId="77777777" w:rsidTr="002B144D">
        <w:trPr>
          <w:trHeight w:val="106"/>
        </w:trPr>
        <w:tc>
          <w:tcPr>
            <w:tcW w:w="8959" w:type="dxa"/>
            <w:shd w:val="clear" w:color="auto" w:fill="D9D9D9" w:themeFill="background1" w:themeFillShade="D9"/>
          </w:tcPr>
          <w:p w14:paraId="691EC388" w14:textId="77777777" w:rsidR="00E71CB7" w:rsidRPr="00BD1CFF" w:rsidRDefault="00E71CB7" w:rsidP="0038783C">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5C401F22" w14:textId="77777777" w:rsidR="00E71CB7" w:rsidRPr="00BD1CFF" w:rsidRDefault="00E71CB7" w:rsidP="0038783C">
            <w:pPr>
              <w:spacing w:after="60"/>
              <w:jc w:val="both"/>
              <w:rPr>
                <w:rFonts w:ascii="Open Sans" w:hAnsi="Open Sans" w:cs="Open Sans"/>
                <w:color w:val="1F3864" w:themeColor="accent1" w:themeShade="80"/>
                <w:sz w:val="20"/>
                <w:szCs w:val="20"/>
              </w:rPr>
            </w:pPr>
          </w:p>
        </w:tc>
      </w:tr>
      <w:tr w:rsidR="00383770" w:rsidRPr="00BD1CFF" w14:paraId="66E1B1B4" w14:textId="77777777" w:rsidTr="003163A7">
        <w:tc>
          <w:tcPr>
            <w:tcW w:w="8959" w:type="dxa"/>
            <w:shd w:val="clear" w:color="auto" w:fill="auto"/>
          </w:tcPr>
          <w:p w14:paraId="00EB8889" w14:textId="77777777" w:rsidR="00E71CB7" w:rsidRPr="00BD1CFF" w:rsidRDefault="00E71CB7" w:rsidP="0038783C">
            <w:pPr>
              <w:spacing w:after="60"/>
              <w:jc w:val="both"/>
              <w:rPr>
                <w:rFonts w:ascii="Open Sans" w:hAnsi="Open Sans" w:cs="Open Sans"/>
                <w:color w:val="1F3864" w:themeColor="accent1" w:themeShade="80"/>
                <w:sz w:val="10"/>
                <w:szCs w:val="10"/>
              </w:rPr>
            </w:pPr>
          </w:p>
        </w:tc>
      </w:tr>
      <w:tr w:rsidR="00383770" w:rsidRPr="00BD1CFF" w14:paraId="6CBD2956" w14:textId="77777777" w:rsidTr="003B698F">
        <w:tc>
          <w:tcPr>
            <w:tcW w:w="8959" w:type="dxa"/>
            <w:shd w:val="clear" w:color="auto" w:fill="auto"/>
          </w:tcPr>
          <w:p w14:paraId="5E71CADB" w14:textId="77777777" w:rsidR="00F31E08" w:rsidRPr="00BD1CFF" w:rsidRDefault="00131662" w:rsidP="003B698F">
            <w:pPr>
              <w:spacing w:after="60"/>
              <w:rPr>
                <w:rFonts w:ascii="Open Sans" w:hAnsi="Open Sans" w:cs="Open Sans"/>
                <w:color w:val="1F3864" w:themeColor="accent1" w:themeShade="80"/>
              </w:rPr>
            </w:pPr>
            <w:r w:rsidRPr="00BD1CFF">
              <w:rPr>
                <w:rFonts w:ascii="Open Sans" w:hAnsi="Open Sans" w:cs="Open Sans"/>
                <w:color w:val="1F3864" w:themeColor="accent1" w:themeShade="80"/>
              </w:rPr>
              <w:t xml:space="preserve">New </w:t>
            </w:r>
            <w:r w:rsidR="00C8358F" w:rsidRPr="00BD1CFF">
              <w:rPr>
                <w:rFonts w:ascii="Open Sans" w:hAnsi="Open Sans" w:cs="Open Sans"/>
                <w:color w:val="1F3864" w:themeColor="accent1" w:themeShade="80"/>
              </w:rPr>
              <w:t xml:space="preserve">C.7.3 What will be the general approach you will follow to communicate about your project? </w:t>
            </w:r>
          </w:p>
          <w:p w14:paraId="708300A8" w14:textId="4C11494D" w:rsidR="00C8358F" w:rsidRPr="00BD1CFF" w:rsidRDefault="00C8358F" w:rsidP="00373638">
            <w:pPr>
              <w:spacing w:after="60"/>
              <w:rPr>
                <w:rFonts w:ascii="Open Sans" w:hAnsi="Open Sans" w:cs="Open Sans"/>
                <w:color w:val="1F3864" w:themeColor="accent1" w:themeShade="80"/>
              </w:rPr>
            </w:pPr>
            <w:r w:rsidRPr="00BD1CFF">
              <w:rPr>
                <w:rFonts w:ascii="Open Sans" w:hAnsi="Open Sans" w:cs="Open Sans"/>
                <w:color w:val="1F3864" w:themeColor="accent1" w:themeShade="80"/>
                <w:sz w:val="18"/>
                <w:szCs w:val="18"/>
              </w:rPr>
              <w:t xml:space="preserve">Who will coordinate project communication and how will he/she ensure the involvement of all </w:t>
            </w:r>
            <w:r w:rsidR="00F125D8">
              <w:rPr>
                <w:rFonts w:ascii="Open Sans" w:hAnsi="Open Sans" w:cs="Open Sans"/>
                <w:color w:val="1F3864" w:themeColor="accent1" w:themeShade="80"/>
                <w:sz w:val="18"/>
                <w:szCs w:val="18"/>
              </w:rPr>
              <w:t>Project P</w:t>
            </w:r>
            <w:r w:rsidRPr="00BD1CFF">
              <w:rPr>
                <w:rFonts w:ascii="Open Sans" w:hAnsi="Open Sans" w:cs="Open Sans"/>
                <w:color w:val="1F3864" w:themeColor="accent1" w:themeShade="80"/>
                <w:sz w:val="18"/>
                <w:szCs w:val="18"/>
              </w:rPr>
              <w:t xml:space="preserve">artners? How will the communication function contribute to transfer your project results? </w:t>
            </w:r>
            <w:r w:rsidR="009444F5" w:rsidRPr="00BD1CFF">
              <w:rPr>
                <w:rFonts w:ascii="Open Sans" w:hAnsi="Open Sans" w:cs="Open Sans"/>
                <w:color w:val="1F3864" w:themeColor="accent1" w:themeShade="80"/>
                <w:sz w:val="18"/>
                <w:szCs w:val="18"/>
              </w:rPr>
              <w:t>Please ensure that the mandatory communication requirements are met.</w:t>
            </w:r>
            <w:r w:rsidR="0053598E" w:rsidRPr="00BD1CFF">
              <w:rPr>
                <w:rFonts w:ascii="Open Sans" w:hAnsi="Open Sans" w:cs="Open Sans"/>
                <w:color w:val="1F3864" w:themeColor="accent1" w:themeShade="80"/>
                <w:sz w:val="18"/>
                <w:szCs w:val="18"/>
              </w:rPr>
              <w:t xml:space="preserve"> </w:t>
            </w:r>
            <w:r w:rsidRPr="00BD1CFF">
              <w:rPr>
                <w:rFonts w:ascii="Open Sans" w:hAnsi="Open Sans" w:cs="Open Sans"/>
                <w:color w:val="1F3864" w:themeColor="accent1" w:themeShade="80"/>
                <w:sz w:val="18"/>
                <w:szCs w:val="18"/>
              </w:rPr>
              <w:t xml:space="preserve">Please note that all communication activities should be included in the </w:t>
            </w:r>
            <w:r w:rsidR="00373638">
              <w:rPr>
                <w:rFonts w:ascii="Open Sans" w:hAnsi="Open Sans" w:cs="Open Sans"/>
                <w:color w:val="1F3864" w:themeColor="accent1" w:themeShade="80"/>
                <w:sz w:val="18"/>
                <w:szCs w:val="18"/>
              </w:rPr>
              <w:t>different specific objectiv</w:t>
            </w:r>
            <w:r w:rsidRPr="00BD1CFF">
              <w:rPr>
                <w:rFonts w:ascii="Open Sans" w:hAnsi="Open Sans" w:cs="Open Sans"/>
                <w:color w:val="1F3864" w:themeColor="accent1" w:themeShade="80"/>
                <w:sz w:val="18"/>
                <w:szCs w:val="18"/>
              </w:rPr>
              <w:t>es, as an integral part of your project. There is no need to repeat this information here.</w:t>
            </w:r>
          </w:p>
        </w:tc>
      </w:tr>
      <w:tr w:rsidR="00383770" w:rsidRPr="00BD1CFF" w14:paraId="1C72FCFE" w14:textId="77777777" w:rsidTr="003B698F">
        <w:trPr>
          <w:trHeight w:val="106"/>
        </w:trPr>
        <w:tc>
          <w:tcPr>
            <w:tcW w:w="8959" w:type="dxa"/>
            <w:shd w:val="clear" w:color="auto" w:fill="D9D9D9" w:themeFill="background1" w:themeFillShade="D9"/>
          </w:tcPr>
          <w:p w14:paraId="2FE7AF45" w14:textId="77777777" w:rsidR="00C8358F" w:rsidRPr="00BD1CFF" w:rsidRDefault="00C8358F" w:rsidP="003B698F">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663BBA9D" w14:textId="77777777" w:rsidR="00C8358F" w:rsidRPr="00BD1CFF" w:rsidRDefault="00C8358F" w:rsidP="003B698F">
            <w:pPr>
              <w:spacing w:after="60"/>
              <w:jc w:val="both"/>
              <w:rPr>
                <w:rFonts w:ascii="Open Sans" w:hAnsi="Open Sans" w:cs="Open Sans"/>
                <w:color w:val="1F3864" w:themeColor="accent1" w:themeShade="80"/>
                <w:sz w:val="20"/>
                <w:szCs w:val="20"/>
              </w:rPr>
            </w:pPr>
          </w:p>
        </w:tc>
      </w:tr>
      <w:tr w:rsidR="00383770" w:rsidRPr="00BD1CFF" w14:paraId="1F4BE741" w14:textId="77777777" w:rsidTr="003163A7">
        <w:tc>
          <w:tcPr>
            <w:tcW w:w="8959" w:type="dxa"/>
            <w:shd w:val="clear" w:color="auto" w:fill="auto"/>
          </w:tcPr>
          <w:p w14:paraId="733E0DA7" w14:textId="77777777" w:rsidR="00C8358F" w:rsidRPr="00BD1CFF" w:rsidRDefault="00C8358F" w:rsidP="003163A7">
            <w:pPr>
              <w:spacing w:after="60"/>
              <w:rPr>
                <w:rFonts w:ascii="Open Sans" w:hAnsi="Open Sans" w:cs="Open Sans"/>
                <w:color w:val="1F3864" w:themeColor="accent1" w:themeShade="80"/>
              </w:rPr>
            </w:pPr>
          </w:p>
          <w:p w14:paraId="761E6C6A" w14:textId="7878E5CC" w:rsidR="003163A7" w:rsidRPr="00BD1CFF" w:rsidRDefault="00FA3948" w:rsidP="00961CDD">
            <w:pPr>
              <w:spacing w:after="60"/>
              <w:rPr>
                <w:rFonts w:ascii="Open Sans" w:hAnsi="Open Sans" w:cs="Open Sans"/>
                <w:color w:val="1F3864" w:themeColor="accent1" w:themeShade="80"/>
              </w:rPr>
            </w:pPr>
            <w:r w:rsidRPr="00BD1CFF">
              <w:rPr>
                <w:rFonts w:ascii="Open Sans" w:hAnsi="Open Sans" w:cs="Open Sans"/>
                <w:color w:val="1F3864" w:themeColor="accent1" w:themeShade="80"/>
              </w:rPr>
              <w:t>C.</w:t>
            </w:r>
            <w:r w:rsidR="00933664" w:rsidRPr="00BD1CFF">
              <w:rPr>
                <w:rFonts w:ascii="Open Sans" w:hAnsi="Open Sans" w:cs="Open Sans"/>
                <w:color w:val="1F3864" w:themeColor="accent1" w:themeShade="80"/>
              </w:rPr>
              <w:t>7</w:t>
            </w:r>
            <w:r w:rsidRPr="00BD1CFF">
              <w:rPr>
                <w:rFonts w:ascii="Open Sans" w:hAnsi="Open Sans" w:cs="Open Sans"/>
                <w:color w:val="1F3864" w:themeColor="accent1" w:themeShade="80"/>
              </w:rPr>
              <w:t>.</w:t>
            </w:r>
            <w:r w:rsidR="00C8358F" w:rsidRPr="00BD1CFF">
              <w:rPr>
                <w:rFonts w:ascii="Open Sans" w:hAnsi="Open Sans" w:cs="Open Sans"/>
                <w:color w:val="1F3864" w:themeColor="accent1" w:themeShade="80"/>
              </w:rPr>
              <w:t>4</w:t>
            </w:r>
            <w:r w:rsidRPr="00BD1CFF">
              <w:rPr>
                <w:rFonts w:ascii="Open Sans" w:hAnsi="Open Sans" w:cs="Open Sans"/>
                <w:color w:val="1F3864" w:themeColor="accent1" w:themeShade="80"/>
              </w:rPr>
              <w:t xml:space="preserve"> </w:t>
            </w:r>
            <w:r w:rsidR="003163A7" w:rsidRPr="00BD1CFF">
              <w:rPr>
                <w:rFonts w:ascii="Open Sans" w:hAnsi="Open Sans" w:cs="Open Sans"/>
                <w:color w:val="1F3864" w:themeColor="accent1" w:themeShade="80"/>
              </w:rPr>
              <w:t>How do you foresee the financial management of the project</w:t>
            </w:r>
            <w:r w:rsidR="000331F7" w:rsidRPr="00BD1CFF">
              <w:rPr>
                <w:rFonts w:ascii="Open Sans" w:hAnsi="Open Sans" w:cs="Open Sans"/>
                <w:color w:val="1F3864" w:themeColor="accent1" w:themeShade="80"/>
              </w:rPr>
              <w:t xml:space="preserve"> and </w:t>
            </w:r>
            <w:r w:rsidR="009444F5" w:rsidRPr="00BD1CFF">
              <w:rPr>
                <w:rFonts w:ascii="Open Sans" w:hAnsi="Open Sans" w:cs="Open Sans"/>
                <w:color w:val="1F3864" w:themeColor="accent1" w:themeShade="80"/>
              </w:rPr>
              <w:t>ensure that the spending forecast is kept?</w:t>
            </w:r>
          </w:p>
          <w:p w14:paraId="5C9A1CB3" w14:textId="0E717449" w:rsidR="00E71CB7" w:rsidRPr="00BD1CFF" w:rsidRDefault="003163A7" w:rsidP="003163A7">
            <w:pPr>
              <w:spacing w:after="60"/>
              <w:rPr>
                <w:rFonts w:ascii="Open Sans" w:hAnsi="Open Sans" w:cs="Open Sans"/>
                <w:color w:val="1F3864" w:themeColor="accent1" w:themeShade="80"/>
                <w:sz w:val="18"/>
                <w:szCs w:val="18"/>
              </w:rPr>
            </w:pPr>
            <w:r w:rsidRPr="00BD1CFF">
              <w:rPr>
                <w:rFonts w:ascii="Open Sans" w:hAnsi="Open Sans" w:cs="Open Sans"/>
                <w:color w:val="1F3864" w:themeColor="accent1" w:themeShade="80"/>
                <w:sz w:val="18"/>
                <w:szCs w:val="18"/>
              </w:rPr>
              <w:t xml:space="preserve">Define responsibilities, deadlines in financial flows, </w:t>
            </w:r>
            <w:r w:rsidR="000331F7" w:rsidRPr="00BD1CFF">
              <w:rPr>
                <w:rFonts w:ascii="Open Sans" w:hAnsi="Open Sans" w:cs="Open Sans"/>
                <w:color w:val="1F3864" w:themeColor="accent1" w:themeShade="80"/>
                <w:sz w:val="18"/>
                <w:szCs w:val="18"/>
              </w:rPr>
              <w:t xml:space="preserve">reporting flows, </w:t>
            </w:r>
            <w:r w:rsidRPr="00BD1CFF">
              <w:rPr>
                <w:rFonts w:ascii="Open Sans" w:hAnsi="Open Sans" w:cs="Open Sans"/>
                <w:color w:val="1F3864" w:themeColor="accent1" w:themeShade="80"/>
                <w:sz w:val="18"/>
                <w:szCs w:val="18"/>
              </w:rPr>
              <w:t>project related transfers, reclaims</w:t>
            </w:r>
            <w:r w:rsidR="000331F7" w:rsidRPr="00BD1CFF">
              <w:rPr>
                <w:rFonts w:ascii="Open Sans" w:hAnsi="Open Sans" w:cs="Open Sans"/>
                <w:color w:val="1F3864" w:themeColor="accent1" w:themeShade="80"/>
                <w:sz w:val="18"/>
                <w:szCs w:val="18"/>
              </w:rPr>
              <w:t xml:space="preserve">, </w:t>
            </w:r>
            <w:r w:rsidRPr="00BD1CFF">
              <w:rPr>
                <w:rFonts w:ascii="Open Sans" w:hAnsi="Open Sans" w:cs="Open Sans"/>
                <w:color w:val="1F3864" w:themeColor="accent1" w:themeShade="80"/>
                <w:sz w:val="18"/>
                <w:szCs w:val="18"/>
              </w:rPr>
              <w:t>etc.</w:t>
            </w:r>
          </w:p>
        </w:tc>
      </w:tr>
      <w:tr w:rsidR="00383770" w:rsidRPr="00BD1CFF" w14:paraId="544C0EDE" w14:textId="77777777" w:rsidTr="002B144D">
        <w:trPr>
          <w:trHeight w:val="106"/>
        </w:trPr>
        <w:tc>
          <w:tcPr>
            <w:tcW w:w="8959" w:type="dxa"/>
            <w:shd w:val="clear" w:color="auto" w:fill="D9D9D9" w:themeFill="background1" w:themeFillShade="D9"/>
          </w:tcPr>
          <w:p w14:paraId="3DF3757D" w14:textId="77777777" w:rsidR="00E71CB7" w:rsidRPr="00BD1CFF" w:rsidRDefault="00E71CB7" w:rsidP="0038783C">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3FEF2430" w14:textId="77777777" w:rsidR="00E71CB7" w:rsidRPr="00BD1CFF" w:rsidRDefault="00E71CB7" w:rsidP="0038783C">
            <w:pPr>
              <w:spacing w:after="60"/>
              <w:jc w:val="both"/>
              <w:rPr>
                <w:rFonts w:ascii="Open Sans" w:hAnsi="Open Sans" w:cs="Open Sans"/>
                <w:color w:val="1F3864" w:themeColor="accent1" w:themeShade="80"/>
                <w:sz w:val="20"/>
                <w:szCs w:val="20"/>
              </w:rPr>
            </w:pPr>
          </w:p>
        </w:tc>
      </w:tr>
      <w:tr w:rsidR="00383770" w:rsidRPr="00BD1CFF" w14:paraId="1B6CF091" w14:textId="77777777" w:rsidTr="003163A7">
        <w:tc>
          <w:tcPr>
            <w:tcW w:w="8959" w:type="dxa"/>
            <w:shd w:val="clear" w:color="auto" w:fill="auto"/>
          </w:tcPr>
          <w:p w14:paraId="04E334CB" w14:textId="77777777" w:rsidR="00E71CB7" w:rsidRPr="00BD1CFF" w:rsidRDefault="00E71CB7" w:rsidP="0038783C">
            <w:pPr>
              <w:spacing w:after="60"/>
              <w:jc w:val="both"/>
              <w:rPr>
                <w:rFonts w:ascii="Open Sans" w:hAnsi="Open Sans" w:cs="Open Sans"/>
                <w:color w:val="1F3864" w:themeColor="accent1" w:themeShade="80"/>
                <w:sz w:val="10"/>
                <w:szCs w:val="10"/>
              </w:rPr>
            </w:pPr>
          </w:p>
        </w:tc>
      </w:tr>
      <w:tr w:rsidR="00383770" w:rsidRPr="00BD1CFF" w14:paraId="39F5513E" w14:textId="77777777" w:rsidTr="003163A7">
        <w:tc>
          <w:tcPr>
            <w:tcW w:w="8959" w:type="dxa"/>
            <w:shd w:val="clear" w:color="auto" w:fill="auto"/>
          </w:tcPr>
          <w:p w14:paraId="1E54E581" w14:textId="77777777" w:rsidR="00E71CB7" w:rsidRPr="00BD1CFF" w:rsidRDefault="00E71CB7" w:rsidP="0038783C">
            <w:pPr>
              <w:spacing w:after="60"/>
              <w:jc w:val="both"/>
              <w:rPr>
                <w:rFonts w:ascii="Open Sans" w:hAnsi="Open Sans" w:cs="Open Sans"/>
                <w:color w:val="1F3864" w:themeColor="accent1" w:themeShade="80"/>
                <w:sz w:val="10"/>
                <w:szCs w:val="10"/>
              </w:rPr>
            </w:pPr>
          </w:p>
        </w:tc>
      </w:tr>
    </w:tbl>
    <w:p w14:paraId="34BA6612" w14:textId="5114A9E9" w:rsidR="00F75B1C" w:rsidRPr="00BD1CFF" w:rsidRDefault="00F75B1C" w:rsidP="00F75B1C">
      <w:pPr>
        <w:spacing w:after="60"/>
        <w:jc w:val="both"/>
        <w:rPr>
          <w:rFonts w:ascii="Open Sans" w:hAnsi="Open Sans" w:cs="Open Sans"/>
          <w:color w:val="1F3864" w:themeColor="accent1" w:themeShade="80"/>
        </w:rPr>
      </w:pPr>
      <w:r w:rsidRPr="00BD1CFF">
        <w:rPr>
          <w:rFonts w:ascii="Open Sans" w:hAnsi="Open Sans" w:cs="Open Sans"/>
          <w:color w:val="1F3864" w:themeColor="accent1" w:themeShade="80"/>
        </w:rPr>
        <w:t>C.</w:t>
      </w:r>
      <w:r w:rsidR="00933664" w:rsidRPr="00BD1CFF">
        <w:rPr>
          <w:rFonts w:ascii="Open Sans" w:hAnsi="Open Sans" w:cs="Open Sans"/>
          <w:color w:val="1F3864" w:themeColor="accent1" w:themeShade="80"/>
        </w:rPr>
        <w:t>7</w:t>
      </w:r>
      <w:r w:rsidR="00676E92" w:rsidRPr="00BD1CFF">
        <w:rPr>
          <w:rFonts w:ascii="Open Sans" w:hAnsi="Open Sans" w:cs="Open Sans"/>
          <w:color w:val="1F3864" w:themeColor="accent1" w:themeShade="80"/>
        </w:rPr>
        <w:t>.5</w:t>
      </w:r>
      <w:r w:rsidRPr="00BD1CFF">
        <w:rPr>
          <w:rFonts w:ascii="Open Sans" w:hAnsi="Open Sans" w:cs="Open Sans"/>
          <w:color w:val="1F3864" w:themeColor="accent1" w:themeShade="80"/>
        </w:rPr>
        <w:t xml:space="preserve"> Cooperation criteria</w:t>
      </w:r>
      <w:r w:rsidR="008F4E68" w:rsidRPr="00BD1CFF">
        <w:rPr>
          <w:rFonts w:ascii="Open Sans" w:hAnsi="Open Sans" w:cs="Open Sans"/>
          <w:color w:val="1F3864" w:themeColor="accent1" w:themeShade="80"/>
        </w:rPr>
        <w:t xml:space="preserve"> </w:t>
      </w:r>
      <w:r w:rsidRPr="00BD1CFF">
        <w:rPr>
          <w:rFonts w:ascii="Open Sans" w:hAnsi="Open Sans" w:cs="Open Sans"/>
          <w:color w:val="1F3864" w:themeColor="accent1" w:themeShade="80"/>
        </w:rPr>
        <w:t>- Please select all cooperation criteria that apply to your project and describe how you will fulfil them.</w:t>
      </w: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F76346" w:rsidRPr="00BD1CFF" w14:paraId="5AEB054F" w14:textId="77777777" w:rsidTr="00373638">
        <w:trPr>
          <w:gridAfter w:val="1"/>
          <w:wAfter w:w="5009" w:type="dxa"/>
        </w:trPr>
        <w:tc>
          <w:tcPr>
            <w:tcW w:w="2840" w:type="dxa"/>
            <w:gridSpan w:val="2"/>
            <w:shd w:val="clear" w:color="auto" w:fill="auto"/>
            <w:vAlign w:val="center"/>
          </w:tcPr>
          <w:p w14:paraId="6DEA8E89" w14:textId="77777777" w:rsidR="00F76346" w:rsidRPr="00BD1CFF" w:rsidRDefault="00F76346" w:rsidP="003B6AA4">
            <w:pPr>
              <w:rPr>
                <w:rFonts w:ascii="Open Sans" w:hAnsi="Open Sans" w:cs="Open Sans"/>
                <w:bCs/>
                <w:color w:val="1F3864" w:themeColor="accent1" w:themeShade="80"/>
              </w:rPr>
            </w:pPr>
            <w:r w:rsidRPr="00BD1CFF">
              <w:rPr>
                <w:rFonts w:ascii="Open Sans" w:hAnsi="Open Sans" w:cs="Open Sans"/>
                <w:bCs/>
                <w:color w:val="1F3864" w:themeColor="accent1" w:themeShade="80"/>
              </w:rPr>
              <w:t>Cooperation criteria</w:t>
            </w:r>
          </w:p>
        </w:tc>
      </w:tr>
      <w:tr w:rsidR="00373638" w:rsidRPr="00BD1CFF" w14:paraId="0EC15351" w14:textId="670BFB63" w:rsidTr="002D2A6B">
        <w:tc>
          <w:tcPr>
            <w:tcW w:w="2273" w:type="dxa"/>
            <w:shd w:val="clear" w:color="auto" w:fill="auto"/>
            <w:vAlign w:val="center"/>
          </w:tcPr>
          <w:p w14:paraId="05378776" w14:textId="77777777" w:rsidR="00373638" w:rsidRPr="00BD1CFF" w:rsidRDefault="00373638" w:rsidP="003B6AA4">
            <w:pPr>
              <w:rPr>
                <w:rFonts w:ascii="Open Sans" w:hAnsi="Open Sans" w:cs="Open Sans"/>
                <w:color w:val="1F3864" w:themeColor="accent1" w:themeShade="80"/>
              </w:rPr>
            </w:pPr>
            <w:r w:rsidRPr="00BD1CFF">
              <w:rPr>
                <w:rFonts w:ascii="Open Sans" w:hAnsi="Open Sans" w:cs="Open Sans"/>
                <w:color w:val="1F3864" w:themeColor="accent1" w:themeShade="80"/>
              </w:rPr>
              <w:t xml:space="preserve">Joint Development </w:t>
            </w:r>
          </w:p>
        </w:tc>
        <w:tc>
          <w:tcPr>
            <w:tcW w:w="567" w:type="dxa"/>
            <w:tcBorders>
              <w:right w:val="single" w:sz="4" w:space="0" w:color="FFFFFF" w:themeColor="background1"/>
            </w:tcBorders>
            <w:shd w:val="clear" w:color="auto" w:fill="auto"/>
            <w:vAlign w:val="center"/>
          </w:tcPr>
          <w:p w14:paraId="3E547297" w14:textId="77777777" w:rsidR="00373638" w:rsidRPr="00BD1CFF" w:rsidRDefault="00373638" w:rsidP="003B6AA4">
            <w:pPr>
              <w:jc w:val="center"/>
              <w:rPr>
                <w:rFonts w:ascii="Open Sans" w:hAnsi="Open Sans" w:cs="Open Sans"/>
                <w:color w:val="1F3864" w:themeColor="accent1" w:themeShade="80"/>
              </w:rPr>
            </w:pPr>
            <w:r w:rsidRPr="00BD1CFF">
              <w:rPr>
                <w:rFonts w:ascii="Open Sans" w:hAnsi="Open Sans" w:cs="Open Sans"/>
                <w:color w:val="1F3864" w:themeColor="accent1" w:themeShade="80"/>
              </w:rPr>
              <w:fldChar w:fldCharType="begin">
                <w:ffData>
                  <w:name w:val="Check1"/>
                  <w:enabled/>
                  <w:calcOnExit w:val="0"/>
                  <w:checkBox>
                    <w:sizeAuto/>
                    <w:default w:val="0"/>
                  </w:checkBox>
                </w:ffData>
              </w:fldChar>
            </w:r>
            <w:r w:rsidRPr="00BD1CFF">
              <w:rPr>
                <w:rFonts w:ascii="Open Sans" w:hAnsi="Open Sans" w:cs="Open Sans"/>
                <w:color w:val="1F3864" w:themeColor="accent1" w:themeShade="80"/>
              </w:rPr>
              <w:instrText xml:space="preserve"> FORMCHECKBOX </w:instrText>
            </w:r>
            <w:r w:rsidR="00000000">
              <w:rPr>
                <w:rFonts w:ascii="Open Sans" w:hAnsi="Open Sans" w:cs="Open Sans"/>
                <w:color w:val="1F3864" w:themeColor="accent1" w:themeShade="80"/>
              </w:rPr>
            </w:r>
            <w:r w:rsidR="00000000">
              <w:rPr>
                <w:rFonts w:ascii="Open Sans" w:hAnsi="Open Sans" w:cs="Open Sans"/>
                <w:color w:val="1F3864" w:themeColor="accent1" w:themeShade="80"/>
              </w:rPr>
              <w:fldChar w:fldCharType="separate"/>
            </w:r>
            <w:r w:rsidRPr="00BD1CFF">
              <w:rPr>
                <w:rFonts w:ascii="Open Sans" w:hAnsi="Open Sans" w:cs="Open Sans"/>
                <w:color w:val="1F3864" w:themeColor="accent1" w:themeShade="80"/>
              </w:rPr>
              <w:fldChar w:fldCharType="end"/>
            </w:r>
          </w:p>
        </w:tc>
        <w:tc>
          <w:tcPr>
            <w:tcW w:w="50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51B7EE8A" w14:textId="77777777" w:rsidR="00373638" w:rsidRPr="00BD1CFF" w:rsidRDefault="00373638"/>
        </w:tc>
      </w:tr>
      <w:tr w:rsidR="00373638" w:rsidRPr="00BD1CFF" w14:paraId="714DC0A6" w14:textId="73D1D44A" w:rsidTr="002D2A6B">
        <w:tc>
          <w:tcPr>
            <w:tcW w:w="2273" w:type="dxa"/>
            <w:shd w:val="clear" w:color="auto" w:fill="auto"/>
            <w:vAlign w:val="center"/>
          </w:tcPr>
          <w:p w14:paraId="29A60C84" w14:textId="77777777" w:rsidR="00373638" w:rsidRPr="00BD1CFF" w:rsidRDefault="00373638" w:rsidP="003B6AA4">
            <w:pPr>
              <w:rPr>
                <w:rFonts w:ascii="Open Sans" w:hAnsi="Open Sans" w:cs="Open Sans"/>
                <w:color w:val="1F3864" w:themeColor="accent1" w:themeShade="80"/>
              </w:rPr>
            </w:pPr>
            <w:r w:rsidRPr="00BD1CFF">
              <w:rPr>
                <w:rFonts w:ascii="Open Sans" w:hAnsi="Open Sans" w:cs="Open Sans"/>
                <w:color w:val="1F3864" w:themeColor="accent1" w:themeShade="80"/>
              </w:rPr>
              <w:t xml:space="preserve">Joint Implementation </w:t>
            </w:r>
          </w:p>
        </w:tc>
        <w:tc>
          <w:tcPr>
            <w:tcW w:w="567" w:type="dxa"/>
            <w:tcBorders>
              <w:right w:val="single" w:sz="4" w:space="0" w:color="FFFFFF" w:themeColor="background1"/>
            </w:tcBorders>
            <w:shd w:val="clear" w:color="auto" w:fill="auto"/>
            <w:vAlign w:val="center"/>
          </w:tcPr>
          <w:p w14:paraId="623ADF5F" w14:textId="77777777" w:rsidR="00373638" w:rsidRPr="00BD1CFF" w:rsidRDefault="00373638" w:rsidP="003B6AA4">
            <w:pPr>
              <w:jc w:val="center"/>
              <w:rPr>
                <w:rFonts w:ascii="Open Sans" w:hAnsi="Open Sans" w:cs="Open Sans"/>
                <w:color w:val="1F3864" w:themeColor="accent1" w:themeShade="80"/>
              </w:rPr>
            </w:pPr>
            <w:r w:rsidRPr="00BD1CFF">
              <w:rPr>
                <w:rFonts w:ascii="Open Sans" w:hAnsi="Open Sans" w:cs="Open Sans"/>
                <w:color w:val="1F3864" w:themeColor="accent1" w:themeShade="80"/>
              </w:rPr>
              <w:fldChar w:fldCharType="begin">
                <w:ffData>
                  <w:name w:val="Check1"/>
                  <w:enabled/>
                  <w:calcOnExit w:val="0"/>
                  <w:checkBox>
                    <w:sizeAuto/>
                    <w:default w:val="0"/>
                  </w:checkBox>
                </w:ffData>
              </w:fldChar>
            </w:r>
            <w:r w:rsidRPr="00BD1CFF">
              <w:rPr>
                <w:rFonts w:ascii="Open Sans" w:hAnsi="Open Sans" w:cs="Open Sans"/>
                <w:color w:val="1F3864" w:themeColor="accent1" w:themeShade="80"/>
              </w:rPr>
              <w:instrText xml:space="preserve"> FORMCHECKBOX </w:instrText>
            </w:r>
            <w:r w:rsidR="00000000">
              <w:rPr>
                <w:rFonts w:ascii="Open Sans" w:hAnsi="Open Sans" w:cs="Open Sans"/>
                <w:color w:val="1F3864" w:themeColor="accent1" w:themeShade="80"/>
              </w:rPr>
            </w:r>
            <w:r w:rsidR="00000000">
              <w:rPr>
                <w:rFonts w:ascii="Open Sans" w:hAnsi="Open Sans" w:cs="Open Sans"/>
                <w:color w:val="1F3864" w:themeColor="accent1" w:themeShade="80"/>
              </w:rPr>
              <w:fldChar w:fldCharType="separate"/>
            </w:r>
            <w:r w:rsidRPr="00BD1CFF">
              <w:rPr>
                <w:rFonts w:ascii="Open Sans" w:hAnsi="Open Sans" w:cs="Open Sans"/>
                <w:color w:val="1F3864" w:themeColor="accent1" w:themeShade="80"/>
              </w:rPr>
              <w:fldChar w:fldCharType="end"/>
            </w:r>
          </w:p>
        </w:tc>
        <w:tc>
          <w:tcPr>
            <w:tcW w:w="50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53CA1A2F" w14:textId="77777777" w:rsidR="00373638" w:rsidRPr="00BD1CFF" w:rsidRDefault="00373638"/>
        </w:tc>
      </w:tr>
      <w:tr w:rsidR="00373638" w:rsidRPr="00BD1CFF" w14:paraId="79E5D623" w14:textId="7C24E4DD" w:rsidTr="002D2A6B">
        <w:tc>
          <w:tcPr>
            <w:tcW w:w="2273" w:type="dxa"/>
            <w:shd w:val="clear" w:color="auto" w:fill="auto"/>
            <w:vAlign w:val="center"/>
          </w:tcPr>
          <w:p w14:paraId="4EE4963E" w14:textId="77777777" w:rsidR="00373638" w:rsidRPr="00BD1CFF" w:rsidRDefault="00373638" w:rsidP="003B6AA4">
            <w:pPr>
              <w:rPr>
                <w:rFonts w:ascii="Open Sans" w:hAnsi="Open Sans" w:cs="Open Sans"/>
                <w:color w:val="1F3864" w:themeColor="accent1" w:themeShade="80"/>
              </w:rPr>
            </w:pPr>
            <w:r w:rsidRPr="00BD1CFF">
              <w:rPr>
                <w:rFonts w:ascii="Open Sans" w:hAnsi="Open Sans" w:cs="Open Sans"/>
                <w:color w:val="1F3864" w:themeColor="accent1" w:themeShade="80"/>
              </w:rPr>
              <w:t>Joint Staffing</w:t>
            </w:r>
          </w:p>
        </w:tc>
        <w:tc>
          <w:tcPr>
            <w:tcW w:w="567" w:type="dxa"/>
            <w:tcBorders>
              <w:right w:val="single" w:sz="4" w:space="0" w:color="FFFFFF" w:themeColor="background1"/>
            </w:tcBorders>
            <w:shd w:val="clear" w:color="auto" w:fill="auto"/>
            <w:vAlign w:val="center"/>
          </w:tcPr>
          <w:p w14:paraId="32649EC4" w14:textId="77777777" w:rsidR="00373638" w:rsidRPr="00BD1CFF" w:rsidRDefault="00373638" w:rsidP="003B6AA4">
            <w:pPr>
              <w:jc w:val="center"/>
              <w:rPr>
                <w:rFonts w:ascii="Open Sans" w:hAnsi="Open Sans" w:cs="Open Sans"/>
                <w:color w:val="1F3864" w:themeColor="accent1" w:themeShade="80"/>
              </w:rPr>
            </w:pPr>
            <w:r w:rsidRPr="00BD1CFF">
              <w:rPr>
                <w:rFonts w:ascii="Open Sans" w:hAnsi="Open Sans" w:cs="Open Sans"/>
                <w:color w:val="1F3864" w:themeColor="accent1" w:themeShade="80"/>
              </w:rPr>
              <w:fldChar w:fldCharType="begin">
                <w:ffData>
                  <w:name w:val="Check1"/>
                  <w:enabled/>
                  <w:calcOnExit w:val="0"/>
                  <w:checkBox>
                    <w:sizeAuto/>
                    <w:default w:val="0"/>
                  </w:checkBox>
                </w:ffData>
              </w:fldChar>
            </w:r>
            <w:r w:rsidRPr="00BD1CFF">
              <w:rPr>
                <w:rFonts w:ascii="Open Sans" w:hAnsi="Open Sans" w:cs="Open Sans"/>
                <w:color w:val="1F3864" w:themeColor="accent1" w:themeShade="80"/>
              </w:rPr>
              <w:instrText xml:space="preserve"> FORMCHECKBOX </w:instrText>
            </w:r>
            <w:r w:rsidR="00000000">
              <w:rPr>
                <w:rFonts w:ascii="Open Sans" w:hAnsi="Open Sans" w:cs="Open Sans"/>
                <w:color w:val="1F3864" w:themeColor="accent1" w:themeShade="80"/>
              </w:rPr>
            </w:r>
            <w:r w:rsidR="00000000">
              <w:rPr>
                <w:rFonts w:ascii="Open Sans" w:hAnsi="Open Sans" w:cs="Open Sans"/>
                <w:color w:val="1F3864" w:themeColor="accent1" w:themeShade="80"/>
              </w:rPr>
              <w:fldChar w:fldCharType="separate"/>
            </w:r>
            <w:r w:rsidRPr="00BD1CFF">
              <w:rPr>
                <w:rFonts w:ascii="Open Sans" w:hAnsi="Open Sans" w:cs="Open Sans"/>
                <w:color w:val="1F3864" w:themeColor="accent1" w:themeShade="80"/>
              </w:rPr>
              <w:fldChar w:fldCharType="end"/>
            </w:r>
          </w:p>
        </w:tc>
        <w:tc>
          <w:tcPr>
            <w:tcW w:w="50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2E6CDCD3" w14:textId="77777777" w:rsidR="00373638" w:rsidRPr="00BD1CFF" w:rsidRDefault="00373638"/>
        </w:tc>
      </w:tr>
      <w:tr w:rsidR="00373638" w:rsidRPr="00BD1CFF" w14:paraId="3DFF7761" w14:textId="77F44D72" w:rsidTr="002D2A6B">
        <w:tc>
          <w:tcPr>
            <w:tcW w:w="2273" w:type="dxa"/>
            <w:shd w:val="clear" w:color="auto" w:fill="auto"/>
            <w:vAlign w:val="center"/>
          </w:tcPr>
          <w:p w14:paraId="015505B0" w14:textId="77777777" w:rsidR="00373638" w:rsidRPr="00BD1CFF" w:rsidRDefault="00373638" w:rsidP="003B6AA4">
            <w:pPr>
              <w:rPr>
                <w:rFonts w:ascii="Open Sans" w:hAnsi="Open Sans" w:cs="Open Sans"/>
                <w:color w:val="1F3864" w:themeColor="accent1" w:themeShade="80"/>
              </w:rPr>
            </w:pPr>
            <w:r w:rsidRPr="00BD1CFF">
              <w:rPr>
                <w:rFonts w:ascii="Open Sans" w:hAnsi="Open Sans" w:cs="Open Sans"/>
                <w:color w:val="1F3864" w:themeColor="accent1" w:themeShade="80"/>
              </w:rPr>
              <w:t>Joint Financing</w:t>
            </w:r>
          </w:p>
        </w:tc>
        <w:tc>
          <w:tcPr>
            <w:tcW w:w="567" w:type="dxa"/>
            <w:tcBorders>
              <w:right w:val="single" w:sz="4" w:space="0" w:color="FFFFFF" w:themeColor="background1"/>
            </w:tcBorders>
            <w:shd w:val="clear" w:color="auto" w:fill="auto"/>
            <w:vAlign w:val="center"/>
          </w:tcPr>
          <w:p w14:paraId="35C7E5EA" w14:textId="77777777" w:rsidR="00373638" w:rsidRPr="00BD1CFF" w:rsidRDefault="00373638" w:rsidP="003B6AA4">
            <w:pPr>
              <w:jc w:val="center"/>
              <w:rPr>
                <w:rFonts w:ascii="Open Sans" w:hAnsi="Open Sans" w:cs="Open Sans"/>
                <w:color w:val="1F3864" w:themeColor="accent1" w:themeShade="80"/>
              </w:rPr>
            </w:pPr>
            <w:r w:rsidRPr="00BD1CFF">
              <w:rPr>
                <w:rFonts w:ascii="Open Sans" w:hAnsi="Open Sans" w:cs="Open Sans"/>
                <w:color w:val="1F3864" w:themeColor="accent1" w:themeShade="80"/>
              </w:rPr>
              <w:fldChar w:fldCharType="begin">
                <w:ffData>
                  <w:name w:val="Check1"/>
                  <w:enabled/>
                  <w:calcOnExit w:val="0"/>
                  <w:checkBox>
                    <w:sizeAuto/>
                    <w:default w:val="0"/>
                  </w:checkBox>
                </w:ffData>
              </w:fldChar>
            </w:r>
            <w:r w:rsidRPr="00BD1CFF">
              <w:rPr>
                <w:rFonts w:ascii="Open Sans" w:hAnsi="Open Sans" w:cs="Open Sans"/>
                <w:color w:val="1F3864" w:themeColor="accent1" w:themeShade="80"/>
              </w:rPr>
              <w:instrText xml:space="preserve"> FORMCHECKBOX </w:instrText>
            </w:r>
            <w:r w:rsidR="00000000">
              <w:rPr>
                <w:rFonts w:ascii="Open Sans" w:hAnsi="Open Sans" w:cs="Open Sans"/>
                <w:color w:val="1F3864" w:themeColor="accent1" w:themeShade="80"/>
              </w:rPr>
            </w:r>
            <w:r w:rsidR="00000000">
              <w:rPr>
                <w:rFonts w:ascii="Open Sans" w:hAnsi="Open Sans" w:cs="Open Sans"/>
                <w:color w:val="1F3864" w:themeColor="accent1" w:themeShade="80"/>
              </w:rPr>
              <w:fldChar w:fldCharType="separate"/>
            </w:r>
            <w:r w:rsidRPr="00BD1CFF">
              <w:rPr>
                <w:rFonts w:ascii="Open Sans" w:hAnsi="Open Sans" w:cs="Open Sans"/>
                <w:color w:val="1F3864" w:themeColor="accent1" w:themeShade="80"/>
              </w:rPr>
              <w:fldChar w:fldCharType="end"/>
            </w:r>
          </w:p>
        </w:tc>
        <w:tc>
          <w:tcPr>
            <w:tcW w:w="50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724C01BA" w14:textId="77777777" w:rsidR="00373638" w:rsidRPr="00BD1CFF" w:rsidRDefault="00373638"/>
        </w:tc>
      </w:tr>
    </w:tbl>
    <w:p w14:paraId="5D0924B3" w14:textId="77777777" w:rsidR="00DB0142" w:rsidRPr="00BD1CFF" w:rsidRDefault="00DB0142" w:rsidP="0064558D">
      <w:pPr>
        <w:rPr>
          <w:rFonts w:ascii="Open Sans" w:hAnsi="Open Sans" w:cs="Open Sans"/>
          <w:color w:val="1F3864" w:themeColor="accent1" w:themeShade="80"/>
        </w:rPr>
      </w:pPr>
    </w:p>
    <w:p w14:paraId="5598B7CA" w14:textId="4644D9A8" w:rsidR="00CD4E6F" w:rsidRPr="00BD1CFF" w:rsidRDefault="00CD4E6F" w:rsidP="0064558D">
      <w:pPr>
        <w:rPr>
          <w:rFonts w:ascii="Open Sans" w:hAnsi="Open Sans" w:cs="Open Sans"/>
          <w:color w:val="1F3864" w:themeColor="accent1" w:themeShade="80"/>
        </w:rPr>
      </w:pPr>
    </w:p>
    <w:p w14:paraId="27E78FBC" w14:textId="77777777" w:rsidR="00084611" w:rsidRPr="00BD1CFF" w:rsidRDefault="00084611" w:rsidP="00F425ED">
      <w:pPr>
        <w:spacing w:after="60"/>
        <w:jc w:val="both"/>
        <w:rPr>
          <w:rFonts w:ascii="Open Sans" w:hAnsi="Open Sans" w:cs="Open Sans"/>
          <w:color w:val="1F3864" w:themeColor="accent1" w:themeShade="80"/>
        </w:rPr>
      </w:pPr>
    </w:p>
    <w:p w14:paraId="71A98587" w14:textId="77DFC0EB" w:rsidR="00F425ED" w:rsidRPr="00BD1CFF" w:rsidRDefault="00676E92" w:rsidP="00F425ED">
      <w:pPr>
        <w:spacing w:after="60"/>
        <w:jc w:val="both"/>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C.7.6</w:t>
      </w:r>
      <w:r w:rsidR="00F425ED" w:rsidRPr="00BD1CFF">
        <w:rPr>
          <w:rFonts w:ascii="Open Sans" w:hAnsi="Open Sans" w:cs="Open Sans"/>
          <w:color w:val="1F3864" w:themeColor="accent1" w:themeShade="80"/>
          <w:sz w:val="20"/>
          <w:szCs w:val="20"/>
        </w:rPr>
        <w:t xml:space="preserve"> Horizontal principles - Please indicate which type of contribution to horizontal principles applies to the project, and justify </w:t>
      </w:r>
      <w:r w:rsidR="00312F35" w:rsidRPr="00BD1CFF">
        <w:rPr>
          <w:rFonts w:ascii="Open Sans" w:hAnsi="Open Sans" w:cs="Open Sans"/>
          <w:color w:val="1F3864" w:themeColor="accent1" w:themeShade="80"/>
          <w:sz w:val="20"/>
          <w:szCs w:val="20"/>
        </w:rPr>
        <w:t>your</w:t>
      </w:r>
      <w:r w:rsidR="00F425ED" w:rsidRPr="00BD1CFF">
        <w:rPr>
          <w:rFonts w:ascii="Open Sans" w:hAnsi="Open Sans" w:cs="Open Sans"/>
          <w:color w:val="1F3864" w:themeColor="accent1" w:themeShade="80"/>
          <w:sz w:val="20"/>
          <w:szCs w:val="20"/>
        </w:rPr>
        <w:t xml:space="preserve"> choice.</w:t>
      </w:r>
    </w:p>
    <w:tbl>
      <w:tblPr>
        <w:tblW w:w="8789" w:type="dxa"/>
        <w:tblInd w:w="108" w:type="dxa"/>
        <w:shd w:val="clear" w:color="auto" w:fill="FFFFFF" w:themeFill="background1"/>
        <w:tblCellMar>
          <w:top w:w="57" w:type="dxa"/>
        </w:tblCellMar>
        <w:tblLook w:val="01E0" w:firstRow="1" w:lastRow="1" w:firstColumn="1" w:lastColumn="1" w:noHBand="0" w:noVBand="0"/>
      </w:tblPr>
      <w:tblGrid>
        <w:gridCol w:w="3060"/>
        <w:gridCol w:w="2666"/>
        <w:gridCol w:w="3063"/>
      </w:tblGrid>
      <w:tr w:rsidR="00D37064" w14:paraId="3EF88358" w14:textId="77777777" w:rsidTr="00D37064">
        <w:tc>
          <w:tcPr>
            <w:tcW w:w="3060" w:type="dxa"/>
            <w:shd w:val="clear" w:color="auto" w:fill="FFFFFF" w:themeFill="background1"/>
            <w:vAlign w:val="center"/>
            <w:hideMark/>
          </w:tcPr>
          <w:p w14:paraId="1FE8CC5C" w14:textId="77777777" w:rsidR="00D37064" w:rsidRDefault="00D37064">
            <w:pPr>
              <w:rPr>
                <w:rFonts w:ascii="Open Sans" w:hAnsi="Open Sans" w:cs="Open Sans"/>
                <w:color w:val="1F3864" w:themeColor="accent1" w:themeShade="80"/>
                <w:sz w:val="20"/>
                <w:szCs w:val="20"/>
              </w:rPr>
            </w:pPr>
            <w:r>
              <w:rPr>
                <w:rFonts w:ascii="Open Sans" w:hAnsi="Open Sans" w:cs="Open Sans"/>
                <w:color w:val="1F3864" w:themeColor="accent1" w:themeShade="80"/>
                <w:sz w:val="20"/>
                <w:szCs w:val="20"/>
              </w:rPr>
              <w:t>Horizontal principles</w:t>
            </w:r>
          </w:p>
        </w:tc>
        <w:tc>
          <w:tcPr>
            <w:tcW w:w="2666" w:type="dxa"/>
            <w:shd w:val="clear" w:color="auto" w:fill="FFFFFF" w:themeFill="background1"/>
            <w:vAlign w:val="center"/>
            <w:hideMark/>
          </w:tcPr>
          <w:p w14:paraId="40F4A6AF" w14:textId="77777777" w:rsidR="00D37064" w:rsidRDefault="00D37064">
            <w:pPr>
              <w:rPr>
                <w:rFonts w:ascii="Open Sans" w:hAnsi="Open Sans" w:cs="Open Sans"/>
                <w:color w:val="1F3864" w:themeColor="accent1" w:themeShade="80"/>
                <w:sz w:val="20"/>
                <w:szCs w:val="20"/>
              </w:rPr>
            </w:pPr>
            <w:r>
              <w:rPr>
                <w:rFonts w:ascii="Open Sans" w:hAnsi="Open Sans" w:cs="Open Sans"/>
                <w:color w:val="1F3864" w:themeColor="accent1" w:themeShade="80"/>
                <w:sz w:val="20"/>
                <w:szCs w:val="20"/>
              </w:rPr>
              <w:t>Type of contribution</w:t>
            </w:r>
          </w:p>
        </w:tc>
        <w:tc>
          <w:tcPr>
            <w:tcW w:w="3063" w:type="dxa"/>
            <w:shd w:val="clear" w:color="auto" w:fill="FFFFFF" w:themeFill="background1"/>
            <w:vAlign w:val="center"/>
            <w:hideMark/>
          </w:tcPr>
          <w:p w14:paraId="04AB696F" w14:textId="77777777" w:rsidR="00D37064" w:rsidRDefault="00D37064">
            <w:pPr>
              <w:rPr>
                <w:rFonts w:ascii="Open Sans" w:hAnsi="Open Sans" w:cs="Open Sans"/>
                <w:color w:val="1F3864" w:themeColor="accent1" w:themeShade="80"/>
                <w:sz w:val="20"/>
                <w:szCs w:val="20"/>
              </w:rPr>
            </w:pPr>
            <w:r>
              <w:rPr>
                <w:rFonts w:ascii="Open Sans" w:hAnsi="Open Sans" w:cs="Open Sans"/>
                <w:color w:val="1F3864" w:themeColor="accent1" w:themeShade="80"/>
                <w:sz w:val="20"/>
                <w:szCs w:val="20"/>
              </w:rPr>
              <w:t>Description of the contribution</w:t>
            </w:r>
          </w:p>
        </w:tc>
      </w:tr>
      <w:tr w:rsidR="00D37064" w14:paraId="6E58F346" w14:textId="77777777" w:rsidTr="00D37064">
        <w:tc>
          <w:tcPr>
            <w:tcW w:w="3060" w:type="dxa"/>
            <w:shd w:val="clear" w:color="auto" w:fill="FFFFFF" w:themeFill="background1"/>
            <w:vAlign w:val="center"/>
            <w:hideMark/>
          </w:tcPr>
          <w:p w14:paraId="5ED38D66" w14:textId="77777777" w:rsidR="00D37064" w:rsidRDefault="00D37064">
            <w:pPr>
              <w:rPr>
                <w:rFonts w:ascii="Open Sans" w:hAnsi="Open Sans" w:cs="Open Sans"/>
                <w:bCs/>
                <w:color w:val="1F3864" w:themeColor="accent1" w:themeShade="80"/>
                <w:sz w:val="20"/>
                <w:szCs w:val="20"/>
              </w:rPr>
            </w:pPr>
            <w:r>
              <w:rPr>
                <w:rFonts w:ascii="Open Sans" w:hAnsi="Open Sans" w:cs="Open Sans"/>
                <w:bCs/>
                <w:color w:val="1F3864" w:themeColor="accent1" w:themeShade="80"/>
                <w:sz w:val="20"/>
                <w:szCs w:val="20"/>
              </w:rPr>
              <w:t>Sustainable development</w:t>
            </w:r>
          </w:p>
        </w:tc>
        <w:tc>
          <w:tcPr>
            <w:tcW w:w="2666" w:type="dxa"/>
            <w:tcBorders>
              <w:top w:val="nil"/>
              <w:left w:val="nil"/>
              <w:bottom w:val="single" w:sz="12" w:space="0" w:color="FFFFFF" w:themeColor="background1"/>
              <w:right w:val="single" w:sz="12" w:space="0" w:color="FFFFFF" w:themeColor="background1"/>
            </w:tcBorders>
            <w:shd w:val="clear" w:color="auto" w:fill="D9D9D9" w:themeFill="background1" w:themeFillShade="D9"/>
            <w:vAlign w:val="center"/>
            <w:hideMark/>
          </w:tcPr>
          <w:p w14:paraId="74E4785D" w14:textId="77777777" w:rsidR="00D37064" w:rsidRDefault="00D37064">
            <w:pPr>
              <w:rPr>
                <w:rFonts w:ascii="Open Sans" w:hAnsi="Open Sans" w:cs="Open Sans"/>
                <w:bCs/>
                <w:i/>
                <w:color w:val="1F3864" w:themeColor="accent1" w:themeShade="80"/>
                <w:sz w:val="20"/>
                <w:szCs w:val="20"/>
              </w:rPr>
            </w:pPr>
            <w:r>
              <w:rPr>
                <w:rFonts w:ascii="Open Sans" w:hAnsi="Open Sans" w:cs="Open Sans"/>
                <w:bCs/>
                <w:i/>
                <w:color w:val="1F3864" w:themeColor="accent1" w:themeShade="80"/>
                <w:sz w:val="20"/>
                <w:szCs w:val="20"/>
              </w:rPr>
              <w:t>Drop-down list: neutral, positive effects, negative effects</w:t>
            </w:r>
          </w:p>
        </w:tc>
        <w:tc>
          <w:tcPr>
            <w:tcW w:w="3063" w:type="dxa"/>
            <w:tcBorders>
              <w:top w:val="nil"/>
              <w:left w:val="single" w:sz="12" w:space="0" w:color="FFFFFF" w:themeColor="background1"/>
              <w:bottom w:val="single" w:sz="12" w:space="0" w:color="FFFFFF" w:themeColor="background1"/>
              <w:right w:val="nil"/>
            </w:tcBorders>
            <w:shd w:val="clear" w:color="auto" w:fill="D9D9D9" w:themeFill="background1" w:themeFillShade="D9"/>
            <w:vAlign w:val="center"/>
          </w:tcPr>
          <w:p w14:paraId="7BEA80B7" w14:textId="77777777" w:rsidR="00D37064" w:rsidRDefault="00D37064">
            <w:pPr>
              <w:rPr>
                <w:rFonts w:ascii="Open Sans" w:hAnsi="Open Sans" w:cs="Open Sans"/>
                <w:bCs/>
                <w:color w:val="1F3864" w:themeColor="accent1" w:themeShade="80"/>
                <w:sz w:val="20"/>
                <w:szCs w:val="20"/>
              </w:rPr>
            </w:pPr>
          </w:p>
        </w:tc>
      </w:tr>
      <w:tr w:rsidR="00D37064" w14:paraId="0C64B523" w14:textId="77777777" w:rsidTr="00D37064">
        <w:tc>
          <w:tcPr>
            <w:tcW w:w="3060" w:type="dxa"/>
            <w:shd w:val="clear" w:color="auto" w:fill="FFFFFF" w:themeFill="background1"/>
            <w:vAlign w:val="center"/>
            <w:hideMark/>
          </w:tcPr>
          <w:p w14:paraId="6579BBF0" w14:textId="77777777" w:rsidR="00D37064" w:rsidRDefault="00D37064">
            <w:pPr>
              <w:rPr>
                <w:rFonts w:ascii="Open Sans" w:hAnsi="Open Sans" w:cs="Open Sans"/>
                <w:bCs/>
                <w:color w:val="1F3864" w:themeColor="accent1" w:themeShade="80"/>
                <w:sz w:val="20"/>
                <w:szCs w:val="20"/>
              </w:rPr>
            </w:pPr>
            <w:r>
              <w:rPr>
                <w:rFonts w:ascii="Open Sans" w:hAnsi="Open Sans" w:cs="Open Sans"/>
                <w:bCs/>
                <w:color w:val="1F3864" w:themeColor="accent1" w:themeShade="80"/>
                <w:sz w:val="20"/>
                <w:szCs w:val="20"/>
              </w:rPr>
              <w:t>Equal opportunities and non-discrimination/ accessibility for persons with disabilities</w:t>
            </w:r>
          </w:p>
        </w:tc>
        <w:tc>
          <w:tcPr>
            <w:tcW w:w="2666"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hideMark/>
          </w:tcPr>
          <w:p w14:paraId="0A2BDB9B" w14:textId="77777777" w:rsidR="00D37064" w:rsidRDefault="00D37064">
            <w:pPr>
              <w:rPr>
                <w:rFonts w:ascii="Open Sans" w:hAnsi="Open Sans" w:cs="Open Sans"/>
                <w:color w:val="1F3864" w:themeColor="accent1" w:themeShade="80"/>
                <w:sz w:val="20"/>
                <w:szCs w:val="20"/>
              </w:rPr>
            </w:pPr>
            <w:r>
              <w:rPr>
                <w:rFonts w:ascii="Open Sans" w:hAnsi="Open Sans" w:cs="Open Sans"/>
                <w:bCs/>
                <w:i/>
                <w:color w:val="1F3864" w:themeColor="accent1" w:themeShade="80"/>
                <w:sz w:val="20"/>
                <w:szCs w:val="20"/>
              </w:rPr>
              <w:t>Drop-down list: neutral, positive effects, negative effects</w:t>
            </w:r>
          </w:p>
        </w:tc>
        <w:tc>
          <w:tcPr>
            <w:tcW w:w="3063"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14:paraId="4F946E9F" w14:textId="77777777" w:rsidR="00D37064" w:rsidRDefault="00D37064">
            <w:pPr>
              <w:rPr>
                <w:rFonts w:ascii="Open Sans" w:hAnsi="Open Sans" w:cs="Open Sans"/>
                <w:bCs/>
                <w:color w:val="1F3864" w:themeColor="accent1" w:themeShade="80"/>
                <w:sz w:val="20"/>
                <w:szCs w:val="20"/>
              </w:rPr>
            </w:pPr>
          </w:p>
        </w:tc>
      </w:tr>
      <w:tr w:rsidR="00D37064" w14:paraId="7B95B1C4" w14:textId="77777777" w:rsidTr="00D37064">
        <w:tc>
          <w:tcPr>
            <w:tcW w:w="3060" w:type="dxa"/>
            <w:shd w:val="clear" w:color="auto" w:fill="FFFFFF" w:themeFill="background1"/>
            <w:vAlign w:val="center"/>
            <w:hideMark/>
          </w:tcPr>
          <w:p w14:paraId="0E85BE5C" w14:textId="77777777" w:rsidR="00D37064" w:rsidRDefault="00D37064">
            <w:pPr>
              <w:rPr>
                <w:rFonts w:ascii="Open Sans" w:hAnsi="Open Sans" w:cs="Open Sans"/>
                <w:bCs/>
                <w:color w:val="1F3864" w:themeColor="accent1" w:themeShade="80"/>
                <w:sz w:val="20"/>
                <w:szCs w:val="20"/>
              </w:rPr>
            </w:pPr>
            <w:r>
              <w:rPr>
                <w:rFonts w:ascii="Open Sans" w:hAnsi="Open Sans" w:cs="Open Sans"/>
                <w:bCs/>
                <w:color w:val="1F3864" w:themeColor="accent1" w:themeShade="80"/>
                <w:sz w:val="20"/>
                <w:szCs w:val="20"/>
              </w:rPr>
              <w:t xml:space="preserve">(Gender) Equality / among </w:t>
            </w:r>
            <w:r>
              <w:rPr>
                <w:rFonts w:ascii="Open Sans" w:hAnsi="Open Sans" w:cs="Open Sans"/>
                <w:bCs/>
                <w:color w:val="1F3864" w:themeColor="accent1" w:themeShade="80"/>
                <w:sz w:val="20"/>
                <w:szCs w:val="20"/>
              </w:rPr>
              <w:lastRenderedPageBreak/>
              <w:t>genders</w:t>
            </w:r>
          </w:p>
        </w:tc>
        <w:tc>
          <w:tcPr>
            <w:tcW w:w="2666"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hideMark/>
          </w:tcPr>
          <w:p w14:paraId="3BE47D34" w14:textId="77777777" w:rsidR="00D37064" w:rsidRDefault="00D37064">
            <w:pPr>
              <w:rPr>
                <w:rFonts w:ascii="Open Sans" w:hAnsi="Open Sans" w:cs="Open Sans"/>
                <w:bCs/>
                <w:i/>
                <w:color w:val="1F3864" w:themeColor="accent1" w:themeShade="80"/>
                <w:sz w:val="20"/>
                <w:szCs w:val="20"/>
              </w:rPr>
            </w:pPr>
            <w:r>
              <w:rPr>
                <w:rFonts w:ascii="Open Sans" w:hAnsi="Open Sans" w:cs="Open Sans"/>
                <w:bCs/>
                <w:i/>
                <w:color w:val="1F3864" w:themeColor="accent1" w:themeShade="80"/>
                <w:sz w:val="20"/>
                <w:szCs w:val="20"/>
              </w:rPr>
              <w:lastRenderedPageBreak/>
              <w:t xml:space="preserve">Drop-down list: neutral, </w:t>
            </w:r>
            <w:r>
              <w:rPr>
                <w:rFonts w:ascii="Open Sans" w:hAnsi="Open Sans" w:cs="Open Sans"/>
                <w:bCs/>
                <w:i/>
                <w:color w:val="1F3864" w:themeColor="accent1" w:themeShade="80"/>
                <w:sz w:val="20"/>
                <w:szCs w:val="20"/>
              </w:rPr>
              <w:lastRenderedPageBreak/>
              <w:t>positive effects, negative effects</w:t>
            </w:r>
          </w:p>
        </w:tc>
        <w:tc>
          <w:tcPr>
            <w:tcW w:w="3063"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14:paraId="47A40D0E" w14:textId="77777777" w:rsidR="00D37064" w:rsidRDefault="00D37064">
            <w:pPr>
              <w:rPr>
                <w:rFonts w:ascii="Open Sans" w:hAnsi="Open Sans" w:cs="Open Sans"/>
                <w:bCs/>
                <w:color w:val="1F3864" w:themeColor="accent1" w:themeShade="80"/>
                <w:sz w:val="20"/>
                <w:szCs w:val="20"/>
              </w:rPr>
            </w:pPr>
          </w:p>
        </w:tc>
      </w:tr>
      <w:tr w:rsidR="00D37064" w14:paraId="6ED3A4F7" w14:textId="77777777" w:rsidTr="00D37064">
        <w:tc>
          <w:tcPr>
            <w:tcW w:w="3060" w:type="dxa"/>
            <w:shd w:val="clear" w:color="auto" w:fill="FFFFFF" w:themeFill="background1"/>
            <w:vAlign w:val="center"/>
            <w:hideMark/>
          </w:tcPr>
          <w:p w14:paraId="38D1AAAF" w14:textId="77777777" w:rsidR="00D37064" w:rsidRDefault="00D37064">
            <w:pPr>
              <w:rPr>
                <w:rFonts w:ascii="Open Sans" w:hAnsi="Open Sans" w:cs="Open Sans"/>
                <w:bCs/>
                <w:color w:val="1F3864" w:themeColor="accent1" w:themeShade="80"/>
                <w:sz w:val="20"/>
                <w:szCs w:val="20"/>
              </w:rPr>
            </w:pPr>
            <w:r>
              <w:rPr>
                <w:rFonts w:ascii="Open Sans" w:hAnsi="Open Sans" w:cs="Open Sans"/>
                <w:bCs/>
                <w:color w:val="1F3864" w:themeColor="accent1" w:themeShade="80"/>
                <w:sz w:val="20"/>
                <w:szCs w:val="20"/>
              </w:rPr>
              <w:t>Strategic Environmental Assessment (if applicable)</w:t>
            </w:r>
          </w:p>
        </w:tc>
        <w:tc>
          <w:tcPr>
            <w:tcW w:w="2666"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hideMark/>
          </w:tcPr>
          <w:p w14:paraId="5E8DC66D" w14:textId="77777777" w:rsidR="00D37064" w:rsidRDefault="00D37064">
            <w:pPr>
              <w:rPr>
                <w:rFonts w:ascii="Open Sans" w:hAnsi="Open Sans" w:cs="Open Sans"/>
                <w:bCs/>
                <w:i/>
                <w:color w:val="1F3864" w:themeColor="accent1" w:themeShade="80"/>
                <w:sz w:val="20"/>
                <w:szCs w:val="20"/>
              </w:rPr>
            </w:pPr>
            <w:r>
              <w:rPr>
                <w:rFonts w:ascii="Open Sans" w:hAnsi="Open Sans" w:cs="Open Sans"/>
                <w:bCs/>
                <w:i/>
                <w:color w:val="1F3864" w:themeColor="accent1" w:themeShade="80"/>
                <w:sz w:val="20"/>
                <w:szCs w:val="20"/>
              </w:rPr>
              <w:t>Drop-down list: neutral, positive effects, negative effects</w:t>
            </w:r>
          </w:p>
        </w:tc>
        <w:tc>
          <w:tcPr>
            <w:tcW w:w="3063"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14:paraId="00022F0D" w14:textId="77777777" w:rsidR="00D37064" w:rsidRDefault="00D37064">
            <w:pPr>
              <w:rPr>
                <w:rFonts w:ascii="Open Sans" w:hAnsi="Open Sans" w:cs="Open Sans"/>
                <w:bCs/>
                <w:color w:val="1F3864" w:themeColor="accent1" w:themeShade="80"/>
                <w:sz w:val="20"/>
                <w:szCs w:val="20"/>
              </w:rPr>
            </w:pPr>
          </w:p>
        </w:tc>
      </w:tr>
      <w:tr w:rsidR="00D37064" w14:paraId="7417D05E" w14:textId="77777777" w:rsidTr="00D37064">
        <w:tc>
          <w:tcPr>
            <w:tcW w:w="3060" w:type="dxa"/>
            <w:shd w:val="clear" w:color="auto" w:fill="FFFFFF" w:themeFill="background1"/>
            <w:vAlign w:val="center"/>
            <w:hideMark/>
          </w:tcPr>
          <w:p w14:paraId="486C8E1E" w14:textId="77777777" w:rsidR="00D37064" w:rsidRDefault="00D37064">
            <w:pPr>
              <w:rPr>
                <w:rFonts w:ascii="Open Sans" w:hAnsi="Open Sans" w:cs="Open Sans"/>
                <w:bCs/>
                <w:color w:val="1F3864" w:themeColor="accent1" w:themeShade="80"/>
                <w:sz w:val="20"/>
                <w:szCs w:val="20"/>
              </w:rPr>
            </w:pPr>
            <w:r>
              <w:rPr>
                <w:rFonts w:ascii="Open Sans" w:hAnsi="Open Sans" w:cs="Open Sans"/>
                <w:bCs/>
                <w:color w:val="1F3864" w:themeColor="accent1" w:themeShade="80"/>
                <w:sz w:val="20"/>
                <w:szCs w:val="20"/>
              </w:rPr>
              <w:t>Do Not Harm Principle (if applicable)</w:t>
            </w:r>
          </w:p>
        </w:tc>
        <w:tc>
          <w:tcPr>
            <w:tcW w:w="2666" w:type="dxa"/>
            <w:tcBorders>
              <w:top w:val="single" w:sz="12" w:space="0" w:color="FFFFFF" w:themeColor="background1"/>
              <w:left w:val="nil"/>
              <w:bottom w:val="nil"/>
              <w:right w:val="single" w:sz="12" w:space="0" w:color="FFFFFF" w:themeColor="background1"/>
            </w:tcBorders>
            <w:shd w:val="clear" w:color="auto" w:fill="D9D9D9" w:themeFill="background1" w:themeFillShade="D9"/>
            <w:vAlign w:val="center"/>
            <w:hideMark/>
          </w:tcPr>
          <w:p w14:paraId="0794FC61" w14:textId="77777777" w:rsidR="00D37064" w:rsidRDefault="00D37064">
            <w:pPr>
              <w:rPr>
                <w:rFonts w:ascii="Open Sans" w:hAnsi="Open Sans" w:cs="Open Sans"/>
                <w:bCs/>
                <w:i/>
                <w:color w:val="1F3864" w:themeColor="accent1" w:themeShade="80"/>
                <w:sz w:val="20"/>
                <w:szCs w:val="20"/>
              </w:rPr>
            </w:pPr>
            <w:r>
              <w:rPr>
                <w:rFonts w:ascii="Open Sans" w:hAnsi="Open Sans" w:cs="Open Sans"/>
                <w:bCs/>
                <w:i/>
                <w:color w:val="1F3864" w:themeColor="accent1" w:themeShade="80"/>
                <w:sz w:val="20"/>
                <w:szCs w:val="20"/>
              </w:rPr>
              <w:t>Drop-down list: neutral, positive effects, negative effects</w:t>
            </w:r>
          </w:p>
        </w:tc>
        <w:tc>
          <w:tcPr>
            <w:tcW w:w="3063" w:type="dxa"/>
            <w:tcBorders>
              <w:top w:val="single" w:sz="12" w:space="0" w:color="FFFFFF" w:themeColor="background1"/>
              <w:left w:val="single" w:sz="12" w:space="0" w:color="FFFFFF" w:themeColor="background1"/>
              <w:bottom w:val="nil"/>
              <w:right w:val="nil"/>
            </w:tcBorders>
            <w:shd w:val="clear" w:color="auto" w:fill="D9D9D9" w:themeFill="background1" w:themeFillShade="D9"/>
            <w:vAlign w:val="center"/>
          </w:tcPr>
          <w:p w14:paraId="79A2C2CB" w14:textId="77777777" w:rsidR="00D37064" w:rsidRDefault="00D37064">
            <w:pPr>
              <w:rPr>
                <w:rFonts w:ascii="Open Sans" w:hAnsi="Open Sans" w:cs="Open Sans"/>
                <w:bCs/>
                <w:color w:val="1F3864" w:themeColor="accent1" w:themeShade="80"/>
                <w:sz w:val="20"/>
                <w:szCs w:val="20"/>
              </w:rPr>
            </w:pPr>
          </w:p>
        </w:tc>
      </w:tr>
    </w:tbl>
    <w:p w14:paraId="5A5ED0A1" w14:textId="02769F16" w:rsidR="00F425ED" w:rsidRPr="00BD1CFF" w:rsidRDefault="00F425ED" w:rsidP="0064558D">
      <w:pPr>
        <w:rPr>
          <w:rFonts w:ascii="Open Sans" w:hAnsi="Open Sans" w:cs="Open Sans"/>
          <w:color w:val="1F3864" w:themeColor="accent1" w:themeShade="80"/>
          <w:sz w:val="20"/>
          <w:szCs w:val="20"/>
        </w:rPr>
      </w:pPr>
    </w:p>
    <w:p w14:paraId="1BC1C65E" w14:textId="73E3C08A" w:rsidR="00F425ED" w:rsidRPr="00BD1CFF" w:rsidRDefault="00F425ED" w:rsidP="0064558D">
      <w:pPr>
        <w:rPr>
          <w:rFonts w:ascii="Open Sans" w:hAnsi="Open Sans" w:cs="Open Sans"/>
          <w:color w:val="1F3864" w:themeColor="accent1" w:themeShade="80"/>
          <w:sz w:val="20"/>
          <w:szCs w:val="20"/>
        </w:rPr>
      </w:pPr>
    </w:p>
    <w:p w14:paraId="035E6E6A" w14:textId="58BE8AC9" w:rsidR="00F425ED" w:rsidRPr="00BD1CFF" w:rsidRDefault="00F425ED" w:rsidP="0064558D">
      <w:pPr>
        <w:rPr>
          <w:rFonts w:ascii="Open Sans" w:hAnsi="Open Sans" w:cs="Open Sans"/>
          <w:color w:val="1F3864" w:themeColor="accent1" w:themeShade="80"/>
          <w:sz w:val="20"/>
          <w:szCs w:val="20"/>
        </w:rPr>
      </w:pPr>
    </w:p>
    <w:p w14:paraId="04A5E9C6" w14:textId="46355CAC" w:rsidR="0064558D" w:rsidRPr="00BD1CFF" w:rsidRDefault="0064558D" w:rsidP="0064558D">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C.</w:t>
      </w:r>
      <w:r w:rsidR="00933664" w:rsidRPr="00BD1CFF">
        <w:rPr>
          <w:rFonts w:ascii="Open Sans" w:hAnsi="Open Sans" w:cs="Open Sans"/>
          <w:color w:val="1F3864" w:themeColor="accent1" w:themeShade="80"/>
          <w:sz w:val="20"/>
          <w:szCs w:val="20"/>
        </w:rPr>
        <w:t>8</w:t>
      </w:r>
      <w:r w:rsidRPr="00BD1CFF">
        <w:rPr>
          <w:rFonts w:ascii="Open Sans" w:hAnsi="Open Sans" w:cs="Open Sans"/>
          <w:color w:val="1F3864" w:themeColor="accent1" w:themeShade="80"/>
          <w:sz w:val="20"/>
          <w:szCs w:val="20"/>
        </w:rPr>
        <w:t xml:space="preserve"> </w:t>
      </w:r>
      <w:r w:rsidR="009444F5" w:rsidRPr="00BD1CFF">
        <w:rPr>
          <w:rFonts w:ascii="Open Sans" w:hAnsi="Open Sans" w:cs="Open Sans"/>
          <w:color w:val="1F3864" w:themeColor="accent1" w:themeShade="80"/>
          <w:sz w:val="20"/>
          <w:szCs w:val="20"/>
        </w:rPr>
        <w:t>Durability and transferability</w:t>
      </w:r>
    </w:p>
    <w:p w14:paraId="0402D415" w14:textId="0280A48E" w:rsidR="00462C1F" w:rsidRPr="00BD1CFF" w:rsidRDefault="00462C1F">
      <w:pPr>
        <w:rPr>
          <w:rFonts w:ascii="Open Sans" w:hAnsi="Open Sans" w:cs="Open Sans"/>
          <w:color w:val="1F3864" w:themeColor="accent1" w:themeShade="80"/>
          <w:sz w:val="20"/>
          <w:szCs w:val="20"/>
        </w:rPr>
      </w:pPr>
    </w:p>
    <w:p w14:paraId="2448969C" w14:textId="71BDF7C3" w:rsidR="00A6692F" w:rsidRPr="00BD1CFF" w:rsidRDefault="00A6692F" w:rsidP="00BC48F7">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As a programme</w:t>
      </w:r>
      <w:r w:rsidR="00312F35" w:rsidRPr="00BD1CFF">
        <w:rPr>
          <w:rFonts w:ascii="Open Sans" w:hAnsi="Open Sans" w:cs="Open Sans"/>
          <w:color w:val="1F3864" w:themeColor="accent1" w:themeShade="80"/>
          <w:sz w:val="20"/>
          <w:szCs w:val="20"/>
        </w:rPr>
        <w:t>,</w:t>
      </w:r>
      <w:r w:rsidR="0072544B">
        <w:rPr>
          <w:rFonts w:ascii="Open Sans" w:hAnsi="Open Sans" w:cs="Open Sans"/>
          <w:color w:val="1F3864" w:themeColor="accent1" w:themeShade="80"/>
          <w:sz w:val="20"/>
          <w:szCs w:val="20"/>
        </w:rPr>
        <w:t xml:space="preserve"> we aim</w:t>
      </w:r>
      <w:r w:rsidRPr="00BD1CFF">
        <w:rPr>
          <w:rFonts w:ascii="Open Sans" w:hAnsi="Open Sans" w:cs="Open Sans"/>
          <w:color w:val="1F3864" w:themeColor="accent1" w:themeShade="80"/>
          <w:sz w:val="20"/>
          <w:szCs w:val="20"/>
        </w:rPr>
        <w:t xml:space="preserve"> to support projects that </w:t>
      </w:r>
      <w:r w:rsidR="0072544B">
        <w:rPr>
          <w:rFonts w:ascii="Open Sans" w:hAnsi="Open Sans" w:cs="Open Sans"/>
          <w:color w:val="1F3864" w:themeColor="accent1" w:themeShade="80"/>
          <w:sz w:val="20"/>
          <w:szCs w:val="20"/>
        </w:rPr>
        <w:t xml:space="preserve">will </w:t>
      </w:r>
      <w:r w:rsidRPr="00BD1CFF">
        <w:rPr>
          <w:rFonts w:ascii="Open Sans" w:hAnsi="Open Sans" w:cs="Open Sans"/>
          <w:color w:val="1F3864" w:themeColor="accent1" w:themeShade="80"/>
          <w:sz w:val="20"/>
          <w:szCs w:val="20"/>
        </w:rPr>
        <w:t xml:space="preserve">have a </w:t>
      </w:r>
      <w:r w:rsidR="00933664" w:rsidRPr="00BD1CFF">
        <w:rPr>
          <w:rFonts w:ascii="Open Sans" w:hAnsi="Open Sans" w:cs="Open Sans"/>
          <w:color w:val="1F3864" w:themeColor="accent1" w:themeShade="80"/>
          <w:sz w:val="20"/>
          <w:szCs w:val="20"/>
        </w:rPr>
        <w:t>long-lasting</w:t>
      </w:r>
      <w:r w:rsidRPr="00BD1CFF">
        <w:rPr>
          <w:rFonts w:ascii="Open Sans" w:hAnsi="Open Sans" w:cs="Open Sans"/>
          <w:color w:val="1F3864" w:themeColor="accent1" w:themeShade="80"/>
          <w:sz w:val="20"/>
          <w:szCs w:val="20"/>
        </w:rPr>
        <w:t xml:space="preserve"> effect in the </w:t>
      </w:r>
      <w:r w:rsidR="00353799">
        <w:rPr>
          <w:rFonts w:ascii="Open Sans" w:hAnsi="Open Sans" w:cs="Open Sans"/>
          <w:color w:val="1F3864" w:themeColor="accent1" w:themeShade="80"/>
          <w:sz w:val="20"/>
          <w:szCs w:val="20"/>
        </w:rPr>
        <w:t>DRP</w:t>
      </w:r>
      <w:r w:rsidR="00353799" w:rsidRPr="00BD1CFF">
        <w:rPr>
          <w:rFonts w:ascii="Open Sans" w:hAnsi="Open Sans" w:cs="Open Sans"/>
          <w:color w:val="1F3864" w:themeColor="accent1" w:themeShade="80"/>
          <w:sz w:val="20"/>
          <w:szCs w:val="20"/>
        </w:rPr>
        <w:t xml:space="preserve"> </w:t>
      </w:r>
      <w:r w:rsidRPr="00BD1CFF">
        <w:rPr>
          <w:rFonts w:ascii="Open Sans" w:hAnsi="Open Sans" w:cs="Open Sans"/>
          <w:color w:val="1F3864" w:themeColor="accent1" w:themeShade="80"/>
          <w:sz w:val="20"/>
          <w:szCs w:val="20"/>
        </w:rPr>
        <w:t xml:space="preserve">territory and </w:t>
      </w:r>
      <w:r w:rsidR="004C125D" w:rsidRPr="00BD1CFF">
        <w:rPr>
          <w:rFonts w:ascii="Open Sans" w:hAnsi="Open Sans" w:cs="Open Sans"/>
          <w:color w:val="1F3864" w:themeColor="accent1" w:themeShade="80"/>
          <w:sz w:val="20"/>
          <w:szCs w:val="20"/>
        </w:rPr>
        <w:t xml:space="preserve">those </w:t>
      </w:r>
      <w:r w:rsidR="00312F35" w:rsidRPr="00BD1CFF">
        <w:rPr>
          <w:rFonts w:ascii="Open Sans" w:hAnsi="Open Sans" w:cs="Open Sans"/>
          <w:color w:val="1F3864" w:themeColor="accent1" w:themeShade="80"/>
          <w:sz w:val="20"/>
          <w:szCs w:val="20"/>
        </w:rPr>
        <w:t>who</w:t>
      </w:r>
      <w:r w:rsidR="004C125D" w:rsidRPr="00BD1CFF">
        <w:rPr>
          <w:rFonts w:ascii="Open Sans" w:hAnsi="Open Sans" w:cs="Open Sans"/>
          <w:color w:val="1F3864" w:themeColor="accent1" w:themeShade="80"/>
          <w:sz w:val="20"/>
          <w:szCs w:val="20"/>
        </w:rPr>
        <w:t xml:space="preserve"> </w:t>
      </w:r>
      <w:r w:rsidR="00316598" w:rsidRPr="00BD1CFF">
        <w:rPr>
          <w:rFonts w:ascii="Open Sans" w:hAnsi="Open Sans" w:cs="Open Sans"/>
          <w:color w:val="1F3864" w:themeColor="accent1" w:themeShade="80"/>
          <w:sz w:val="20"/>
          <w:szCs w:val="20"/>
        </w:rPr>
        <w:t>will benefi</w:t>
      </w:r>
      <w:r w:rsidR="004C125D" w:rsidRPr="00BD1CFF">
        <w:rPr>
          <w:rFonts w:ascii="Open Sans" w:hAnsi="Open Sans" w:cs="Open Sans"/>
          <w:color w:val="1F3864" w:themeColor="accent1" w:themeShade="80"/>
          <w:sz w:val="20"/>
          <w:szCs w:val="20"/>
        </w:rPr>
        <w:t>t</w:t>
      </w:r>
      <w:r w:rsidR="00316598" w:rsidRPr="00BD1CFF">
        <w:rPr>
          <w:rFonts w:ascii="Open Sans" w:hAnsi="Open Sans" w:cs="Open Sans"/>
          <w:color w:val="1F3864" w:themeColor="accent1" w:themeShade="80"/>
          <w:sz w:val="20"/>
          <w:szCs w:val="20"/>
        </w:rPr>
        <w:t xml:space="preserve"> from t</w:t>
      </w:r>
      <w:r w:rsidR="00312F35" w:rsidRPr="00BD1CFF">
        <w:rPr>
          <w:rFonts w:ascii="Open Sans" w:hAnsi="Open Sans" w:cs="Open Sans"/>
          <w:color w:val="1F3864" w:themeColor="accent1" w:themeShade="80"/>
          <w:sz w:val="20"/>
          <w:szCs w:val="20"/>
        </w:rPr>
        <w:t>hem</w:t>
      </w:r>
      <w:r w:rsidRPr="00BD1CFF">
        <w:rPr>
          <w:rFonts w:ascii="Open Sans" w:hAnsi="Open Sans" w:cs="Open Sans"/>
          <w:color w:val="1F3864" w:themeColor="accent1" w:themeShade="80"/>
          <w:sz w:val="20"/>
          <w:szCs w:val="20"/>
        </w:rPr>
        <w:t xml:space="preserve">. Please describe below what you will do to ensure this. </w:t>
      </w:r>
    </w:p>
    <w:p w14:paraId="433D93D7" w14:textId="77777777" w:rsidR="00D0208E" w:rsidRPr="00BD1CFF" w:rsidRDefault="00D0208E" w:rsidP="00520DB7">
      <w:pPr>
        <w:rPr>
          <w:rFonts w:ascii="Open Sans" w:hAnsi="Open Sans" w:cs="Open Sans"/>
          <w:color w:val="1F3864" w:themeColor="accent1" w:themeShade="80"/>
          <w:sz w:val="20"/>
          <w:szCs w:val="20"/>
        </w:rPr>
      </w:pPr>
    </w:p>
    <w:tbl>
      <w:tblPr>
        <w:tblW w:w="8959" w:type="dxa"/>
        <w:tblCellMar>
          <w:top w:w="57" w:type="dxa"/>
        </w:tblCellMar>
        <w:tblLook w:val="01E0" w:firstRow="1" w:lastRow="1" w:firstColumn="1" w:lastColumn="1" w:noHBand="0" w:noVBand="0"/>
      </w:tblPr>
      <w:tblGrid>
        <w:gridCol w:w="8959"/>
      </w:tblGrid>
      <w:tr w:rsidR="00383770" w:rsidRPr="00BD1CFF" w14:paraId="2E4750CD" w14:textId="77777777" w:rsidTr="00157460">
        <w:tc>
          <w:tcPr>
            <w:tcW w:w="8959" w:type="dxa"/>
            <w:shd w:val="clear" w:color="auto" w:fill="auto"/>
          </w:tcPr>
          <w:p w14:paraId="16D2C11E" w14:textId="77777777" w:rsidR="00D0208E" w:rsidRPr="00BD1CFF" w:rsidRDefault="00D0208E" w:rsidP="00157460">
            <w:pPr>
              <w:spacing w:after="60"/>
              <w:jc w:val="both"/>
              <w:rPr>
                <w:rFonts w:ascii="Open Sans" w:hAnsi="Open Sans" w:cs="Open Sans"/>
                <w:color w:val="1F3864" w:themeColor="accent1" w:themeShade="80"/>
                <w:sz w:val="20"/>
                <w:szCs w:val="20"/>
              </w:rPr>
            </w:pPr>
          </w:p>
        </w:tc>
      </w:tr>
      <w:tr w:rsidR="00383770" w:rsidRPr="00BD1CFF" w14:paraId="1E5EBC55" w14:textId="77777777" w:rsidTr="00157460">
        <w:tc>
          <w:tcPr>
            <w:tcW w:w="8959" w:type="dxa"/>
            <w:shd w:val="clear" w:color="auto" w:fill="auto"/>
          </w:tcPr>
          <w:p w14:paraId="19459B2D" w14:textId="148B19AD" w:rsidR="00D0208E" w:rsidRPr="00BD1CFF" w:rsidRDefault="00D0208E" w:rsidP="0072544B">
            <w:pPr>
              <w:spacing w:after="60"/>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C.</w:t>
            </w:r>
            <w:r w:rsidR="00933664" w:rsidRPr="00BD1CFF">
              <w:rPr>
                <w:rFonts w:ascii="Open Sans" w:hAnsi="Open Sans" w:cs="Open Sans"/>
                <w:color w:val="1F3864" w:themeColor="accent1" w:themeShade="80"/>
                <w:sz w:val="20"/>
                <w:szCs w:val="20"/>
              </w:rPr>
              <w:t>8</w:t>
            </w:r>
            <w:r w:rsidRPr="00BD1CFF">
              <w:rPr>
                <w:rFonts w:ascii="Open Sans" w:hAnsi="Open Sans" w:cs="Open Sans"/>
                <w:color w:val="1F3864" w:themeColor="accent1" w:themeShade="80"/>
                <w:sz w:val="20"/>
                <w:szCs w:val="20"/>
              </w:rPr>
              <w:t>.</w:t>
            </w:r>
            <w:r w:rsidR="001E1C5F" w:rsidRPr="00BD1CFF">
              <w:rPr>
                <w:rFonts w:ascii="Open Sans" w:hAnsi="Open Sans" w:cs="Open Sans"/>
                <w:color w:val="1F3864" w:themeColor="accent1" w:themeShade="80"/>
                <w:sz w:val="20"/>
                <w:szCs w:val="20"/>
              </w:rPr>
              <w:t>1</w:t>
            </w:r>
            <w:r w:rsidRPr="00BD1CFF">
              <w:rPr>
                <w:rFonts w:ascii="Open Sans" w:hAnsi="Open Sans" w:cs="Open Sans"/>
                <w:color w:val="1F3864" w:themeColor="accent1" w:themeShade="80"/>
                <w:sz w:val="20"/>
                <w:szCs w:val="20"/>
              </w:rPr>
              <w:t xml:space="preserve"> </w:t>
            </w:r>
            <w:r w:rsidR="00FC7920" w:rsidRPr="00BD1CFF">
              <w:rPr>
                <w:rFonts w:ascii="Open Sans" w:hAnsi="Open Sans" w:cs="Open Sans"/>
                <w:color w:val="1F3864" w:themeColor="accent1" w:themeShade="80"/>
                <w:sz w:val="20"/>
                <w:szCs w:val="20"/>
              </w:rPr>
              <w:t xml:space="preserve">Durability - </w:t>
            </w:r>
            <w:r w:rsidR="0072544B">
              <w:rPr>
                <w:rFonts w:ascii="Open Sans" w:hAnsi="Open Sans" w:cs="Open Sans"/>
                <w:color w:val="1F3864" w:themeColor="accent1" w:themeShade="80"/>
                <w:sz w:val="20"/>
                <w:szCs w:val="20"/>
              </w:rPr>
              <w:t>All</w:t>
            </w:r>
            <w:r w:rsidRPr="00BD1CFF">
              <w:rPr>
                <w:rFonts w:ascii="Open Sans" w:hAnsi="Open Sans" w:cs="Open Sans"/>
                <w:color w:val="1F3864" w:themeColor="accent1" w:themeShade="80"/>
                <w:sz w:val="20"/>
                <w:szCs w:val="20"/>
              </w:rPr>
              <w:t xml:space="preserve"> outputs </w:t>
            </w:r>
            <w:r w:rsidR="00F76D19" w:rsidRPr="00BD1CFF">
              <w:rPr>
                <w:rFonts w:ascii="Open Sans" w:hAnsi="Open Sans" w:cs="Open Sans"/>
                <w:color w:val="1F3864" w:themeColor="accent1" w:themeShade="80"/>
                <w:sz w:val="20"/>
                <w:szCs w:val="20"/>
              </w:rPr>
              <w:t xml:space="preserve">should be used by relevant </w:t>
            </w:r>
            <w:r w:rsidR="00312F35" w:rsidRPr="00BD1CFF">
              <w:rPr>
                <w:rFonts w:ascii="Open Sans" w:hAnsi="Open Sans" w:cs="Open Sans"/>
                <w:color w:val="1F3864" w:themeColor="accent1" w:themeShade="80"/>
                <w:sz w:val="20"/>
                <w:szCs w:val="20"/>
              </w:rPr>
              <w:t>groups</w:t>
            </w:r>
            <w:r w:rsidR="00F76D19" w:rsidRPr="00BD1CFF">
              <w:rPr>
                <w:rFonts w:ascii="Open Sans" w:hAnsi="Open Sans" w:cs="Open Sans"/>
                <w:color w:val="1F3864" w:themeColor="accent1" w:themeShade="80"/>
                <w:sz w:val="20"/>
                <w:szCs w:val="20"/>
              </w:rPr>
              <w:t xml:space="preserve"> (</w:t>
            </w:r>
            <w:r w:rsidR="00353799">
              <w:rPr>
                <w:rFonts w:ascii="Open Sans" w:hAnsi="Open Sans" w:cs="Open Sans"/>
                <w:color w:val="1F3864" w:themeColor="accent1" w:themeShade="80"/>
                <w:sz w:val="20"/>
                <w:szCs w:val="20"/>
              </w:rPr>
              <w:t>P</w:t>
            </w:r>
            <w:r w:rsidR="00F76D19" w:rsidRPr="00BD1CFF">
              <w:rPr>
                <w:rFonts w:ascii="Open Sans" w:hAnsi="Open Sans" w:cs="Open Sans"/>
                <w:color w:val="1F3864" w:themeColor="accent1" w:themeShade="80"/>
                <w:sz w:val="20"/>
                <w:szCs w:val="20"/>
              </w:rPr>
              <w:t xml:space="preserve">roject </w:t>
            </w:r>
            <w:r w:rsidR="00353799">
              <w:rPr>
                <w:rFonts w:ascii="Open Sans" w:hAnsi="Open Sans" w:cs="Open Sans"/>
                <w:color w:val="1F3864" w:themeColor="accent1" w:themeShade="80"/>
                <w:sz w:val="20"/>
                <w:szCs w:val="20"/>
              </w:rPr>
              <w:t>P</w:t>
            </w:r>
            <w:r w:rsidR="00F76D19" w:rsidRPr="00BD1CFF">
              <w:rPr>
                <w:rFonts w:ascii="Open Sans" w:hAnsi="Open Sans" w:cs="Open Sans"/>
                <w:color w:val="1F3864" w:themeColor="accent1" w:themeShade="80"/>
                <w:sz w:val="20"/>
                <w:szCs w:val="20"/>
              </w:rPr>
              <w:t>artners or others) after the project's lifetime</w:t>
            </w:r>
            <w:r w:rsidR="00312F35" w:rsidRPr="00BD1CFF">
              <w:rPr>
                <w:rFonts w:ascii="Open Sans" w:hAnsi="Open Sans" w:cs="Open Sans"/>
                <w:color w:val="1F3864" w:themeColor="accent1" w:themeShade="80"/>
                <w:sz w:val="20"/>
                <w:szCs w:val="20"/>
              </w:rPr>
              <w:t>,</w:t>
            </w:r>
            <w:r w:rsidR="00F76D19" w:rsidRPr="00BD1CFF">
              <w:rPr>
                <w:rFonts w:ascii="Open Sans" w:hAnsi="Open Sans" w:cs="Open Sans"/>
                <w:color w:val="1F3864" w:themeColor="accent1" w:themeShade="80"/>
                <w:sz w:val="20"/>
                <w:szCs w:val="20"/>
              </w:rPr>
              <w:t xml:space="preserve"> in order to have a </w:t>
            </w:r>
            <w:r w:rsidR="00140610">
              <w:rPr>
                <w:rFonts w:ascii="Open Sans" w:hAnsi="Open Sans" w:cs="Open Sans"/>
                <w:color w:val="1F3864" w:themeColor="accent1" w:themeShade="80"/>
                <w:sz w:val="20"/>
                <w:szCs w:val="20"/>
              </w:rPr>
              <w:t>long-</w:t>
            </w:r>
            <w:r w:rsidR="00F76D19" w:rsidRPr="00BD1CFF">
              <w:rPr>
                <w:rFonts w:ascii="Open Sans" w:hAnsi="Open Sans" w:cs="Open Sans"/>
                <w:color w:val="1F3864" w:themeColor="accent1" w:themeShade="80"/>
                <w:sz w:val="20"/>
                <w:szCs w:val="20"/>
              </w:rPr>
              <w:t>lasting effect on the territory and the population</w:t>
            </w:r>
            <w:r w:rsidRPr="00BD1CFF">
              <w:rPr>
                <w:rFonts w:ascii="Open Sans" w:hAnsi="Open Sans" w:cs="Open Sans"/>
                <w:color w:val="1F3864" w:themeColor="accent1" w:themeShade="80"/>
                <w:sz w:val="20"/>
                <w:szCs w:val="20"/>
              </w:rPr>
              <w:t>. For example</w:t>
            </w:r>
            <w:r w:rsidR="00933664" w:rsidRPr="00BD1CFF">
              <w:rPr>
                <w:rFonts w:ascii="Open Sans" w:hAnsi="Open Sans" w:cs="Open Sans"/>
                <w:color w:val="1F3864" w:themeColor="accent1" w:themeShade="80"/>
                <w:sz w:val="20"/>
                <w:szCs w:val="20"/>
              </w:rPr>
              <w:t>,</w:t>
            </w:r>
            <w:r w:rsidRPr="00BD1CFF">
              <w:rPr>
                <w:rFonts w:ascii="Open Sans" w:hAnsi="Open Sans" w:cs="Open Sans"/>
                <w:color w:val="1F3864" w:themeColor="accent1" w:themeShade="80"/>
                <w:sz w:val="20"/>
                <w:szCs w:val="20"/>
              </w:rPr>
              <w:t xml:space="preserve"> new practices in urban transport need to be used by local authorities to have clean</w:t>
            </w:r>
            <w:r w:rsidR="00312F35" w:rsidRPr="00BD1CFF">
              <w:rPr>
                <w:rFonts w:ascii="Open Sans" w:hAnsi="Open Sans" w:cs="Open Sans"/>
                <w:color w:val="1F3864" w:themeColor="accent1" w:themeShade="80"/>
                <w:sz w:val="20"/>
                <w:szCs w:val="20"/>
              </w:rPr>
              <w:t>er</w:t>
            </w:r>
            <w:r w:rsidRPr="00BD1CFF">
              <w:rPr>
                <w:rFonts w:ascii="Open Sans" w:hAnsi="Open Sans" w:cs="Open Sans"/>
                <w:color w:val="1F3864" w:themeColor="accent1" w:themeShade="80"/>
                <w:sz w:val="20"/>
                <w:szCs w:val="20"/>
              </w:rPr>
              <w:t xml:space="preserve"> air in the city</w:t>
            </w:r>
            <w:r w:rsidR="00312F35" w:rsidRPr="00BD1CFF">
              <w:rPr>
                <w:rFonts w:ascii="Open Sans" w:hAnsi="Open Sans" w:cs="Open Sans"/>
                <w:color w:val="1F3864" w:themeColor="accent1" w:themeShade="80"/>
                <w:sz w:val="20"/>
                <w:szCs w:val="20"/>
              </w:rPr>
              <w:t xml:space="preserve">, and </w:t>
            </w:r>
            <w:r w:rsidRPr="00BD1CFF">
              <w:rPr>
                <w:rFonts w:ascii="Open Sans" w:hAnsi="Open Sans" w:cs="Open Sans"/>
                <w:color w:val="1F3864" w:themeColor="accent1" w:themeShade="80"/>
                <w:sz w:val="20"/>
                <w:szCs w:val="20"/>
              </w:rPr>
              <w:t>the whole population will benefit</w:t>
            </w:r>
            <w:r w:rsidR="00312F35" w:rsidRPr="00BD1CFF">
              <w:rPr>
                <w:rFonts w:ascii="Open Sans" w:hAnsi="Open Sans" w:cs="Open Sans"/>
                <w:color w:val="1F3864" w:themeColor="accent1" w:themeShade="80"/>
                <w:sz w:val="20"/>
                <w:szCs w:val="20"/>
              </w:rPr>
              <w:t xml:space="preserve"> from this</w:t>
            </w:r>
            <w:r w:rsidRPr="00BD1CFF">
              <w:rPr>
                <w:rFonts w:ascii="Open Sans" w:hAnsi="Open Sans" w:cs="Open Sans"/>
                <w:color w:val="1F3864" w:themeColor="accent1" w:themeShade="80"/>
                <w:sz w:val="20"/>
                <w:szCs w:val="20"/>
              </w:rPr>
              <w:t>.</w:t>
            </w:r>
            <w:r w:rsidR="003D51F9" w:rsidRPr="00BD1CFF">
              <w:rPr>
                <w:rFonts w:ascii="Open Sans" w:hAnsi="Open Sans" w:cs="Open Sans"/>
                <w:color w:val="1F3864" w:themeColor="accent1" w:themeShade="80"/>
                <w:sz w:val="20"/>
                <w:szCs w:val="20"/>
              </w:rPr>
              <w:t xml:space="preserve"> Please describe how your outputs will be used after the project ends and by whom</w:t>
            </w:r>
            <w:r w:rsidR="001E1C5F" w:rsidRPr="00BD1CFF">
              <w:rPr>
                <w:rFonts w:ascii="Open Sans" w:hAnsi="Open Sans" w:cs="Open Sans"/>
                <w:color w:val="1F3864" w:themeColor="accent1" w:themeShade="80"/>
                <w:sz w:val="20"/>
                <w:szCs w:val="20"/>
              </w:rPr>
              <w:t xml:space="preserve"> and how the institutional and financial support will be ensured</w:t>
            </w:r>
            <w:r w:rsidR="003D51F9" w:rsidRPr="00BD1CFF">
              <w:rPr>
                <w:rFonts w:ascii="Open Sans" w:hAnsi="Open Sans" w:cs="Open Sans"/>
                <w:color w:val="1F3864" w:themeColor="accent1" w:themeShade="80"/>
                <w:sz w:val="20"/>
                <w:szCs w:val="20"/>
              </w:rPr>
              <w:t>.</w:t>
            </w:r>
          </w:p>
        </w:tc>
      </w:tr>
      <w:tr w:rsidR="00383770" w:rsidRPr="00BD1CFF" w14:paraId="1FEA89C6" w14:textId="77777777" w:rsidTr="00157460">
        <w:trPr>
          <w:trHeight w:val="106"/>
        </w:trPr>
        <w:tc>
          <w:tcPr>
            <w:tcW w:w="8959" w:type="dxa"/>
            <w:shd w:val="clear" w:color="auto" w:fill="D9D9D9" w:themeFill="background1" w:themeFillShade="D9"/>
          </w:tcPr>
          <w:p w14:paraId="336BC396" w14:textId="77777777" w:rsidR="00D0208E" w:rsidRPr="00BD1CFF" w:rsidRDefault="00D0208E" w:rsidP="00157460">
            <w:pPr>
              <w:spacing w:after="60"/>
              <w:jc w:val="both"/>
              <w:rPr>
                <w:rFonts w:ascii="Open Sans" w:hAnsi="Open Sans" w:cs="Open Sans"/>
                <w:i/>
                <w:iCs/>
                <w:color w:val="1F3864" w:themeColor="accent1" w:themeShade="80"/>
                <w:sz w:val="20"/>
                <w:szCs w:val="20"/>
              </w:rPr>
            </w:pPr>
            <w:r w:rsidRPr="00BD1CFF">
              <w:rPr>
                <w:rFonts w:ascii="Open Sans" w:hAnsi="Open Sans" w:cs="Open Sans"/>
                <w:i/>
                <w:iCs/>
                <w:color w:val="1F3864" w:themeColor="accent1" w:themeShade="80"/>
                <w:sz w:val="20"/>
                <w:szCs w:val="20"/>
              </w:rPr>
              <w:t>Enter text here</w:t>
            </w:r>
          </w:p>
          <w:p w14:paraId="483B2440" w14:textId="77777777" w:rsidR="00D0208E" w:rsidRPr="00BD1CFF" w:rsidRDefault="00D0208E" w:rsidP="00157460">
            <w:pPr>
              <w:spacing w:after="60"/>
              <w:jc w:val="both"/>
              <w:rPr>
                <w:rFonts w:ascii="Open Sans" w:hAnsi="Open Sans" w:cs="Open Sans"/>
                <w:color w:val="1F3864" w:themeColor="accent1" w:themeShade="80"/>
                <w:sz w:val="20"/>
                <w:szCs w:val="20"/>
              </w:rPr>
            </w:pPr>
          </w:p>
        </w:tc>
      </w:tr>
      <w:tr w:rsidR="00383770" w:rsidRPr="00BD1CFF" w14:paraId="3491712A" w14:textId="77777777" w:rsidTr="00157460">
        <w:tc>
          <w:tcPr>
            <w:tcW w:w="8959" w:type="dxa"/>
            <w:shd w:val="clear" w:color="auto" w:fill="auto"/>
          </w:tcPr>
          <w:p w14:paraId="03B43CE9" w14:textId="77777777" w:rsidR="00D0208E" w:rsidRPr="00BD1CFF" w:rsidRDefault="00D0208E" w:rsidP="00157460">
            <w:pPr>
              <w:spacing w:after="60"/>
              <w:jc w:val="both"/>
              <w:rPr>
                <w:rFonts w:ascii="Open Sans" w:hAnsi="Open Sans" w:cs="Open Sans"/>
                <w:color w:val="1F3864" w:themeColor="accent1" w:themeShade="80"/>
                <w:sz w:val="20"/>
                <w:szCs w:val="20"/>
              </w:rPr>
            </w:pPr>
          </w:p>
        </w:tc>
      </w:tr>
      <w:tr w:rsidR="00383770" w:rsidRPr="00BD1CFF" w14:paraId="197EF945" w14:textId="77777777" w:rsidTr="00157460">
        <w:tc>
          <w:tcPr>
            <w:tcW w:w="8959" w:type="dxa"/>
            <w:shd w:val="clear" w:color="auto" w:fill="auto"/>
          </w:tcPr>
          <w:p w14:paraId="3D55A3F0" w14:textId="173BBECA" w:rsidR="00D0208E" w:rsidRPr="00BD1CFF" w:rsidRDefault="00D0208E" w:rsidP="0072544B">
            <w:pPr>
              <w:spacing w:after="60"/>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C.</w:t>
            </w:r>
            <w:r w:rsidR="00933664" w:rsidRPr="00BD1CFF">
              <w:rPr>
                <w:rFonts w:ascii="Open Sans" w:hAnsi="Open Sans" w:cs="Open Sans"/>
                <w:color w:val="1F3864" w:themeColor="accent1" w:themeShade="80"/>
                <w:sz w:val="20"/>
                <w:szCs w:val="20"/>
              </w:rPr>
              <w:t>8</w:t>
            </w:r>
            <w:r w:rsidRPr="00BD1CFF">
              <w:rPr>
                <w:rFonts w:ascii="Open Sans" w:hAnsi="Open Sans" w:cs="Open Sans"/>
                <w:color w:val="1F3864" w:themeColor="accent1" w:themeShade="80"/>
                <w:sz w:val="20"/>
                <w:szCs w:val="20"/>
              </w:rPr>
              <w:t>.</w:t>
            </w:r>
            <w:r w:rsidR="001E1C5F" w:rsidRPr="00BD1CFF">
              <w:rPr>
                <w:rFonts w:ascii="Open Sans" w:hAnsi="Open Sans" w:cs="Open Sans"/>
                <w:color w:val="1F3864" w:themeColor="accent1" w:themeShade="80"/>
                <w:sz w:val="20"/>
                <w:szCs w:val="20"/>
              </w:rPr>
              <w:t>2</w:t>
            </w:r>
            <w:r w:rsidRPr="00BD1CFF">
              <w:rPr>
                <w:rFonts w:ascii="Open Sans" w:hAnsi="Open Sans" w:cs="Open Sans"/>
                <w:color w:val="1F3864" w:themeColor="accent1" w:themeShade="80"/>
                <w:sz w:val="20"/>
                <w:szCs w:val="20"/>
              </w:rPr>
              <w:t xml:space="preserve"> </w:t>
            </w:r>
            <w:r w:rsidR="00FC7920" w:rsidRPr="00BD1CFF">
              <w:rPr>
                <w:rFonts w:ascii="Open Sans" w:hAnsi="Open Sans" w:cs="Open Sans"/>
                <w:color w:val="1F3864" w:themeColor="accent1" w:themeShade="80"/>
                <w:sz w:val="20"/>
                <w:szCs w:val="20"/>
              </w:rPr>
              <w:t xml:space="preserve">Transferability - </w:t>
            </w:r>
            <w:r w:rsidR="0072544B">
              <w:rPr>
                <w:rFonts w:ascii="Open Sans" w:hAnsi="Open Sans" w:cs="Open Sans"/>
                <w:color w:val="1F3864" w:themeColor="accent1" w:themeShade="80"/>
                <w:sz w:val="20"/>
                <w:szCs w:val="20"/>
              </w:rPr>
              <w:t>All</w:t>
            </w:r>
            <w:r w:rsidRPr="00BD1CFF">
              <w:rPr>
                <w:rFonts w:ascii="Open Sans" w:hAnsi="Open Sans" w:cs="Open Sans"/>
                <w:color w:val="1F3864" w:themeColor="accent1" w:themeShade="80"/>
                <w:sz w:val="20"/>
                <w:szCs w:val="20"/>
              </w:rPr>
              <w:t xml:space="preserve"> outputs that you will deliver </w:t>
            </w:r>
            <w:r w:rsidR="0072544B">
              <w:rPr>
                <w:rFonts w:ascii="Open Sans" w:hAnsi="Open Sans" w:cs="Open Sans"/>
                <w:color w:val="1F3864" w:themeColor="accent1" w:themeShade="80"/>
                <w:sz w:val="20"/>
                <w:szCs w:val="20"/>
              </w:rPr>
              <w:t xml:space="preserve">ideally </w:t>
            </w:r>
            <w:r w:rsidRPr="00BD1CFF">
              <w:rPr>
                <w:rFonts w:ascii="Open Sans" w:hAnsi="Open Sans" w:cs="Open Sans"/>
                <w:color w:val="1F3864" w:themeColor="accent1" w:themeShade="80"/>
                <w:sz w:val="20"/>
                <w:szCs w:val="20"/>
              </w:rPr>
              <w:t>could be</w:t>
            </w:r>
            <w:r w:rsidR="001B5B14" w:rsidRPr="00BD1CFF">
              <w:rPr>
                <w:rFonts w:ascii="Open Sans" w:hAnsi="Open Sans" w:cs="Open Sans"/>
                <w:color w:val="1F3864" w:themeColor="accent1" w:themeShade="80"/>
                <w:sz w:val="20"/>
                <w:szCs w:val="20"/>
              </w:rPr>
              <w:t xml:space="preserve"> adapted or</w:t>
            </w:r>
            <w:r w:rsidRPr="00BD1CFF">
              <w:rPr>
                <w:rFonts w:ascii="Open Sans" w:hAnsi="Open Sans" w:cs="Open Sans"/>
                <w:color w:val="1F3864" w:themeColor="accent1" w:themeShade="80"/>
                <w:sz w:val="20"/>
                <w:szCs w:val="20"/>
              </w:rPr>
              <w:t xml:space="preserve"> </w:t>
            </w:r>
            <w:r w:rsidR="00F76D19" w:rsidRPr="00BD1CFF">
              <w:rPr>
                <w:rFonts w:ascii="Open Sans" w:hAnsi="Open Sans" w:cs="Open Sans"/>
                <w:color w:val="1F3864" w:themeColor="accent1" w:themeShade="80"/>
                <w:sz w:val="20"/>
                <w:szCs w:val="20"/>
              </w:rPr>
              <w:t xml:space="preserve">further developed </w:t>
            </w:r>
            <w:r w:rsidR="001B5B14" w:rsidRPr="00BD1CFF">
              <w:rPr>
                <w:rFonts w:ascii="Open Sans" w:hAnsi="Open Sans" w:cs="Open Sans"/>
                <w:color w:val="1F3864" w:themeColor="accent1" w:themeShade="80"/>
                <w:sz w:val="20"/>
                <w:szCs w:val="20"/>
              </w:rPr>
              <w:t>to be used by other target groups or in other territories</w:t>
            </w:r>
            <w:r w:rsidR="00353799">
              <w:rPr>
                <w:rFonts w:ascii="Open Sans" w:hAnsi="Open Sans" w:cs="Open Sans"/>
                <w:color w:val="1F3864" w:themeColor="accent1" w:themeShade="80"/>
                <w:sz w:val="20"/>
                <w:szCs w:val="20"/>
              </w:rPr>
              <w:t xml:space="preserve"> and even outside the DRP area</w:t>
            </w:r>
            <w:r w:rsidRPr="00BD1CFF">
              <w:rPr>
                <w:rFonts w:ascii="Open Sans" w:hAnsi="Open Sans" w:cs="Open Sans"/>
                <w:color w:val="1F3864" w:themeColor="accent1" w:themeShade="80"/>
                <w:sz w:val="20"/>
                <w:szCs w:val="20"/>
              </w:rPr>
              <w:t xml:space="preserve">. What will you do to make sure that </w:t>
            </w:r>
            <w:r w:rsidR="00F76D19" w:rsidRPr="00BD1CFF">
              <w:rPr>
                <w:rFonts w:ascii="Open Sans" w:hAnsi="Open Sans" w:cs="Open Sans"/>
                <w:color w:val="1F3864" w:themeColor="accent1" w:themeShade="80"/>
                <w:sz w:val="20"/>
                <w:szCs w:val="20"/>
              </w:rPr>
              <w:t xml:space="preserve">relevant </w:t>
            </w:r>
            <w:r w:rsidR="00312F35" w:rsidRPr="00BD1CFF">
              <w:rPr>
                <w:rFonts w:ascii="Open Sans" w:hAnsi="Open Sans" w:cs="Open Sans"/>
                <w:color w:val="1F3864" w:themeColor="accent1" w:themeShade="80"/>
                <w:sz w:val="20"/>
                <w:szCs w:val="20"/>
              </w:rPr>
              <w:t>groups</w:t>
            </w:r>
            <w:r w:rsidRPr="00BD1CFF">
              <w:rPr>
                <w:rFonts w:ascii="Open Sans" w:hAnsi="Open Sans" w:cs="Open Sans"/>
                <w:color w:val="1F3864" w:themeColor="accent1" w:themeShade="80"/>
                <w:sz w:val="20"/>
                <w:szCs w:val="20"/>
              </w:rPr>
              <w:t xml:space="preserve"> </w:t>
            </w:r>
            <w:r w:rsidR="00F76D19" w:rsidRPr="00BD1CFF">
              <w:rPr>
                <w:rFonts w:ascii="Open Sans" w:hAnsi="Open Sans" w:cs="Open Sans"/>
                <w:color w:val="1F3864" w:themeColor="accent1" w:themeShade="80"/>
                <w:sz w:val="20"/>
                <w:szCs w:val="20"/>
              </w:rPr>
              <w:t>are</w:t>
            </w:r>
            <w:r w:rsidR="008044CA" w:rsidRPr="00BD1CFF">
              <w:rPr>
                <w:rFonts w:ascii="Open Sans" w:hAnsi="Open Sans" w:cs="Open Sans"/>
                <w:color w:val="1F3864" w:themeColor="accent1" w:themeShade="80"/>
                <w:sz w:val="20"/>
                <w:szCs w:val="20"/>
              </w:rPr>
              <w:t xml:space="preserve"> aware of your outputs</w:t>
            </w:r>
            <w:r w:rsidR="00FC7920" w:rsidRPr="00BD1CFF">
              <w:rPr>
                <w:rFonts w:ascii="Open Sans" w:hAnsi="Open Sans" w:cs="Open Sans"/>
                <w:color w:val="1F3864" w:themeColor="accent1" w:themeShade="80"/>
                <w:sz w:val="20"/>
                <w:szCs w:val="20"/>
              </w:rPr>
              <w:t>/deliverables</w:t>
            </w:r>
            <w:r w:rsidR="008044CA" w:rsidRPr="00BD1CFF">
              <w:rPr>
                <w:rFonts w:ascii="Open Sans" w:hAnsi="Open Sans" w:cs="Open Sans"/>
                <w:color w:val="1F3864" w:themeColor="accent1" w:themeShade="80"/>
                <w:sz w:val="20"/>
                <w:szCs w:val="20"/>
              </w:rPr>
              <w:t xml:space="preserve"> and </w:t>
            </w:r>
            <w:r w:rsidR="00312F35" w:rsidRPr="00BD1CFF">
              <w:rPr>
                <w:rFonts w:ascii="Open Sans" w:hAnsi="Open Sans" w:cs="Open Sans"/>
                <w:color w:val="1F3864" w:themeColor="accent1" w:themeShade="80"/>
                <w:sz w:val="20"/>
                <w:szCs w:val="20"/>
              </w:rPr>
              <w:t xml:space="preserve">are </w:t>
            </w:r>
            <w:r w:rsidRPr="00BD1CFF">
              <w:rPr>
                <w:rFonts w:ascii="Open Sans" w:hAnsi="Open Sans" w:cs="Open Sans"/>
                <w:color w:val="1F3864" w:themeColor="accent1" w:themeShade="80"/>
                <w:sz w:val="20"/>
                <w:szCs w:val="20"/>
              </w:rPr>
              <w:t xml:space="preserve">able to use them?  </w:t>
            </w:r>
          </w:p>
        </w:tc>
      </w:tr>
      <w:tr w:rsidR="00383770" w:rsidRPr="00BD1CFF" w14:paraId="7BF923CA" w14:textId="77777777" w:rsidTr="00157460">
        <w:trPr>
          <w:trHeight w:val="106"/>
        </w:trPr>
        <w:tc>
          <w:tcPr>
            <w:tcW w:w="8959" w:type="dxa"/>
            <w:shd w:val="clear" w:color="auto" w:fill="D9D9D9" w:themeFill="background1" w:themeFillShade="D9"/>
          </w:tcPr>
          <w:p w14:paraId="372D7FB1" w14:textId="77777777" w:rsidR="00D0208E" w:rsidRPr="00BD1CFF" w:rsidRDefault="00D0208E" w:rsidP="00157460">
            <w:pPr>
              <w:spacing w:after="60"/>
              <w:jc w:val="both"/>
              <w:rPr>
                <w:rFonts w:ascii="Open Sans" w:hAnsi="Open Sans" w:cs="Open Sans"/>
                <w:i/>
                <w:iCs/>
                <w:color w:val="1F3864" w:themeColor="accent1" w:themeShade="80"/>
                <w:sz w:val="20"/>
                <w:szCs w:val="20"/>
              </w:rPr>
            </w:pPr>
            <w:r w:rsidRPr="00BD1CFF">
              <w:rPr>
                <w:rFonts w:ascii="Open Sans" w:hAnsi="Open Sans" w:cs="Open Sans"/>
                <w:i/>
                <w:iCs/>
                <w:color w:val="1F3864" w:themeColor="accent1" w:themeShade="80"/>
                <w:sz w:val="20"/>
                <w:szCs w:val="20"/>
              </w:rPr>
              <w:t>Enter text here</w:t>
            </w:r>
          </w:p>
          <w:p w14:paraId="678888E8" w14:textId="77777777" w:rsidR="00D0208E" w:rsidRPr="00BD1CFF" w:rsidRDefault="00D0208E" w:rsidP="00157460">
            <w:pPr>
              <w:spacing w:after="60"/>
              <w:jc w:val="both"/>
              <w:rPr>
                <w:rFonts w:ascii="Open Sans" w:hAnsi="Open Sans" w:cs="Open Sans"/>
                <w:color w:val="1F3864" w:themeColor="accent1" w:themeShade="80"/>
                <w:sz w:val="20"/>
                <w:szCs w:val="20"/>
              </w:rPr>
            </w:pPr>
          </w:p>
        </w:tc>
      </w:tr>
      <w:tr w:rsidR="00383770" w:rsidRPr="00BD1CFF" w14:paraId="46EC0B11" w14:textId="77777777" w:rsidTr="00157460">
        <w:tc>
          <w:tcPr>
            <w:tcW w:w="8959" w:type="dxa"/>
            <w:shd w:val="clear" w:color="auto" w:fill="auto"/>
          </w:tcPr>
          <w:p w14:paraId="1FDEF1B9" w14:textId="77777777" w:rsidR="00D0208E" w:rsidRPr="00BD1CFF" w:rsidRDefault="00D0208E" w:rsidP="00157460">
            <w:pPr>
              <w:spacing w:after="60"/>
              <w:jc w:val="both"/>
              <w:rPr>
                <w:rFonts w:ascii="Open Sans" w:hAnsi="Open Sans" w:cs="Open Sans"/>
                <w:color w:val="1F3864" w:themeColor="accent1" w:themeShade="80"/>
                <w:sz w:val="10"/>
                <w:szCs w:val="10"/>
              </w:rPr>
            </w:pPr>
          </w:p>
        </w:tc>
      </w:tr>
    </w:tbl>
    <w:p w14:paraId="1AC2CC87" w14:textId="77777777" w:rsidR="0040330E" w:rsidRPr="00BD1CFF" w:rsidRDefault="0040330E" w:rsidP="004A5C74">
      <w:pPr>
        <w:rPr>
          <w:rFonts w:ascii="Open Sans" w:hAnsi="Open Sans" w:cs="Open Sans"/>
          <w:color w:val="1F3864" w:themeColor="accent1" w:themeShade="80"/>
          <w:sz w:val="24"/>
          <w:szCs w:val="24"/>
        </w:rPr>
      </w:pPr>
    </w:p>
    <w:p w14:paraId="656EBD9B" w14:textId="77777777" w:rsidR="001E1C5F" w:rsidRPr="00BD1CFF" w:rsidRDefault="001E1C5F" w:rsidP="004A5C74">
      <w:pPr>
        <w:rPr>
          <w:rFonts w:ascii="Open Sans" w:hAnsi="Open Sans" w:cs="Open Sans"/>
          <w:color w:val="1F3864" w:themeColor="accent1" w:themeShade="80"/>
          <w:sz w:val="24"/>
          <w:szCs w:val="24"/>
        </w:rPr>
      </w:pPr>
    </w:p>
    <w:p w14:paraId="6C303834" w14:textId="01EB311A" w:rsidR="004A5C74" w:rsidRPr="00BD1CFF" w:rsidRDefault="004A5C74" w:rsidP="004A5C74">
      <w:pPr>
        <w:rPr>
          <w:rFonts w:ascii="Open Sans" w:hAnsi="Open Sans" w:cs="Open Sans"/>
          <w:color w:val="1F3864" w:themeColor="accent1" w:themeShade="80"/>
          <w:sz w:val="24"/>
          <w:szCs w:val="24"/>
        </w:rPr>
      </w:pPr>
      <w:r w:rsidRPr="00BD1CFF">
        <w:rPr>
          <w:rFonts w:ascii="Open Sans" w:hAnsi="Open Sans" w:cs="Open Sans"/>
          <w:color w:val="1F3864" w:themeColor="accent1" w:themeShade="80"/>
          <w:sz w:val="24"/>
          <w:szCs w:val="24"/>
        </w:rPr>
        <w:t xml:space="preserve">ANNEX 1 - Classification of type of partners and </w:t>
      </w:r>
      <w:r w:rsidR="004620EA" w:rsidRPr="00BD1CFF">
        <w:rPr>
          <w:rFonts w:ascii="Open Sans" w:hAnsi="Open Sans" w:cs="Open Sans"/>
          <w:color w:val="1F3864" w:themeColor="accent1" w:themeShade="80"/>
          <w:sz w:val="24"/>
          <w:szCs w:val="24"/>
        </w:rPr>
        <w:t>target groups</w:t>
      </w:r>
    </w:p>
    <w:p w14:paraId="10E91203" w14:textId="77777777" w:rsidR="004A5C74" w:rsidRPr="00BD1CFF" w:rsidRDefault="004A5C74" w:rsidP="004A5C74">
      <w:pPr>
        <w:rPr>
          <w:rFonts w:ascii="Open Sans" w:hAnsi="Open Sans" w:cs="Open Sans"/>
          <w:bCs/>
          <w:color w:val="1F3864" w:themeColor="accent1" w:themeShade="80"/>
          <w:sz w:val="20"/>
          <w:szCs w:val="20"/>
        </w:rPr>
      </w:pPr>
    </w:p>
    <w:tbl>
      <w:tblPr>
        <w:tblW w:w="9141" w:type="dxa"/>
        <w:tblInd w:w="-5" w:type="dxa"/>
        <w:tblCellMar>
          <w:left w:w="70" w:type="dxa"/>
          <w:right w:w="70" w:type="dxa"/>
        </w:tblCellMar>
        <w:tblLook w:val="0000" w:firstRow="0" w:lastRow="0" w:firstColumn="0" w:lastColumn="0" w:noHBand="0" w:noVBand="0"/>
      </w:tblPr>
      <w:tblGrid>
        <w:gridCol w:w="433"/>
        <w:gridCol w:w="2474"/>
        <w:gridCol w:w="4323"/>
        <w:gridCol w:w="1911"/>
      </w:tblGrid>
      <w:tr w:rsidR="00383770" w:rsidRPr="00BD1CFF" w14:paraId="38D452ED" w14:textId="77777777" w:rsidTr="004A5C74">
        <w:trPr>
          <w:trHeight w:val="330"/>
        </w:trPr>
        <w:tc>
          <w:tcPr>
            <w:tcW w:w="433" w:type="dxa"/>
            <w:tcBorders>
              <w:top w:val="single" w:sz="4" w:space="0" w:color="auto"/>
              <w:left w:val="single" w:sz="4" w:space="0" w:color="auto"/>
              <w:bottom w:val="single" w:sz="4" w:space="0" w:color="auto"/>
              <w:right w:val="single" w:sz="4" w:space="0" w:color="auto"/>
            </w:tcBorders>
            <w:shd w:val="clear" w:color="auto" w:fill="auto"/>
          </w:tcPr>
          <w:p w14:paraId="5864BEF3"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Nr</w:t>
            </w:r>
          </w:p>
        </w:tc>
        <w:tc>
          <w:tcPr>
            <w:tcW w:w="2474" w:type="dxa"/>
            <w:tcBorders>
              <w:top w:val="single" w:sz="4" w:space="0" w:color="auto"/>
              <w:left w:val="nil"/>
              <w:bottom w:val="single" w:sz="4" w:space="0" w:color="auto"/>
              <w:right w:val="single" w:sz="4" w:space="0" w:color="auto"/>
            </w:tcBorders>
            <w:shd w:val="clear" w:color="auto" w:fill="auto"/>
          </w:tcPr>
          <w:p w14:paraId="2BFE6385"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Main categories</w:t>
            </w:r>
          </w:p>
        </w:tc>
        <w:tc>
          <w:tcPr>
            <w:tcW w:w="4323" w:type="dxa"/>
            <w:tcBorders>
              <w:top w:val="single" w:sz="4" w:space="0" w:color="auto"/>
              <w:left w:val="nil"/>
              <w:bottom w:val="single" w:sz="4" w:space="0" w:color="auto"/>
              <w:right w:val="single" w:sz="4" w:space="0" w:color="auto"/>
            </w:tcBorders>
            <w:shd w:val="clear" w:color="auto" w:fill="auto"/>
          </w:tcPr>
          <w:p w14:paraId="593CA6BA"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Examples</w:t>
            </w:r>
          </w:p>
        </w:tc>
        <w:tc>
          <w:tcPr>
            <w:tcW w:w="1911" w:type="dxa"/>
            <w:tcBorders>
              <w:top w:val="single" w:sz="4" w:space="0" w:color="auto"/>
              <w:left w:val="nil"/>
              <w:bottom w:val="single" w:sz="4" w:space="0" w:color="auto"/>
              <w:right w:val="single" w:sz="4" w:space="0" w:color="auto"/>
            </w:tcBorders>
          </w:tcPr>
          <w:p w14:paraId="06D51D5E" w14:textId="501DE086" w:rsidR="004A5C74" w:rsidRPr="00BD1CFF" w:rsidRDefault="00D832A8"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Measurement</w:t>
            </w:r>
            <w:r w:rsidR="004A5C74" w:rsidRPr="00BD1CFF">
              <w:rPr>
                <w:rFonts w:ascii="Open Sans" w:eastAsia="Times New Roman" w:hAnsi="Open Sans" w:cs="Open Sans"/>
                <w:color w:val="1F3864" w:themeColor="accent1" w:themeShade="80"/>
                <w:lang w:eastAsia="da-DK"/>
              </w:rPr>
              <w:t xml:space="preserve"> unit</w:t>
            </w:r>
          </w:p>
        </w:tc>
      </w:tr>
      <w:tr w:rsidR="00383770" w:rsidRPr="00BD1CFF" w14:paraId="50F2FED4"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447E1548"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1</w:t>
            </w:r>
          </w:p>
        </w:tc>
        <w:tc>
          <w:tcPr>
            <w:tcW w:w="2474" w:type="dxa"/>
            <w:tcBorders>
              <w:top w:val="nil"/>
              <w:left w:val="nil"/>
              <w:bottom w:val="single" w:sz="4" w:space="0" w:color="auto"/>
              <w:right w:val="single" w:sz="4" w:space="0" w:color="auto"/>
            </w:tcBorders>
            <w:shd w:val="clear" w:color="auto" w:fill="auto"/>
          </w:tcPr>
          <w:p w14:paraId="34033410" w14:textId="5A5D94E2" w:rsidR="004A5C74" w:rsidRPr="00BD1CFF" w:rsidRDefault="004620EA"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L</w:t>
            </w:r>
            <w:r w:rsidR="004A5C74" w:rsidRPr="00BD1CFF">
              <w:rPr>
                <w:rFonts w:ascii="Open Sans" w:eastAsia="Times New Roman" w:hAnsi="Open Sans" w:cs="Open Sans"/>
                <w:color w:val="1F3864" w:themeColor="accent1" w:themeShade="80"/>
                <w:lang w:eastAsia="da-DK"/>
              </w:rPr>
              <w:t>ocal public authority</w:t>
            </w:r>
          </w:p>
        </w:tc>
        <w:tc>
          <w:tcPr>
            <w:tcW w:w="4323" w:type="dxa"/>
            <w:tcBorders>
              <w:top w:val="nil"/>
              <w:left w:val="nil"/>
              <w:bottom w:val="single" w:sz="4" w:space="0" w:color="auto"/>
              <w:right w:val="single" w:sz="4" w:space="0" w:color="auto"/>
            </w:tcBorders>
            <w:shd w:val="clear" w:color="auto" w:fill="auto"/>
          </w:tcPr>
          <w:p w14:paraId="79F11988"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municipality, etc.</w:t>
            </w:r>
          </w:p>
        </w:tc>
        <w:tc>
          <w:tcPr>
            <w:tcW w:w="1911" w:type="dxa"/>
            <w:tcBorders>
              <w:top w:val="nil"/>
              <w:left w:val="nil"/>
              <w:bottom w:val="single" w:sz="4" w:space="0" w:color="auto"/>
              <w:right w:val="single" w:sz="4" w:space="0" w:color="auto"/>
            </w:tcBorders>
          </w:tcPr>
          <w:p w14:paraId="316D80CD"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0A5AB565"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1526FA5D"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2</w:t>
            </w:r>
          </w:p>
        </w:tc>
        <w:tc>
          <w:tcPr>
            <w:tcW w:w="2474" w:type="dxa"/>
            <w:tcBorders>
              <w:top w:val="nil"/>
              <w:left w:val="nil"/>
              <w:bottom w:val="single" w:sz="4" w:space="0" w:color="auto"/>
              <w:right w:val="single" w:sz="4" w:space="0" w:color="auto"/>
            </w:tcBorders>
            <w:shd w:val="clear" w:color="auto" w:fill="auto"/>
          </w:tcPr>
          <w:p w14:paraId="135F721E" w14:textId="61B72B36" w:rsidR="004A5C74" w:rsidRPr="00BD1CFF" w:rsidRDefault="004620EA"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R</w:t>
            </w:r>
            <w:r w:rsidR="004A5C74" w:rsidRPr="00BD1CFF">
              <w:rPr>
                <w:rFonts w:ascii="Open Sans" w:eastAsia="Times New Roman" w:hAnsi="Open Sans" w:cs="Open Sans"/>
                <w:color w:val="1F3864" w:themeColor="accent1" w:themeShade="80"/>
                <w:lang w:eastAsia="da-DK"/>
              </w:rPr>
              <w:t>egional public authority</w:t>
            </w:r>
          </w:p>
        </w:tc>
        <w:tc>
          <w:tcPr>
            <w:tcW w:w="4323" w:type="dxa"/>
            <w:tcBorders>
              <w:top w:val="nil"/>
              <w:left w:val="nil"/>
              <w:bottom w:val="single" w:sz="4" w:space="0" w:color="auto"/>
              <w:right w:val="single" w:sz="4" w:space="0" w:color="auto"/>
            </w:tcBorders>
            <w:shd w:val="clear" w:color="auto" w:fill="auto"/>
          </w:tcPr>
          <w:p w14:paraId="4FA9A271"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regional council, etc.</w:t>
            </w:r>
          </w:p>
        </w:tc>
        <w:tc>
          <w:tcPr>
            <w:tcW w:w="1911" w:type="dxa"/>
            <w:tcBorders>
              <w:top w:val="nil"/>
              <w:left w:val="nil"/>
              <w:bottom w:val="single" w:sz="4" w:space="0" w:color="auto"/>
              <w:right w:val="single" w:sz="4" w:space="0" w:color="auto"/>
            </w:tcBorders>
          </w:tcPr>
          <w:p w14:paraId="39C9B612"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0A11580E"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54EDA9E6"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lastRenderedPageBreak/>
              <w:t>3</w:t>
            </w:r>
          </w:p>
        </w:tc>
        <w:tc>
          <w:tcPr>
            <w:tcW w:w="2474" w:type="dxa"/>
            <w:tcBorders>
              <w:top w:val="nil"/>
              <w:left w:val="nil"/>
              <w:bottom w:val="single" w:sz="4" w:space="0" w:color="auto"/>
              <w:right w:val="single" w:sz="4" w:space="0" w:color="auto"/>
            </w:tcBorders>
            <w:shd w:val="clear" w:color="auto" w:fill="auto"/>
          </w:tcPr>
          <w:p w14:paraId="3C9BBDF6" w14:textId="1731FD1E" w:rsidR="004A5C74" w:rsidRPr="00BD1CFF" w:rsidRDefault="004620EA"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w:t>
            </w:r>
            <w:r w:rsidR="004A5C74" w:rsidRPr="00BD1CFF">
              <w:rPr>
                <w:rFonts w:ascii="Open Sans" w:eastAsia="Times New Roman" w:hAnsi="Open Sans" w:cs="Open Sans"/>
                <w:color w:val="1F3864" w:themeColor="accent1" w:themeShade="80"/>
                <w:lang w:eastAsia="da-DK"/>
              </w:rPr>
              <w:t>ational public authority</w:t>
            </w:r>
          </w:p>
        </w:tc>
        <w:tc>
          <w:tcPr>
            <w:tcW w:w="4323" w:type="dxa"/>
            <w:tcBorders>
              <w:top w:val="nil"/>
              <w:left w:val="nil"/>
              <w:bottom w:val="single" w:sz="4" w:space="0" w:color="auto"/>
              <w:right w:val="single" w:sz="4" w:space="0" w:color="auto"/>
            </w:tcBorders>
            <w:shd w:val="clear" w:color="auto" w:fill="auto"/>
          </w:tcPr>
          <w:p w14:paraId="3DD3654D"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ministry, etc.</w:t>
            </w:r>
          </w:p>
        </w:tc>
        <w:tc>
          <w:tcPr>
            <w:tcW w:w="1911" w:type="dxa"/>
            <w:tcBorders>
              <w:top w:val="nil"/>
              <w:left w:val="nil"/>
              <w:bottom w:val="single" w:sz="4" w:space="0" w:color="auto"/>
              <w:right w:val="single" w:sz="4" w:space="0" w:color="auto"/>
            </w:tcBorders>
          </w:tcPr>
          <w:p w14:paraId="71E21A21"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35423E5C" w14:textId="77777777" w:rsidTr="004A5C74">
        <w:trPr>
          <w:trHeight w:val="660"/>
        </w:trPr>
        <w:tc>
          <w:tcPr>
            <w:tcW w:w="433" w:type="dxa"/>
            <w:tcBorders>
              <w:top w:val="nil"/>
              <w:left w:val="single" w:sz="4" w:space="0" w:color="auto"/>
              <w:bottom w:val="single" w:sz="4" w:space="0" w:color="auto"/>
              <w:right w:val="single" w:sz="4" w:space="0" w:color="auto"/>
            </w:tcBorders>
            <w:shd w:val="clear" w:color="auto" w:fill="auto"/>
          </w:tcPr>
          <w:p w14:paraId="566BD27F"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4</w:t>
            </w:r>
          </w:p>
        </w:tc>
        <w:tc>
          <w:tcPr>
            <w:tcW w:w="2474" w:type="dxa"/>
            <w:tcBorders>
              <w:top w:val="nil"/>
              <w:left w:val="nil"/>
              <w:bottom w:val="single" w:sz="4" w:space="0" w:color="auto"/>
              <w:right w:val="single" w:sz="4" w:space="0" w:color="auto"/>
            </w:tcBorders>
            <w:shd w:val="clear" w:color="auto" w:fill="auto"/>
          </w:tcPr>
          <w:p w14:paraId="017741EF" w14:textId="5F9B1A5D" w:rsidR="004A5C74" w:rsidRPr="00BD1CFF" w:rsidRDefault="004620EA"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S</w:t>
            </w:r>
            <w:r w:rsidR="004A5C74" w:rsidRPr="00BD1CFF">
              <w:rPr>
                <w:rFonts w:ascii="Open Sans" w:eastAsia="Times New Roman" w:hAnsi="Open Sans" w:cs="Open Sans"/>
                <w:color w:val="1F3864" w:themeColor="accent1" w:themeShade="80"/>
                <w:lang w:eastAsia="da-DK"/>
              </w:rPr>
              <w:t>ectoral agency</w:t>
            </w:r>
          </w:p>
        </w:tc>
        <w:tc>
          <w:tcPr>
            <w:tcW w:w="4323" w:type="dxa"/>
            <w:tcBorders>
              <w:top w:val="nil"/>
              <w:left w:val="nil"/>
              <w:bottom w:val="single" w:sz="4" w:space="0" w:color="auto"/>
              <w:right w:val="single" w:sz="4" w:space="0" w:color="auto"/>
            </w:tcBorders>
            <w:shd w:val="clear" w:color="auto" w:fill="auto"/>
          </w:tcPr>
          <w:p w14:paraId="57292199"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local or regional development agency, environmental agency, energy agency, employment agency, etc.</w:t>
            </w:r>
          </w:p>
        </w:tc>
        <w:tc>
          <w:tcPr>
            <w:tcW w:w="1911" w:type="dxa"/>
            <w:tcBorders>
              <w:top w:val="nil"/>
              <w:left w:val="nil"/>
              <w:bottom w:val="single" w:sz="4" w:space="0" w:color="auto"/>
              <w:right w:val="single" w:sz="4" w:space="0" w:color="auto"/>
            </w:tcBorders>
          </w:tcPr>
          <w:p w14:paraId="5FFAD820"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1E735C1A"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495F1721"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5</w:t>
            </w:r>
          </w:p>
        </w:tc>
        <w:tc>
          <w:tcPr>
            <w:tcW w:w="2474" w:type="dxa"/>
            <w:tcBorders>
              <w:top w:val="nil"/>
              <w:left w:val="nil"/>
              <w:bottom w:val="single" w:sz="4" w:space="0" w:color="auto"/>
              <w:right w:val="single" w:sz="4" w:space="0" w:color="auto"/>
            </w:tcBorders>
            <w:shd w:val="clear" w:color="auto" w:fill="auto"/>
          </w:tcPr>
          <w:p w14:paraId="6007204F" w14:textId="68C5E2BD" w:rsidR="004A5C74" w:rsidRPr="00BD1CFF" w:rsidRDefault="004620EA"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I</w:t>
            </w:r>
            <w:r w:rsidR="004A5C74" w:rsidRPr="00BD1CFF">
              <w:rPr>
                <w:rFonts w:ascii="Open Sans" w:eastAsia="Times New Roman" w:hAnsi="Open Sans" w:cs="Open Sans"/>
                <w:color w:val="1F3864" w:themeColor="accent1" w:themeShade="80"/>
                <w:lang w:eastAsia="da-DK"/>
              </w:rPr>
              <w:t>nfrastructure and (public) service provider</w:t>
            </w:r>
          </w:p>
        </w:tc>
        <w:tc>
          <w:tcPr>
            <w:tcW w:w="4323" w:type="dxa"/>
            <w:tcBorders>
              <w:top w:val="nil"/>
              <w:left w:val="nil"/>
              <w:bottom w:val="single" w:sz="4" w:space="0" w:color="auto"/>
              <w:right w:val="single" w:sz="4" w:space="0" w:color="auto"/>
            </w:tcBorders>
            <w:shd w:val="clear" w:color="auto" w:fill="auto"/>
          </w:tcPr>
          <w:p w14:paraId="0C6F4FF1"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public transport, utility company (water supply, electricity supply, sewage, gas, waste collection, etc.), airport, port, railway, etc.</w:t>
            </w:r>
          </w:p>
        </w:tc>
        <w:tc>
          <w:tcPr>
            <w:tcW w:w="1911" w:type="dxa"/>
            <w:tcBorders>
              <w:top w:val="nil"/>
              <w:left w:val="nil"/>
              <w:bottom w:val="single" w:sz="4" w:space="0" w:color="auto"/>
              <w:right w:val="single" w:sz="4" w:space="0" w:color="auto"/>
            </w:tcBorders>
          </w:tcPr>
          <w:p w14:paraId="255A90D7"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3F6EF757"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4AA11CAC"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6</w:t>
            </w:r>
          </w:p>
        </w:tc>
        <w:tc>
          <w:tcPr>
            <w:tcW w:w="2474" w:type="dxa"/>
            <w:tcBorders>
              <w:top w:val="nil"/>
              <w:left w:val="nil"/>
              <w:bottom w:val="single" w:sz="4" w:space="0" w:color="auto"/>
              <w:right w:val="single" w:sz="4" w:space="0" w:color="auto"/>
            </w:tcBorders>
            <w:shd w:val="clear" w:color="auto" w:fill="auto"/>
          </w:tcPr>
          <w:p w14:paraId="21D5DA69" w14:textId="14A0AB71" w:rsidR="004A5C74" w:rsidRPr="00BD1CFF" w:rsidRDefault="004620EA"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I</w:t>
            </w:r>
            <w:r w:rsidR="004A5C74" w:rsidRPr="00BD1CFF">
              <w:rPr>
                <w:rFonts w:ascii="Open Sans" w:eastAsia="Times New Roman" w:hAnsi="Open Sans" w:cs="Open Sans"/>
                <w:color w:val="1F3864" w:themeColor="accent1" w:themeShade="80"/>
                <w:lang w:eastAsia="da-DK"/>
              </w:rPr>
              <w:t>nterest groups including NGOs</w:t>
            </w:r>
          </w:p>
        </w:tc>
        <w:tc>
          <w:tcPr>
            <w:tcW w:w="4323" w:type="dxa"/>
            <w:tcBorders>
              <w:top w:val="nil"/>
              <w:left w:val="nil"/>
              <w:bottom w:val="single" w:sz="4" w:space="0" w:color="auto"/>
              <w:right w:val="single" w:sz="4" w:space="0" w:color="auto"/>
            </w:tcBorders>
            <w:shd w:val="clear" w:color="auto" w:fill="auto"/>
          </w:tcPr>
          <w:p w14:paraId="2428C583"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international organisation, trade union, foundation, charity, voluntary association, club, etc.</w:t>
            </w:r>
          </w:p>
        </w:tc>
        <w:tc>
          <w:tcPr>
            <w:tcW w:w="1911" w:type="dxa"/>
            <w:tcBorders>
              <w:top w:val="nil"/>
              <w:left w:val="nil"/>
              <w:bottom w:val="single" w:sz="4" w:space="0" w:color="auto"/>
              <w:right w:val="single" w:sz="4" w:space="0" w:color="auto"/>
            </w:tcBorders>
          </w:tcPr>
          <w:p w14:paraId="4B2E047C"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13FA0E9E"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1F13ACD5"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7</w:t>
            </w:r>
          </w:p>
        </w:tc>
        <w:tc>
          <w:tcPr>
            <w:tcW w:w="2474" w:type="dxa"/>
            <w:tcBorders>
              <w:top w:val="nil"/>
              <w:left w:val="nil"/>
              <w:bottom w:val="single" w:sz="4" w:space="0" w:color="auto"/>
              <w:right w:val="single" w:sz="4" w:space="0" w:color="auto"/>
            </w:tcBorders>
            <w:shd w:val="clear" w:color="auto" w:fill="auto"/>
          </w:tcPr>
          <w:p w14:paraId="50DA3441" w14:textId="6939A75C" w:rsidR="004A5C74" w:rsidRPr="00BD1CFF" w:rsidRDefault="004620EA"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H</w:t>
            </w:r>
            <w:r w:rsidR="004A5C74" w:rsidRPr="00BD1CFF">
              <w:rPr>
                <w:rFonts w:ascii="Open Sans" w:eastAsia="Times New Roman" w:hAnsi="Open Sans" w:cs="Open Sans"/>
                <w:color w:val="1F3864" w:themeColor="accent1" w:themeShade="80"/>
                <w:lang w:eastAsia="da-DK"/>
              </w:rPr>
              <w:t>igher education and research</w:t>
            </w:r>
            <w:r w:rsidR="00171B79" w:rsidRPr="00BD1CFF">
              <w:rPr>
                <w:rFonts w:ascii="Open Sans" w:eastAsia="Times New Roman" w:hAnsi="Open Sans" w:cs="Open Sans"/>
                <w:color w:val="1F3864" w:themeColor="accent1" w:themeShade="80"/>
                <w:lang w:eastAsia="da-DK"/>
              </w:rPr>
              <w:t xml:space="preserve"> organisations</w:t>
            </w:r>
          </w:p>
        </w:tc>
        <w:tc>
          <w:tcPr>
            <w:tcW w:w="4323" w:type="dxa"/>
            <w:tcBorders>
              <w:top w:val="nil"/>
              <w:left w:val="nil"/>
              <w:bottom w:val="single" w:sz="4" w:space="0" w:color="auto"/>
              <w:right w:val="single" w:sz="4" w:space="0" w:color="auto"/>
            </w:tcBorders>
            <w:shd w:val="clear" w:color="auto" w:fill="auto"/>
          </w:tcPr>
          <w:p w14:paraId="5E138963"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 xml:space="preserve">university faculty, college, research institution, RTD facility, research cluster, etc. </w:t>
            </w:r>
          </w:p>
        </w:tc>
        <w:tc>
          <w:tcPr>
            <w:tcW w:w="1911" w:type="dxa"/>
            <w:tcBorders>
              <w:top w:val="nil"/>
              <w:left w:val="nil"/>
              <w:bottom w:val="single" w:sz="4" w:space="0" w:color="auto"/>
              <w:right w:val="single" w:sz="4" w:space="0" w:color="auto"/>
            </w:tcBorders>
          </w:tcPr>
          <w:p w14:paraId="2E8A8AC2"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5A4C2782"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7B0F8A94"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8</w:t>
            </w:r>
          </w:p>
        </w:tc>
        <w:tc>
          <w:tcPr>
            <w:tcW w:w="2474" w:type="dxa"/>
            <w:tcBorders>
              <w:top w:val="nil"/>
              <w:left w:val="nil"/>
              <w:bottom w:val="single" w:sz="4" w:space="0" w:color="auto"/>
              <w:right w:val="single" w:sz="4" w:space="0" w:color="auto"/>
            </w:tcBorders>
            <w:shd w:val="clear" w:color="auto" w:fill="auto"/>
          </w:tcPr>
          <w:p w14:paraId="1E443F09" w14:textId="593A153A" w:rsidR="004A5C74" w:rsidRPr="00BD1CFF" w:rsidRDefault="004620EA"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E</w:t>
            </w:r>
            <w:r w:rsidR="004A5C74" w:rsidRPr="00BD1CFF">
              <w:rPr>
                <w:rFonts w:ascii="Open Sans" w:eastAsia="Times New Roman" w:hAnsi="Open Sans" w:cs="Open Sans"/>
                <w:color w:val="1F3864" w:themeColor="accent1" w:themeShade="80"/>
                <w:lang w:eastAsia="da-DK"/>
              </w:rPr>
              <w:t>ducation/training centre and school</w:t>
            </w:r>
          </w:p>
        </w:tc>
        <w:tc>
          <w:tcPr>
            <w:tcW w:w="4323" w:type="dxa"/>
            <w:tcBorders>
              <w:top w:val="nil"/>
              <w:left w:val="nil"/>
              <w:bottom w:val="single" w:sz="4" w:space="0" w:color="auto"/>
              <w:right w:val="single" w:sz="4" w:space="0" w:color="auto"/>
            </w:tcBorders>
            <w:shd w:val="clear" w:color="auto" w:fill="auto"/>
          </w:tcPr>
          <w:p w14:paraId="3B330C12"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primary, secondary, pre-school, vocational training, etc.</w:t>
            </w:r>
          </w:p>
        </w:tc>
        <w:tc>
          <w:tcPr>
            <w:tcW w:w="1911" w:type="dxa"/>
            <w:tcBorders>
              <w:top w:val="nil"/>
              <w:left w:val="nil"/>
              <w:bottom w:val="single" w:sz="4" w:space="0" w:color="auto"/>
              <w:right w:val="single" w:sz="4" w:space="0" w:color="auto"/>
            </w:tcBorders>
          </w:tcPr>
          <w:p w14:paraId="3062D32D"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38BF1E15"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36948EFA"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9</w:t>
            </w:r>
          </w:p>
        </w:tc>
        <w:tc>
          <w:tcPr>
            <w:tcW w:w="2474" w:type="dxa"/>
            <w:tcBorders>
              <w:top w:val="nil"/>
              <w:left w:val="nil"/>
              <w:bottom w:val="single" w:sz="4" w:space="0" w:color="auto"/>
              <w:right w:val="single" w:sz="4" w:space="0" w:color="auto"/>
            </w:tcBorders>
            <w:shd w:val="clear" w:color="auto" w:fill="auto"/>
          </w:tcPr>
          <w:p w14:paraId="7C3DE41C" w14:textId="41CDC1F8" w:rsidR="004A5C74" w:rsidRPr="00BD1CFF" w:rsidRDefault="004620EA"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E</w:t>
            </w:r>
            <w:r w:rsidR="004A5C74" w:rsidRPr="00BD1CFF">
              <w:rPr>
                <w:rFonts w:ascii="Open Sans" w:eastAsia="Times New Roman" w:hAnsi="Open Sans" w:cs="Open Sans"/>
                <w:color w:val="1F3864" w:themeColor="accent1" w:themeShade="80"/>
                <w:lang w:eastAsia="da-DK"/>
              </w:rPr>
              <w:t>nterprise, except SME</w:t>
            </w:r>
          </w:p>
        </w:tc>
        <w:tc>
          <w:tcPr>
            <w:tcW w:w="4323" w:type="dxa"/>
            <w:tcBorders>
              <w:top w:val="nil"/>
              <w:left w:val="nil"/>
              <w:bottom w:val="single" w:sz="4" w:space="0" w:color="auto"/>
              <w:right w:val="single" w:sz="4" w:space="0" w:color="auto"/>
            </w:tcBorders>
            <w:shd w:val="clear" w:color="auto" w:fill="auto"/>
          </w:tcPr>
          <w:p w14:paraId="6D64F776" w14:textId="77777777" w:rsidR="004A5C74" w:rsidRPr="00BD1CFF" w:rsidRDefault="004A5C74" w:rsidP="0038783C">
            <w:pPr>
              <w:rPr>
                <w:rFonts w:ascii="Open Sans" w:eastAsia="Times New Roman" w:hAnsi="Open Sans" w:cs="Open Sans"/>
                <w:color w:val="1F3864" w:themeColor="accent1" w:themeShade="80"/>
                <w:lang w:eastAsia="da-DK"/>
              </w:rPr>
            </w:pPr>
          </w:p>
        </w:tc>
        <w:tc>
          <w:tcPr>
            <w:tcW w:w="1911" w:type="dxa"/>
            <w:tcBorders>
              <w:top w:val="nil"/>
              <w:left w:val="nil"/>
              <w:bottom w:val="single" w:sz="4" w:space="0" w:color="auto"/>
              <w:right w:val="single" w:sz="4" w:space="0" w:color="auto"/>
            </w:tcBorders>
          </w:tcPr>
          <w:p w14:paraId="55765C48" w14:textId="77777777" w:rsidR="004A5C74" w:rsidRPr="00BD1CFF" w:rsidDel="00600AEA"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enterprises]</w:t>
            </w:r>
          </w:p>
        </w:tc>
      </w:tr>
      <w:tr w:rsidR="00383770" w:rsidRPr="00BD1CFF" w14:paraId="7F682A7C" w14:textId="77777777" w:rsidTr="004A5C74">
        <w:trPr>
          <w:trHeight w:val="467"/>
        </w:trPr>
        <w:tc>
          <w:tcPr>
            <w:tcW w:w="433" w:type="dxa"/>
            <w:tcBorders>
              <w:top w:val="nil"/>
              <w:left w:val="single" w:sz="4" w:space="0" w:color="auto"/>
              <w:bottom w:val="single" w:sz="4" w:space="0" w:color="auto"/>
              <w:right w:val="single" w:sz="4" w:space="0" w:color="auto"/>
            </w:tcBorders>
            <w:shd w:val="clear" w:color="auto" w:fill="auto"/>
          </w:tcPr>
          <w:p w14:paraId="16F1E300"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10</w:t>
            </w:r>
          </w:p>
        </w:tc>
        <w:tc>
          <w:tcPr>
            <w:tcW w:w="2474" w:type="dxa"/>
            <w:tcBorders>
              <w:top w:val="nil"/>
              <w:left w:val="nil"/>
              <w:bottom w:val="single" w:sz="4" w:space="0" w:color="auto"/>
              <w:right w:val="single" w:sz="4" w:space="0" w:color="auto"/>
            </w:tcBorders>
            <w:shd w:val="clear" w:color="auto" w:fill="auto"/>
          </w:tcPr>
          <w:p w14:paraId="589E2288"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 xml:space="preserve">SME </w:t>
            </w:r>
          </w:p>
        </w:tc>
        <w:tc>
          <w:tcPr>
            <w:tcW w:w="4323" w:type="dxa"/>
            <w:tcBorders>
              <w:top w:val="nil"/>
              <w:left w:val="nil"/>
              <w:bottom w:val="single" w:sz="4" w:space="0" w:color="auto"/>
              <w:right w:val="single" w:sz="4" w:space="0" w:color="auto"/>
            </w:tcBorders>
            <w:shd w:val="clear" w:color="auto" w:fill="auto"/>
          </w:tcPr>
          <w:p w14:paraId="459FA9B3"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micro, small, medium</w:t>
            </w:r>
          </w:p>
        </w:tc>
        <w:tc>
          <w:tcPr>
            <w:tcW w:w="1911" w:type="dxa"/>
            <w:tcBorders>
              <w:top w:val="nil"/>
              <w:left w:val="nil"/>
              <w:bottom w:val="single" w:sz="4" w:space="0" w:color="auto"/>
              <w:right w:val="single" w:sz="4" w:space="0" w:color="auto"/>
            </w:tcBorders>
          </w:tcPr>
          <w:p w14:paraId="193E2041"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SME]</w:t>
            </w:r>
          </w:p>
        </w:tc>
      </w:tr>
      <w:tr w:rsidR="00383770" w:rsidRPr="00BD1CFF" w14:paraId="149994C9" w14:textId="77777777" w:rsidTr="004A5C74">
        <w:trPr>
          <w:trHeight w:val="990"/>
        </w:trPr>
        <w:tc>
          <w:tcPr>
            <w:tcW w:w="433" w:type="dxa"/>
            <w:tcBorders>
              <w:top w:val="nil"/>
              <w:left w:val="single" w:sz="4" w:space="0" w:color="auto"/>
              <w:bottom w:val="single" w:sz="4" w:space="0" w:color="auto"/>
              <w:right w:val="single" w:sz="4" w:space="0" w:color="auto"/>
            </w:tcBorders>
            <w:shd w:val="clear" w:color="auto" w:fill="auto"/>
          </w:tcPr>
          <w:p w14:paraId="5A32E52F"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11</w:t>
            </w:r>
          </w:p>
        </w:tc>
        <w:tc>
          <w:tcPr>
            <w:tcW w:w="2474" w:type="dxa"/>
            <w:tcBorders>
              <w:top w:val="nil"/>
              <w:left w:val="nil"/>
              <w:bottom w:val="single" w:sz="4" w:space="0" w:color="auto"/>
              <w:right w:val="single" w:sz="4" w:space="0" w:color="auto"/>
            </w:tcBorders>
            <w:shd w:val="clear" w:color="auto" w:fill="auto"/>
          </w:tcPr>
          <w:p w14:paraId="6D8F2BF1" w14:textId="797586E4" w:rsidR="004A5C74" w:rsidRPr="00BD1CFF" w:rsidRDefault="004620EA"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B</w:t>
            </w:r>
            <w:r w:rsidR="004A5C74" w:rsidRPr="00BD1CFF">
              <w:rPr>
                <w:rFonts w:ascii="Open Sans" w:eastAsia="Times New Roman" w:hAnsi="Open Sans" w:cs="Open Sans"/>
                <w:color w:val="1F3864" w:themeColor="accent1" w:themeShade="80"/>
                <w:lang w:eastAsia="da-DK"/>
              </w:rPr>
              <w:t>usiness support organisation</w:t>
            </w:r>
          </w:p>
        </w:tc>
        <w:tc>
          <w:tcPr>
            <w:tcW w:w="4323" w:type="dxa"/>
            <w:tcBorders>
              <w:top w:val="nil"/>
              <w:left w:val="nil"/>
              <w:bottom w:val="single" w:sz="4" w:space="0" w:color="auto"/>
              <w:right w:val="single" w:sz="4" w:space="0" w:color="auto"/>
            </w:tcBorders>
            <w:shd w:val="clear" w:color="auto" w:fill="auto"/>
          </w:tcPr>
          <w:p w14:paraId="28959DA9"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chamber of commerce, chamber of trade and crafts, business incubator or innovation centre, business clusters, etc.</w:t>
            </w:r>
          </w:p>
        </w:tc>
        <w:tc>
          <w:tcPr>
            <w:tcW w:w="1911" w:type="dxa"/>
            <w:tcBorders>
              <w:top w:val="nil"/>
              <w:left w:val="nil"/>
              <w:bottom w:val="single" w:sz="4" w:space="0" w:color="auto"/>
              <w:right w:val="single" w:sz="4" w:space="0" w:color="auto"/>
            </w:tcBorders>
          </w:tcPr>
          <w:p w14:paraId="0ECE1F75"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7E8EE526" w14:textId="77777777" w:rsidTr="004A5C74">
        <w:trPr>
          <w:trHeight w:val="40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62EDAF38"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12</w:t>
            </w:r>
          </w:p>
        </w:tc>
        <w:tc>
          <w:tcPr>
            <w:tcW w:w="2474" w:type="dxa"/>
            <w:tcBorders>
              <w:top w:val="single" w:sz="4" w:space="0" w:color="auto"/>
              <w:left w:val="nil"/>
              <w:bottom w:val="single" w:sz="4" w:space="0" w:color="auto"/>
              <w:right w:val="single" w:sz="4" w:space="0" w:color="auto"/>
            </w:tcBorders>
            <w:shd w:val="clear" w:color="auto" w:fill="auto"/>
          </w:tcPr>
          <w:p w14:paraId="5367ED21" w14:textId="2CC4CB3F"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EGTC</w:t>
            </w:r>
          </w:p>
        </w:tc>
        <w:tc>
          <w:tcPr>
            <w:tcW w:w="4323" w:type="dxa"/>
            <w:tcBorders>
              <w:top w:val="single" w:sz="4" w:space="0" w:color="auto"/>
              <w:left w:val="nil"/>
              <w:bottom w:val="single" w:sz="4" w:space="0" w:color="auto"/>
              <w:right w:val="single" w:sz="4" w:space="0" w:color="auto"/>
            </w:tcBorders>
            <w:shd w:val="clear" w:color="auto" w:fill="auto"/>
          </w:tcPr>
          <w:p w14:paraId="5500F982" w14:textId="77777777" w:rsidR="004A5C74" w:rsidRPr="00BD1CFF" w:rsidRDefault="004A5C74" w:rsidP="0038783C">
            <w:pPr>
              <w:rPr>
                <w:rFonts w:ascii="Open Sans" w:eastAsia="Times New Roman" w:hAnsi="Open Sans" w:cs="Open Sans"/>
                <w:color w:val="1F3864" w:themeColor="accent1" w:themeShade="80"/>
                <w:lang w:eastAsia="da-DK"/>
              </w:rPr>
            </w:pPr>
          </w:p>
        </w:tc>
        <w:tc>
          <w:tcPr>
            <w:tcW w:w="1911" w:type="dxa"/>
            <w:tcBorders>
              <w:top w:val="single" w:sz="4" w:space="0" w:color="auto"/>
              <w:left w:val="nil"/>
              <w:bottom w:val="single" w:sz="4" w:space="0" w:color="auto"/>
              <w:right w:val="single" w:sz="4" w:space="0" w:color="auto"/>
            </w:tcBorders>
          </w:tcPr>
          <w:p w14:paraId="2170C6FF"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648C8D50" w14:textId="77777777" w:rsidTr="004A5C74">
        <w:trPr>
          <w:trHeight w:val="40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4AF9CBB4"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13</w:t>
            </w:r>
          </w:p>
        </w:tc>
        <w:tc>
          <w:tcPr>
            <w:tcW w:w="2474" w:type="dxa"/>
            <w:tcBorders>
              <w:top w:val="single" w:sz="4" w:space="0" w:color="auto"/>
              <w:left w:val="nil"/>
              <w:bottom w:val="single" w:sz="4" w:space="0" w:color="auto"/>
              <w:right w:val="single" w:sz="4" w:space="0" w:color="auto"/>
            </w:tcBorders>
            <w:shd w:val="clear" w:color="auto" w:fill="auto"/>
          </w:tcPr>
          <w:p w14:paraId="6C089D9E"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International organisation, EEIG</w:t>
            </w:r>
          </w:p>
        </w:tc>
        <w:tc>
          <w:tcPr>
            <w:tcW w:w="4323" w:type="dxa"/>
            <w:tcBorders>
              <w:top w:val="single" w:sz="4" w:space="0" w:color="auto"/>
              <w:left w:val="nil"/>
              <w:bottom w:val="single" w:sz="4" w:space="0" w:color="auto"/>
              <w:right w:val="single" w:sz="4" w:space="0" w:color="auto"/>
            </w:tcBorders>
            <w:shd w:val="clear" w:color="auto" w:fill="auto"/>
          </w:tcPr>
          <w:p w14:paraId="21939F73"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under national law, under international law</w:t>
            </w:r>
          </w:p>
        </w:tc>
        <w:tc>
          <w:tcPr>
            <w:tcW w:w="1911" w:type="dxa"/>
            <w:tcBorders>
              <w:top w:val="single" w:sz="4" w:space="0" w:color="auto"/>
              <w:left w:val="nil"/>
              <w:bottom w:val="single" w:sz="4" w:space="0" w:color="auto"/>
              <w:right w:val="single" w:sz="4" w:space="0" w:color="auto"/>
            </w:tcBorders>
          </w:tcPr>
          <w:p w14:paraId="3758CBBB"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03A5751D" w14:textId="77777777" w:rsidTr="004A5C74">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7F1621BB"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14</w:t>
            </w:r>
          </w:p>
        </w:tc>
        <w:tc>
          <w:tcPr>
            <w:tcW w:w="2474" w:type="dxa"/>
            <w:tcBorders>
              <w:top w:val="single" w:sz="4" w:space="0" w:color="auto"/>
              <w:left w:val="nil"/>
              <w:bottom w:val="single" w:sz="4" w:space="0" w:color="auto"/>
              <w:right w:val="single" w:sz="4" w:space="0" w:color="auto"/>
            </w:tcBorders>
            <w:shd w:val="clear" w:color="auto" w:fill="auto"/>
          </w:tcPr>
          <w:p w14:paraId="0F1903D0"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General public</w:t>
            </w:r>
            <w:r w:rsidRPr="00BD1CFF">
              <w:rPr>
                <w:rStyle w:val="FootnoteReference"/>
                <w:rFonts w:ascii="Open Sans" w:eastAsia="Times New Roman" w:hAnsi="Open Sans" w:cs="Open Sans"/>
                <w:color w:val="1F3864" w:themeColor="accent1" w:themeShade="80"/>
                <w:lang w:eastAsia="da-DK"/>
              </w:rPr>
              <w:footnoteReference w:id="1"/>
            </w:r>
          </w:p>
        </w:tc>
        <w:tc>
          <w:tcPr>
            <w:tcW w:w="4323" w:type="dxa"/>
            <w:tcBorders>
              <w:top w:val="single" w:sz="4" w:space="0" w:color="auto"/>
              <w:left w:val="nil"/>
              <w:bottom w:val="single" w:sz="4" w:space="0" w:color="auto"/>
              <w:right w:val="single" w:sz="4" w:space="0" w:color="auto"/>
            </w:tcBorders>
            <w:shd w:val="clear" w:color="auto" w:fill="auto"/>
          </w:tcPr>
          <w:p w14:paraId="4DB40639" w14:textId="77777777" w:rsidR="004A5C74" w:rsidRPr="00BD1CFF" w:rsidRDefault="004A5C74" w:rsidP="0038783C">
            <w:pPr>
              <w:rPr>
                <w:rFonts w:ascii="Open Sans" w:eastAsia="Times New Roman" w:hAnsi="Open Sans" w:cs="Open Sans"/>
                <w:color w:val="1F3864" w:themeColor="accent1" w:themeShade="80"/>
                <w:lang w:eastAsia="da-DK"/>
              </w:rPr>
            </w:pPr>
          </w:p>
        </w:tc>
        <w:tc>
          <w:tcPr>
            <w:tcW w:w="1911" w:type="dxa"/>
            <w:tcBorders>
              <w:top w:val="single" w:sz="4" w:space="0" w:color="auto"/>
              <w:left w:val="nil"/>
              <w:bottom w:val="single" w:sz="4" w:space="0" w:color="auto"/>
              <w:right w:val="single" w:sz="4" w:space="0" w:color="auto"/>
            </w:tcBorders>
          </w:tcPr>
          <w:p w14:paraId="0E5F9360"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people]</w:t>
            </w:r>
          </w:p>
        </w:tc>
      </w:tr>
      <w:tr w:rsidR="00383770" w:rsidRPr="00BD1CFF" w14:paraId="2520C382" w14:textId="77777777" w:rsidTr="004A5C74">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7D8A8597"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15</w:t>
            </w:r>
          </w:p>
        </w:tc>
        <w:tc>
          <w:tcPr>
            <w:tcW w:w="2474" w:type="dxa"/>
            <w:tcBorders>
              <w:top w:val="single" w:sz="4" w:space="0" w:color="auto"/>
              <w:left w:val="nil"/>
              <w:bottom w:val="single" w:sz="4" w:space="0" w:color="auto"/>
              <w:right w:val="single" w:sz="4" w:space="0" w:color="auto"/>
            </w:tcBorders>
            <w:shd w:val="clear" w:color="auto" w:fill="auto"/>
          </w:tcPr>
          <w:p w14:paraId="4633EA91" w14:textId="3DE6DB51" w:rsidR="004A5C74" w:rsidRPr="00BD1CFF" w:rsidRDefault="00A768AC"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Hospitals and medical centres</w:t>
            </w:r>
          </w:p>
        </w:tc>
        <w:tc>
          <w:tcPr>
            <w:tcW w:w="4323" w:type="dxa"/>
            <w:tcBorders>
              <w:top w:val="single" w:sz="4" w:space="0" w:color="auto"/>
              <w:left w:val="nil"/>
              <w:bottom w:val="single" w:sz="4" w:space="0" w:color="auto"/>
              <w:right w:val="single" w:sz="4" w:space="0" w:color="auto"/>
            </w:tcBorders>
            <w:shd w:val="clear" w:color="auto" w:fill="auto"/>
          </w:tcPr>
          <w:p w14:paraId="50BA8821" w14:textId="77777777" w:rsidR="004A5C74" w:rsidRPr="00BD1CFF" w:rsidRDefault="004A5C74" w:rsidP="0038783C">
            <w:pPr>
              <w:rPr>
                <w:rFonts w:ascii="Open Sans" w:eastAsia="Times New Roman" w:hAnsi="Open Sans" w:cs="Open Sans"/>
                <w:color w:val="1F3864" w:themeColor="accent1" w:themeShade="80"/>
                <w:lang w:eastAsia="da-DK"/>
              </w:rPr>
            </w:pPr>
          </w:p>
        </w:tc>
        <w:tc>
          <w:tcPr>
            <w:tcW w:w="1911" w:type="dxa"/>
            <w:tcBorders>
              <w:top w:val="single" w:sz="4" w:space="0" w:color="auto"/>
              <w:left w:val="nil"/>
              <w:bottom w:val="single" w:sz="4" w:space="0" w:color="auto"/>
              <w:right w:val="single" w:sz="4" w:space="0" w:color="auto"/>
            </w:tcBorders>
          </w:tcPr>
          <w:p w14:paraId="1F053075" w14:textId="60C630C1" w:rsidR="004A5C74" w:rsidRPr="00BD1CFF" w:rsidRDefault="00A768AC"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73F3553F" w14:textId="77777777" w:rsidTr="004A5C74">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68DC022F" w14:textId="336B4681" w:rsidR="004620EA" w:rsidRPr="00BD1CFF" w:rsidRDefault="004620EA"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16</w:t>
            </w:r>
          </w:p>
        </w:tc>
        <w:tc>
          <w:tcPr>
            <w:tcW w:w="2474" w:type="dxa"/>
            <w:tcBorders>
              <w:top w:val="single" w:sz="4" w:space="0" w:color="auto"/>
              <w:left w:val="nil"/>
              <w:bottom w:val="single" w:sz="4" w:space="0" w:color="auto"/>
              <w:right w:val="single" w:sz="4" w:space="0" w:color="auto"/>
            </w:tcBorders>
            <w:shd w:val="clear" w:color="auto" w:fill="auto"/>
          </w:tcPr>
          <w:p w14:paraId="5B4CBC22" w14:textId="5C7896C1" w:rsidR="004620EA" w:rsidRPr="00BD1CFF" w:rsidRDefault="00A768AC"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Other</w:t>
            </w:r>
          </w:p>
        </w:tc>
        <w:tc>
          <w:tcPr>
            <w:tcW w:w="4323" w:type="dxa"/>
            <w:tcBorders>
              <w:top w:val="single" w:sz="4" w:space="0" w:color="auto"/>
              <w:left w:val="nil"/>
              <w:bottom w:val="single" w:sz="4" w:space="0" w:color="auto"/>
              <w:right w:val="single" w:sz="4" w:space="0" w:color="auto"/>
            </w:tcBorders>
            <w:shd w:val="clear" w:color="auto" w:fill="auto"/>
          </w:tcPr>
          <w:p w14:paraId="29DA563F" w14:textId="77777777" w:rsidR="004620EA" w:rsidRPr="00BD1CFF" w:rsidRDefault="004620EA" w:rsidP="0038783C">
            <w:pPr>
              <w:rPr>
                <w:rFonts w:ascii="Open Sans" w:eastAsia="Times New Roman" w:hAnsi="Open Sans" w:cs="Open Sans"/>
                <w:color w:val="1F3864" w:themeColor="accent1" w:themeShade="80"/>
                <w:lang w:eastAsia="da-DK"/>
              </w:rPr>
            </w:pPr>
          </w:p>
        </w:tc>
        <w:tc>
          <w:tcPr>
            <w:tcW w:w="1911" w:type="dxa"/>
            <w:tcBorders>
              <w:top w:val="single" w:sz="4" w:space="0" w:color="auto"/>
              <w:left w:val="nil"/>
              <w:bottom w:val="single" w:sz="4" w:space="0" w:color="auto"/>
              <w:right w:val="single" w:sz="4" w:space="0" w:color="auto"/>
            </w:tcBorders>
          </w:tcPr>
          <w:p w14:paraId="382B65F6" w14:textId="2A141DC1" w:rsidR="004620EA" w:rsidRPr="00BD1CFF" w:rsidRDefault="004620EA" w:rsidP="0038783C">
            <w:pPr>
              <w:rPr>
                <w:rFonts w:ascii="Open Sans" w:eastAsia="Times New Roman" w:hAnsi="Open Sans" w:cs="Open Sans"/>
                <w:color w:val="1F3864" w:themeColor="accent1" w:themeShade="80"/>
                <w:lang w:eastAsia="da-DK"/>
              </w:rPr>
            </w:pPr>
          </w:p>
        </w:tc>
      </w:tr>
    </w:tbl>
    <w:p w14:paraId="7C2F874C" w14:textId="77777777" w:rsidR="00A258D4" w:rsidRPr="00BD1CFF" w:rsidRDefault="00A258D4" w:rsidP="004A5C74">
      <w:pPr>
        <w:rPr>
          <w:rFonts w:ascii="Open Sans" w:hAnsi="Open Sans" w:cs="Open Sans"/>
          <w:color w:val="1F3864" w:themeColor="accent1" w:themeShade="80"/>
          <w:u w:val="single"/>
        </w:rPr>
      </w:pPr>
    </w:p>
    <w:sectPr w:rsidR="00A258D4" w:rsidRPr="00BD1CFF" w:rsidSect="006167C9">
      <w:pgSz w:w="11906" w:h="16838"/>
      <w:pgMar w:top="1418" w:right="1418" w:bottom="1418" w:left="212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85B46" w14:textId="77777777" w:rsidR="00865ABB" w:rsidRDefault="00865ABB" w:rsidP="00066A44">
      <w:r>
        <w:separator/>
      </w:r>
    </w:p>
  </w:endnote>
  <w:endnote w:type="continuationSeparator" w:id="0">
    <w:p w14:paraId="5F55C09F" w14:textId="77777777" w:rsidR="00865ABB" w:rsidRDefault="00865ABB"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panose1 w:val="020B05030201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0000500000000020000"/>
    <w:charset w:val="00"/>
    <w:family w:val="auto"/>
    <w:pitch w:val="variable"/>
    <w:sig w:usb0="E00002FF" w:usb1="5000205A"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ABEDE" w14:textId="7BCD017A" w:rsidR="00446CEC" w:rsidRPr="00F23600" w:rsidRDefault="00446CEC" w:rsidP="00F23600">
    <w:pPr>
      <w:pStyle w:val="Footer"/>
      <w:jc w:val="right"/>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D37064">
      <w:rPr>
        <w:rFonts w:asciiTheme="majorHAnsi" w:hAnsiTheme="majorHAnsi"/>
        <w:noProof/>
        <w:color w:val="007BA1"/>
        <w:sz w:val="21"/>
        <w:szCs w:val="21"/>
      </w:rPr>
      <w:t>17</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D37064">
      <w:rPr>
        <w:rFonts w:asciiTheme="majorHAnsi" w:hAnsiTheme="majorHAnsi"/>
        <w:noProof/>
        <w:color w:val="007BA1"/>
        <w:sz w:val="21"/>
        <w:szCs w:val="21"/>
      </w:rPr>
      <w:t>19</w:t>
    </w:r>
    <w:r w:rsidRPr="00F23600">
      <w:rPr>
        <w:rFonts w:asciiTheme="majorHAnsi" w:hAnsiTheme="majorHAnsi"/>
        <w:noProof/>
        <w:color w:val="007BA1"/>
        <w:sz w:val="21"/>
        <w:szCs w:val="21"/>
      </w:rPr>
      <w:fldChar w:fldCharType="end"/>
    </w:r>
  </w:p>
  <w:p w14:paraId="3A2489D8" w14:textId="72F942CE" w:rsidR="00446CEC" w:rsidRDefault="00446CEC" w:rsidP="000518A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448A7" w14:textId="77777777" w:rsidR="00865ABB" w:rsidRDefault="00865ABB" w:rsidP="00066A44">
      <w:r>
        <w:separator/>
      </w:r>
    </w:p>
  </w:footnote>
  <w:footnote w:type="continuationSeparator" w:id="0">
    <w:p w14:paraId="0A14BAC8" w14:textId="77777777" w:rsidR="00865ABB" w:rsidRDefault="00865ABB" w:rsidP="00066A44">
      <w:r>
        <w:continuationSeparator/>
      </w:r>
    </w:p>
  </w:footnote>
  <w:footnote w:id="1">
    <w:p w14:paraId="25A80F3F" w14:textId="396DE11B" w:rsidR="00446CEC" w:rsidRPr="00171B79" w:rsidRDefault="00446CEC" w:rsidP="004A5C74">
      <w:pPr>
        <w:pStyle w:val="FootnoteText"/>
        <w:spacing w:after="0"/>
        <w:rPr>
          <w:rFonts w:asciiTheme="minorHAnsi" w:hAnsiTheme="minorHAnsi"/>
          <w:sz w:val="18"/>
          <w:szCs w:val="18"/>
          <w:lang w:val="en-GB"/>
        </w:rPr>
      </w:pPr>
      <w:r w:rsidRPr="00171B79">
        <w:rPr>
          <w:rStyle w:val="FootnoteReference"/>
          <w:rFonts w:asciiTheme="minorHAnsi" w:hAnsiTheme="minorHAnsi"/>
          <w:sz w:val="18"/>
          <w:szCs w:val="18"/>
        </w:rPr>
        <w:footnoteRef/>
      </w:r>
      <w:r w:rsidRPr="00171B79">
        <w:rPr>
          <w:rFonts w:asciiTheme="minorHAnsi" w:hAnsiTheme="minorHAnsi"/>
          <w:sz w:val="18"/>
          <w:szCs w:val="18"/>
          <w:lang w:val="en-GB"/>
        </w:rPr>
        <w:t xml:space="preserve"> Relevant only for target groups</w:t>
      </w:r>
      <w:r>
        <w:rPr>
          <w:rFonts w:asciiTheme="minorHAnsi" w:hAnsiTheme="minorHAnsi"/>
          <w:sz w:val="18"/>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3ED12" w14:textId="61970A5B" w:rsidR="00446CEC" w:rsidRDefault="00C45F06" w:rsidP="00383770">
    <w:pPr>
      <w:pStyle w:val="Header"/>
    </w:pPr>
    <w:r>
      <w:rPr>
        <w:noProof/>
      </w:rPr>
      <w:drawing>
        <wp:inline distT="0" distB="0" distL="0" distR="0" wp14:anchorId="7A7526D6" wp14:editId="5B20B764">
          <wp:extent cx="2732044" cy="325315"/>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773967" cy="330307"/>
                  </a:xfrm>
                  <a:prstGeom prst="rect">
                    <a:avLst/>
                  </a:prstGeom>
                </pic:spPr>
              </pic:pic>
            </a:graphicData>
          </a:graphic>
        </wp:inline>
      </w:drawing>
    </w:r>
  </w:p>
  <w:p w14:paraId="3D7007F0" w14:textId="0DED440E" w:rsidR="00446CEC" w:rsidRDefault="00446CEC">
    <w:pPr>
      <w:pStyle w:val="Header"/>
    </w:pPr>
  </w:p>
  <w:p w14:paraId="0CB6BB97" w14:textId="59474D85" w:rsidR="00446CEC" w:rsidRDefault="00446CEC">
    <w:pPr>
      <w:pStyle w:val="Header"/>
    </w:pPr>
  </w:p>
  <w:p w14:paraId="7CC58FD5" w14:textId="77777777" w:rsidR="00446CEC" w:rsidRDefault="00446C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1"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2"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1"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4"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16cid:durableId="1953245851">
    <w:abstractNumId w:val="33"/>
  </w:num>
  <w:num w:numId="2" w16cid:durableId="2135442443">
    <w:abstractNumId w:val="18"/>
  </w:num>
  <w:num w:numId="3" w16cid:durableId="521361368">
    <w:abstractNumId w:val="29"/>
  </w:num>
  <w:num w:numId="4" w16cid:durableId="379675999">
    <w:abstractNumId w:val="35"/>
  </w:num>
  <w:num w:numId="5" w16cid:durableId="373191155">
    <w:abstractNumId w:val="34"/>
  </w:num>
  <w:num w:numId="6" w16cid:durableId="1012758876">
    <w:abstractNumId w:val="8"/>
  </w:num>
  <w:num w:numId="7" w16cid:durableId="641932985">
    <w:abstractNumId w:val="31"/>
  </w:num>
  <w:num w:numId="8" w16cid:durableId="1815562074">
    <w:abstractNumId w:val="30"/>
  </w:num>
  <w:num w:numId="9" w16cid:durableId="1490320475">
    <w:abstractNumId w:val="21"/>
  </w:num>
  <w:num w:numId="10" w16cid:durableId="1932620642">
    <w:abstractNumId w:val="38"/>
  </w:num>
  <w:num w:numId="11" w16cid:durableId="1980914439">
    <w:abstractNumId w:val="25"/>
  </w:num>
  <w:num w:numId="12" w16cid:durableId="1130391960">
    <w:abstractNumId w:val="40"/>
  </w:num>
  <w:num w:numId="13" w16cid:durableId="1549494987">
    <w:abstractNumId w:val="26"/>
  </w:num>
  <w:num w:numId="14" w16cid:durableId="332756940">
    <w:abstractNumId w:val="12"/>
  </w:num>
  <w:num w:numId="15" w16cid:durableId="985087825">
    <w:abstractNumId w:val="24"/>
  </w:num>
  <w:num w:numId="16" w16cid:durableId="2075465600">
    <w:abstractNumId w:val="10"/>
  </w:num>
  <w:num w:numId="17" w16cid:durableId="787509754">
    <w:abstractNumId w:val="22"/>
  </w:num>
  <w:num w:numId="18" w16cid:durableId="1606841720">
    <w:abstractNumId w:val="1"/>
  </w:num>
  <w:num w:numId="19" w16cid:durableId="402994112">
    <w:abstractNumId w:val="20"/>
  </w:num>
  <w:num w:numId="20" w16cid:durableId="1755978238">
    <w:abstractNumId w:val="39"/>
  </w:num>
  <w:num w:numId="21" w16cid:durableId="940381310">
    <w:abstractNumId w:val="4"/>
  </w:num>
  <w:num w:numId="22" w16cid:durableId="202985762">
    <w:abstractNumId w:val="19"/>
  </w:num>
  <w:num w:numId="23" w16cid:durableId="1332415731">
    <w:abstractNumId w:val="14"/>
  </w:num>
  <w:num w:numId="24" w16cid:durableId="1260718546">
    <w:abstractNumId w:val="9"/>
  </w:num>
  <w:num w:numId="25" w16cid:durableId="475800917">
    <w:abstractNumId w:val="13"/>
  </w:num>
  <w:num w:numId="26" w16cid:durableId="1730222322">
    <w:abstractNumId w:val="17"/>
  </w:num>
  <w:num w:numId="27" w16cid:durableId="1918860159">
    <w:abstractNumId w:val="27"/>
  </w:num>
  <w:num w:numId="28" w16cid:durableId="1440560934">
    <w:abstractNumId w:val="11"/>
  </w:num>
  <w:num w:numId="29" w16cid:durableId="2066902454">
    <w:abstractNumId w:val="32"/>
  </w:num>
  <w:num w:numId="30" w16cid:durableId="259678497">
    <w:abstractNumId w:val="36"/>
  </w:num>
  <w:num w:numId="31" w16cid:durableId="1393578478">
    <w:abstractNumId w:val="2"/>
  </w:num>
  <w:num w:numId="32" w16cid:durableId="204761452">
    <w:abstractNumId w:val="5"/>
  </w:num>
  <w:num w:numId="33" w16cid:durableId="1353067435">
    <w:abstractNumId w:val="6"/>
  </w:num>
  <w:num w:numId="34" w16cid:durableId="1829638057">
    <w:abstractNumId w:val="37"/>
  </w:num>
  <w:num w:numId="35" w16cid:durableId="718481559">
    <w:abstractNumId w:val="16"/>
  </w:num>
  <w:num w:numId="36" w16cid:durableId="538931657">
    <w:abstractNumId w:val="15"/>
  </w:num>
  <w:num w:numId="37" w16cid:durableId="356197731">
    <w:abstractNumId w:val="7"/>
  </w:num>
  <w:num w:numId="38" w16cid:durableId="641156777">
    <w:abstractNumId w:val="23"/>
  </w:num>
  <w:num w:numId="39" w16cid:durableId="178660541">
    <w:abstractNumId w:val="41"/>
  </w:num>
  <w:num w:numId="40" w16cid:durableId="1050494965">
    <w:abstractNumId w:val="3"/>
  </w:num>
  <w:num w:numId="41" w16cid:durableId="1992128980">
    <w:abstractNumId w:val="28"/>
  </w:num>
  <w:num w:numId="42" w16cid:durableId="17545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9F8"/>
    <w:rsid w:val="0000630B"/>
    <w:rsid w:val="00010BDD"/>
    <w:rsid w:val="0001173C"/>
    <w:rsid w:val="00023E0C"/>
    <w:rsid w:val="0003115C"/>
    <w:rsid w:val="000331F7"/>
    <w:rsid w:val="00050D0B"/>
    <w:rsid w:val="000518AA"/>
    <w:rsid w:val="00051E76"/>
    <w:rsid w:val="00055E0F"/>
    <w:rsid w:val="000641D7"/>
    <w:rsid w:val="00065BDD"/>
    <w:rsid w:val="00066044"/>
    <w:rsid w:val="00066A44"/>
    <w:rsid w:val="00071C38"/>
    <w:rsid w:val="00072BDB"/>
    <w:rsid w:val="00072E39"/>
    <w:rsid w:val="00076FAD"/>
    <w:rsid w:val="00080606"/>
    <w:rsid w:val="00084611"/>
    <w:rsid w:val="00092748"/>
    <w:rsid w:val="00097A02"/>
    <w:rsid w:val="000A4F06"/>
    <w:rsid w:val="000A74B5"/>
    <w:rsid w:val="000B594E"/>
    <w:rsid w:val="000C21CD"/>
    <w:rsid w:val="000C27AB"/>
    <w:rsid w:val="000C5752"/>
    <w:rsid w:val="000D2400"/>
    <w:rsid w:val="000E2179"/>
    <w:rsid w:val="000E2B42"/>
    <w:rsid w:val="000F3A63"/>
    <w:rsid w:val="000F7CB7"/>
    <w:rsid w:val="00104B66"/>
    <w:rsid w:val="00107F01"/>
    <w:rsid w:val="00110944"/>
    <w:rsid w:val="00114243"/>
    <w:rsid w:val="001163C9"/>
    <w:rsid w:val="00117B76"/>
    <w:rsid w:val="00120484"/>
    <w:rsid w:val="001246DD"/>
    <w:rsid w:val="00124BF0"/>
    <w:rsid w:val="00126C53"/>
    <w:rsid w:val="00131662"/>
    <w:rsid w:val="00133FF9"/>
    <w:rsid w:val="00140610"/>
    <w:rsid w:val="0015328E"/>
    <w:rsid w:val="0015355C"/>
    <w:rsid w:val="00154F5D"/>
    <w:rsid w:val="00157460"/>
    <w:rsid w:val="00160473"/>
    <w:rsid w:val="0016095A"/>
    <w:rsid w:val="001651C2"/>
    <w:rsid w:val="00170C37"/>
    <w:rsid w:val="001710A8"/>
    <w:rsid w:val="00171B79"/>
    <w:rsid w:val="00180EB0"/>
    <w:rsid w:val="00182C4D"/>
    <w:rsid w:val="00186D97"/>
    <w:rsid w:val="00191FB9"/>
    <w:rsid w:val="001961BD"/>
    <w:rsid w:val="00196C49"/>
    <w:rsid w:val="001A5979"/>
    <w:rsid w:val="001A59A8"/>
    <w:rsid w:val="001B5B14"/>
    <w:rsid w:val="001C08C4"/>
    <w:rsid w:val="001C46C8"/>
    <w:rsid w:val="001C700F"/>
    <w:rsid w:val="001D222B"/>
    <w:rsid w:val="001E01BF"/>
    <w:rsid w:val="001E1B2E"/>
    <w:rsid w:val="001E1C5F"/>
    <w:rsid w:val="001E6CC5"/>
    <w:rsid w:val="001E7DF8"/>
    <w:rsid w:val="001F4ED7"/>
    <w:rsid w:val="002046F0"/>
    <w:rsid w:val="00204BAA"/>
    <w:rsid w:val="00216C0F"/>
    <w:rsid w:val="00220527"/>
    <w:rsid w:val="002228DA"/>
    <w:rsid w:val="00225A12"/>
    <w:rsid w:val="00225DD9"/>
    <w:rsid w:val="0023478C"/>
    <w:rsid w:val="00240073"/>
    <w:rsid w:val="002407F6"/>
    <w:rsid w:val="00250696"/>
    <w:rsid w:val="00252A4B"/>
    <w:rsid w:val="002537BC"/>
    <w:rsid w:val="00254439"/>
    <w:rsid w:val="002565A0"/>
    <w:rsid w:val="00261F6F"/>
    <w:rsid w:val="002661A6"/>
    <w:rsid w:val="00273621"/>
    <w:rsid w:val="00274B89"/>
    <w:rsid w:val="0027665D"/>
    <w:rsid w:val="00283D65"/>
    <w:rsid w:val="0029146F"/>
    <w:rsid w:val="00292391"/>
    <w:rsid w:val="00292E83"/>
    <w:rsid w:val="002B144D"/>
    <w:rsid w:val="002B1473"/>
    <w:rsid w:val="002B7706"/>
    <w:rsid w:val="002C244F"/>
    <w:rsid w:val="002C56B3"/>
    <w:rsid w:val="002D0BC2"/>
    <w:rsid w:val="002D2A6B"/>
    <w:rsid w:val="002D5B73"/>
    <w:rsid w:val="002F04DA"/>
    <w:rsid w:val="002F1FEC"/>
    <w:rsid w:val="00301AB8"/>
    <w:rsid w:val="00305DDB"/>
    <w:rsid w:val="003061C7"/>
    <w:rsid w:val="00311D03"/>
    <w:rsid w:val="003128B5"/>
    <w:rsid w:val="00312F35"/>
    <w:rsid w:val="003149E6"/>
    <w:rsid w:val="003155EC"/>
    <w:rsid w:val="003163A7"/>
    <w:rsid w:val="00316598"/>
    <w:rsid w:val="00317DB7"/>
    <w:rsid w:val="00330FD2"/>
    <w:rsid w:val="003330F7"/>
    <w:rsid w:val="0033316B"/>
    <w:rsid w:val="00342D65"/>
    <w:rsid w:val="00345CF8"/>
    <w:rsid w:val="0035096D"/>
    <w:rsid w:val="00352DD1"/>
    <w:rsid w:val="00353799"/>
    <w:rsid w:val="00353D7F"/>
    <w:rsid w:val="00373638"/>
    <w:rsid w:val="0037420B"/>
    <w:rsid w:val="00383770"/>
    <w:rsid w:val="00383FD0"/>
    <w:rsid w:val="0038783C"/>
    <w:rsid w:val="00387FF8"/>
    <w:rsid w:val="00390243"/>
    <w:rsid w:val="003A0C84"/>
    <w:rsid w:val="003A24E3"/>
    <w:rsid w:val="003A51EB"/>
    <w:rsid w:val="003B2508"/>
    <w:rsid w:val="003B37C9"/>
    <w:rsid w:val="003B3EA2"/>
    <w:rsid w:val="003B698F"/>
    <w:rsid w:val="003B6AA4"/>
    <w:rsid w:val="003C2123"/>
    <w:rsid w:val="003D51F9"/>
    <w:rsid w:val="003D745A"/>
    <w:rsid w:val="003E0A2A"/>
    <w:rsid w:val="003E61F3"/>
    <w:rsid w:val="0040330E"/>
    <w:rsid w:val="00403658"/>
    <w:rsid w:val="00406F49"/>
    <w:rsid w:val="00412343"/>
    <w:rsid w:val="004129B8"/>
    <w:rsid w:val="00412F7D"/>
    <w:rsid w:val="00413670"/>
    <w:rsid w:val="00422CBB"/>
    <w:rsid w:val="00423E4A"/>
    <w:rsid w:val="00427BAB"/>
    <w:rsid w:val="00427D87"/>
    <w:rsid w:val="004349D6"/>
    <w:rsid w:val="00446CEC"/>
    <w:rsid w:val="004507F9"/>
    <w:rsid w:val="004565E0"/>
    <w:rsid w:val="004620DA"/>
    <w:rsid w:val="004620EA"/>
    <w:rsid w:val="00462C1F"/>
    <w:rsid w:val="00471D0C"/>
    <w:rsid w:val="004831F2"/>
    <w:rsid w:val="0048561F"/>
    <w:rsid w:val="00486849"/>
    <w:rsid w:val="00490DF0"/>
    <w:rsid w:val="00492443"/>
    <w:rsid w:val="004954FE"/>
    <w:rsid w:val="004A169A"/>
    <w:rsid w:val="004A5C74"/>
    <w:rsid w:val="004A706A"/>
    <w:rsid w:val="004B7167"/>
    <w:rsid w:val="004C125D"/>
    <w:rsid w:val="004C1EEF"/>
    <w:rsid w:val="004C72A2"/>
    <w:rsid w:val="004D0E67"/>
    <w:rsid w:val="004D45A0"/>
    <w:rsid w:val="004E2D95"/>
    <w:rsid w:val="004F7E89"/>
    <w:rsid w:val="00500AA7"/>
    <w:rsid w:val="00500D4D"/>
    <w:rsid w:val="00503539"/>
    <w:rsid w:val="00505248"/>
    <w:rsid w:val="00505B7C"/>
    <w:rsid w:val="0051207C"/>
    <w:rsid w:val="00512DC3"/>
    <w:rsid w:val="00515C6A"/>
    <w:rsid w:val="00520DB7"/>
    <w:rsid w:val="00533A6C"/>
    <w:rsid w:val="00533C41"/>
    <w:rsid w:val="0053598E"/>
    <w:rsid w:val="00536B48"/>
    <w:rsid w:val="00545942"/>
    <w:rsid w:val="00553D08"/>
    <w:rsid w:val="005568C6"/>
    <w:rsid w:val="00564138"/>
    <w:rsid w:val="00567188"/>
    <w:rsid w:val="00575F25"/>
    <w:rsid w:val="005803F2"/>
    <w:rsid w:val="00590692"/>
    <w:rsid w:val="00594C02"/>
    <w:rsid w:val="00594D4C"/>
    <w:rsid w:val="00595446"/>
    <w:rsid w:val="005A4F2A"/>
    <w:rsid w:val="005A55F1"/>
    <w:rsid w:val="005B0B01"/>
    <w:rsid w:val="005B33C7"/>
    <w:rsid w:val="005B54EB"/>
    <w:rsid w:val="005B6D64"/>
    <w:rsid w:val="005C1995"/>
    <w:rsid w:val="005C1C6C"/>
    <w:rsid w:val="005C5631"/>
    <w:rsid w:val="005D2F0D"/>
    <w:rsid w:val="005D72DB"/>
    <w:rsid w:val="005D7A6F"/>
    <w:rsid w:val="005E0064"/>
    <w:rsid w:val="005E37B8"/>
    <w:rsid w:val="005E4659"/>
    <w:rsid w:val="005E65B7"/>
    <w:rsid w:val="005F2418"/>
    <w:rsid w:val="005F36C2"/>
    <w:rsid w:val="00601E57"/>
    <w:rsid w:val="006035E8"/>
    <w:rsid w:val="0060472B"/>
    <w:rsid w:val="006167C9"/>
    <w:rsid w:val="00622CC7"/>
    <w:rsid w:val="00623E85"/>
    <w:rsid w:val="00633C69"/>
    <w:rsid w:val="0063414C"/>
    <w:rsid w:val="0064171F"/>
    <w:rsid w:val="0064558D"/>
    <w:rsid w:val="0065312C"/>
    <w:rsid w:val="006553A3"/>
    <w:rsid w:val="00664056"/>
    <w:rsid w:val="006702B1"/>
    <w:rsid w:val="006718D4"/>
    <w:rsid w:val="0067295A"/>
    <w:rsid w:val="0067450A"/>
    <w:rsid w:val="00676E92"/>
    <w:rsid w:val="0067768E"/>
    <w:rsid w:val="00681151"/>
    <w:rsid w:val="006950BB"/>
    <w:rsid w:val="0069540A"/>
    <w:rsid w:val="006A0593"/>
    <w:rsid w:val="006A2144"/>
    <w:rsid w:val="006B1A23"/>
    <w:rsid w:val="006B2779"/>
    <w:rsid w:val="006B773D"/>
    <w:rsid w:val="006C1831"/>
    <w:rsid w:val="006E2CF6"/>
    <w:rsid w:val="006F3EC6"/>
    <w:rsid w:val="006F5B27"/>
    <w:rsid w:val="00703F36"/>
    <w:rsid w:val="007050DD"/>
    <w:rsid w:val="007172D8"/>
    <w:rsid w:val="0072544B"/>
    <w:rsid w:val="00730745"/>
    <w:rsid w:val="007330F7"/>
    <w:rsid w:val="007452FD"/>
    <w:rsid w:val="00746147"/>
    <w:rsid w:val="00751258"/>
    <w:rsid w:val="00751DE8"/>
    <w:rsid w:val="00755702"/>
    <w:rsid w:val="00755DBD"/>
    <w:rsid w:val="00755DD6"/>
    <w:rsid w:val="0075619D"/>
    <w:rsid w:val="00777F27"/>
    <w:rsid w:val="00781E24"/>
    <w:rsid w:val="00786A6B"/>
    <w:rsid w:val="00793FC3"/>
    <w:rsid w:val="00794EEF"/>
    <w:rsid w:val="007963B9"/>
    <w:rsid w:val="007A47D5"/>
    <w:rsid w:val="007A7C2D"/>
    <w:rsid w:val="007B0A13"/>
    <w:rsid w:val="007B3F23"/>
    <w:rsid w:val="007B5817"/>
    <w:rsid w:val="007B6D17"/>
    <w:rsid w:val="007D036F"/>
    <w:rsid w:val="007D77B4"/>
    <w:rsid w:val="007E0328"/>
    <w:rsid w:val="007E1167"/>
    <w:rsid w:val="007E254E"/>
    <w:rsid w:val="007E52DC"/>
    <w:rsid w:val="007E5C97"/>
    <w:rsid w:val="008018BF"/>
    <w:rsid w:val="008044CA"/>
    <w:rsid w:val="0081301E"/>
    <w:rsid w:val="008166D9"/>
    <w:rsid w:val="00817F63"/>
    <w:rsid w:val="00820909"/>
    <w:rsid w:val="00822670"/>
    <w:rsid w:val="00825818"/>
    <w:rsid w:val="008259A3"/>
    <w:rsid w:val="00826BA0"/>
    <w:rsid w:val="00827824"/>
    <w:rsid w:val="00857F24"/>
    <w:rsid w:val="0086121D"/>
    <w:rsid w:val="00865ABB"/>
    <w:rsid w:val="008707F8"/>
    <w:rsid w:val="008734CD"/>
    <w:rsid w:val="008749AA"/>
    <w:rsid w:val="008907BC"/>
    <w:rsid w:val="00890BEA"/>
    <w:rsid w:val="00894DF2"/>
    <w:rsid w:val="008A2691"/>
    <w:rsid w:val="008A29ED"/>
    <w:rsid w:val="008A3072"/>
    <w:rsid w:val="008A6605"/>
    <w:rsid w:val="008A7C52"/>
    <w:rsid w:val="008B1D95"/>
    <w:rsid w:val="008B3345"/>
    <w:rsid w:val="008B5966"/>
    <w:rsid w:val="008B6B0A"/>
    <w:rsid w:val="008C1F0F"/>
    <w:rsid w:val="008C6BC9"/>
    <w:rsid w:val="008D4AE6"/>
    <w:rsid w:val="008D4BFB"/>
    <w:rsid w:val="008E0548"/>
    <w:rsid w:val="008E0890"/>
    <w:rsid w:val="008E367B"/>
    <w:rsid w:val="008E4D6B"/>
    <w:rsid w:val="008F1667"/>
    <w:rsid w:val="008F215B"/>
    <w:rsid w:val="008F33D9"/>
    <w:rsid w:val="008F4E68"/>
    <w:rsid w:val="00900EAE"/>
    <w:rsid w:val="00910169"/>
    <w:rsid w:val="009106D6"/>
    <w:rsid w:val="009115F6"/>
    <w:rsid w:val="00914782"/>
    <w:rsid w:val="009147C3"/>
    <w:rsid w:val="0091522A"/>
    <w:rsid w:val="00917AE1"/>
    <w:rsid w:val="0092063D"/>
    <w:rsid w:val="0092298D"/>
    <w:rsid w:val="009235DD"/>
    <w:rsid w:val="00933664"/>
    <w:rsid w:val="009406F7"/>
    <w:rsid w:val="00942DA3"/>
    <w:rsid w:val="009444F5"/>
    <w:rsid w:val="0095216F"/>
    <w:rsid w:val="00955F93"/>
    <w:rsid w:val="00960DF3"/>
    <w:rsid w:val="00961CDD"/>
    <w:rsid w:val="00963634"/>
    <w:rsid w:val="0097442D"/>
    <w:rsid w:val="00975895"/>
    <w:rsid w:val="009765B9"/>
    <w:rsid w:val="0097778D"/>
    <w:rsid w:val="0098604C"/>
    <w:rsid w:val="00987202"/>
    <w:rsid w:val="00990C78"/>
    <w:rsid w:val="009B3304"/>
    <w:rsid w:val="009B3778"/>
    <w:rsid w:val="009C1021"/>
    <w:rsid w:val="009D4956"/>
    <w:rsid w:val="009F070E"/>
    <w:rsid w:val="009F5317"/>
    <w:rsid w:val="009F5C4C"/>
    <w:rsid w:val="00A000D7"/>
    <w:rsid w:val="00A11C64"/>
    <w:rsid w:val="00A12ACC"/>
    <w:rsid w:val="00A258D4"/>
    <w:rsid w:val="00A26EA6"/>
    <w:rsid w:val="00A30DCD"/>
    <w:rsid w:val="00A34AF1"/>
    <w:rsid w:val="00A35B05"/>
    <w:rsid w:val="00A413B9"/>
    <w:rsid w:val="00A42E65"/>
    <w:rsid w:val="00A614DC"/>
    <w:rsid w:val="00A62489"/>
    <w:rsid w:val="00A6692F"/>
    <w:rsid w:val="00A66DF2"/>
    <w:rsid w:val="00A677C9"/>
    <w:rsid w:val="00A73BF6"/>
    <w:rsid w:val="00A74109"/>
    <w:rsid w:val="00A7453C"/>
    <w:rsid w:val="00A768AC"/>
    <w:rsid w:val="00A91B9C"/>
    <w:rsid w:val="00A9224D"/>
    <w:rsid w:val="00A935A4"/>
    <w:rsid w:val="00A95ED2"/>
    <w:rsid w:val="00A9644D"/>
    <w:rsid w:val="00AA2BBD"/>
    <w:rsid w:val="00AB537A"/>
    <w:rsid w:val="00AB5905"/>
    <w:rsid w:val="00AC09C2"/>
    <w:rsid w:val="00AC3567"/>
    <w:rsid w:val="00AC378C"/>
    <w:rsid w:val="00AC4634"/>
    <w:rsid w:val="00AC5491"/>
    <w:rsid w:val="00AC6070"/>
    <w:rsid w:val="00AD799A"/>
    <w:rsid w:val="00AE2092"/>
    <w:rsid w:val="00AE60B3"/>
    <w:rsid w:val="00AE65E0"/>
    <w:rsid w:val="00AE7F23"/>
    <w:rsid w:val="00AF3BD5"/>
    <w:rsid w:val="00B0068E"/>
    <w:rsid w:val="00B03AD7"/>
    <w:rsid w:val="00B04C22"/>
    <w:rsid w:val="00B04E28"/>
    <w:rsid w:val="00B07389"/>
    <w:rsid w:val="00B10810"/>
    <w:rsid w:val="00B13A3E"/>
    <w:rsid w:val="00B166FF"/>
    <w:rsid w:val="00B1695D"/>
    <w:rsid w:val="00B20A1A"/>
    <w:rsid w:val="00B2423D"/>
    <w:rsid w:val="00B403F1"/>
    <w:rsid w:val="00B45E41"/>
    <w:rsid w:val="00B509F5"/>
    <w:rsid w:val="00B50BE8"/>
    <w:rsid w:val="00B53D87"/>
    <w:rsid w:val="00B54F19"/>
    <w:rsid w:val="00B75732"/>
    <w:rsid w:val="00B76188"/>
    <w:rsid w:val="00B844F7"/>
    <w:rsid w:val="00B85281"/>
    <w:rsid w:val="00B91CDA"/>
    <w:rsid w:val="00B96177"/>
    <w:rsid w:val="00B97727"/>
    <w:rsid w:val="00BB6333"/>
    <w:rsid w:val="00BC48F7"/>
    <w:rsid w:val="00BC7BC1"/>
    <w:rsid w:val="00BD052A"/>
    <w:rsid w:val="00BD1CFF"/>
    <w:rsid w:val="00BD7916"/>
    <w:rsid w:val="00BE6D4C"/>
    <w:rsid w:val="00BF6E1D"/>
    <w:rsid w:val="00BF775F"/>
    <w:rsid w:val="00C061FF"/>
    <w:rsid w:val="00C06486"/>
    <w:rsid w:val="00C139D5"/>
    <w:rsid w:val="00C23BFD"/>
    <w:rsid w:val="00C3771D"/>
    <w:rsid w:val="00C432CC"/>
    <w:rsid w:val="00C44C31"/>
    <w:rsid w:val="00C45E67"/>
    <w:rsid w:val="00C45F06"/>
    <w:rsid w:val="00C50ACC"/>
    <w:rsid w:val="00C528A3"/>
    <w:rsid w:val="00C555C0"/>
    <w:rsid w:val="00C55691"/>
    <w:rsid w:val="00C563E8"/>
    <w:rsid w:val="00C625C1"/>
    <w:rsid w:val="00C66A70"/>
    <w:rsid w:val="00C72504"/>
    <w:rsid w:val="00C73B3B"/>
    <w:rsid w:val="00C8358F"/>
    <w:rsid w:val="00C86D62"/>
    <w:rsid w:val="00CA0774"/>
    <w:rsid w:val="00CB16F2"/>
    <w:rsid w:val="00CB5CBE"/>
    <w:rsid w:val="00CB7A45"/>
    <w:rsid w:val="00CB7BEE"/>
    <w:rsid w:val="00CC0D6D"/>
    <w:rsid w:val="00CC2521"/>
    <w:rsid w:val="00CC54CB"/>
    <w:rsid w:val="00CD14E9"/>
    <w:rsid w:val="00CD4E6F"/>
    <w:rsid w:val="00CD5003"/>
    <w:rsid w:val="00CE38CF"/>
    <w:rsid w:val="00CE4B36"/>
    <w:rsid w:val="00CE6E0B"/>
    <w:rsid w:val="00CF36C8"/>
    <w:rsid w:val="00CF3E33"/>
    <w:rsid w:val="00CF50C7"/>
    <w:rsid w:val="00CF6D13"/>
    <w:rsid w:val="00CF7A7F"/>
    <w:rsid w:val="00D0008A"/>
    <w:rsid w:val="00D0208E"/>
    <w:rsid w:val="00D067CC"/>
    <w:rsid w:val="00D129F8"/>
    <w:rsid w:val="00D142ED"/>
    <w:rsid w:val="00D2228E"/>
    <w:rsid w:val="00D334B8"/>
    <w:rsid w:val="00D33956"/>
    <w:rsid w:val="00D341DC"/>
    <w:rsid w:val="00D36139"/>
    <w:rsid w:val="00D37064"/>
    <w:rsid w:val="00D37302"/>
    <w:rsid w:val="00D4276E"/>
    <w:rsid w:val="00D50091"/>
    <w:rsid w:val="00D52A68"/>
    <w:rsid w:val="00D53169"/>
    <w:rsid w:val="00D6697A"/>
    <w:rsid w:val="00D67F96"/>
    <w:rsid w:val="00D70018"/>
    <w:rsid w:val="00D743E6"/>
    <w:rsid w:val="00D76454"/>
    <w:rsid w:val="00D83081"/>
    <w:rsid w:val="00D832A8"/>
    <w:rsid w:val="00D86E02"/>
    <w:rsid w:val="00D94363"/>
    <w:rsid w:val="00DB0142"/>
    <w:rsid w:val="00DB5D33"/>
    <w:rsid w:val="00DC1473"/>
    <w:rsid w:val="00DC2109"/>
    <w:rsid w:val="00DD36B6"/>
    <w:rsid w:val="00DD4906"/>
    <w:rsid w:val="00DE020E"/>
    <w:rsid w:val="00DE0345"/>
    <w:rsid w:val="00DF0C21"/>
    <w:rsid w:val="00DF2898"/>
    <w:rsid w:val="00DF2925"/>
    <w:rsid w:val="00DF6302"/>
    <w:rsid w:val="00E0153B"/>
    <w:rsid w:val="00E069F8"/>
    <w:rsid w:val="00E11C39"/>
    <w:rsid w:val="00E137F7"/>
    <w:rsid w:val="00E13B41"/>
    <w:rsid w:val="00E26896"/>
    <w:rsid w:val="00E33BFD"/>
    <w:rsid w:val="00E37DA2"/>
    <w:rsid w:val="00E410B9"/>
    <w:rsid w:val="00E4507F"/>
    <w:rsid w:val="00E52FC3"/>
    <w:rsid w:val="00E53042"/>
    <w:rsid w:val="00E55BC5"/>
    <w:rsid w:val="00E5773F"/>
    <w:rsid w:val="00E615BE"/>
    <w:rsid w:val="00E63774"/>
    <w:rsid w:val="00E64C76"/>
    <w:rsid w:val="00E7189D"/>
    <w:rsid w:val="00E71CB7"/>
    <w:rsid w:val="00E81E41"/>
    <w:rsid w:val="00E83C1F"/>
    <w:rsid w:val="00E85631"/>
    <w:rsid w:val="00E87366"/>
    <w:rsid w:val="00E915A2"/>
    <w:rsid w:val="00EA0CC0"/>
    <w:rsid w:val="00EA2DCB"/>
    <w:rsid w:val="00EA3C76"/>
    <w:rsid w:val="00EA5808"/>
    <w:rsid w:val="00EA584C"/>
    <w:rsid w:val="00EB093C"/>
    <w:rsid w:val="00EB165E"/>
    <w:rsid w:val="00EB5EFA"/>
    <w:rsid w:val="00EB6714"/>
    <w:rsid w:val="00EB783E"/>
    <w:rsid w:val="00EC39AE"/>
    <w:rsid w:val="00EC756D"/>
    <w:rsid w:val="00ED0D70"/>
    <w:rsid w:val="00ED1EA9"/>
    <w:rsid w:val="00ED1FFB"/>
    <w:rsid w:val="00ED43DB"/>
    <w:rsid w:val="00ED7DFE"/>
    <w:rsid w:val="00EE0664"/>
    <w:rsid w:val="00EE11F8"/>
    <w:rsid w:val="00EE3566"/>
    <w:rsid w:val="00EF4A7B"/>
    <w:rsid w:val="00EF5677"/>
    <w:rsid w:val="00EF67BA"/>
    <w:rsid w:val="00EF705B"/>
    <w:rsid w:val="00F125D8"/>
    <w:rsid w:val="00F23600"/>
    <w:rsid w:val="00F23BDB"/>
    <w:rsid w:val="00F25328"/>
    <w:rsid w:val="00F25B52"/>
    <w:rsid w:val="00F26E82"/>
    <w:rsid w:val="00F26FD1"/>
    <w:rsid w:val="00F27A92"/>
    <w:rsid w:val="00F31E08"/>
    <w:rsid w:val="00F31E21"/>
    <w:rsid w:val="00F360A7"/>
    <w:rsid w:val="00F416AE"/>
    <w:rsid w:val="00F425ED"/>
    <w:rsid w:val="00F50D17"/>
    <w:rsid w:val="00F52CCB"/>
    <w:rsid w:val="00F57FFB"/>
    <w:rsid w:val="00F70441"/>
    <w:rsid w:val="00F74DE4"/>
    <w:rsid w:val="00F75B1C"/>
    <w:rsid w:val="00F76346"/>
    <w:rsid w:val="00F76D19"/>
    <w:rsid w:val="00F77442"/>
    <w:rsid w:val="00F80E87"/>
    <w:rsid w:val="00F927E2"/>
    <w:rsid w:val="00FA0C31"/>
    <w:rsid w:val="00FA3192"/>
    <w:rsid w:val="00FA3948"/>
    <w:rsid w:val="00FB5048"/>
    <w:rsid w:val="00FB5197"/>
    <w:rsid w:val="00FC7920"/>
    <w:rsid w:val="00FD38C2"/>
    <w:rsid w:val="00FD5183"/>
    <w:rsid w:val="00FD6262"/>
    <w:rsid w:val="00FE0BCA"/>
    <w:rsid w:val="00FE2BF6"/>
    <w:rsid w:val="00FE6269"/>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84923"/>
  <w15:docId w15:val="{C883657E-5736-5148-A65D-3D7D92529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DE8"/>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basedOn w:val="Normal"/>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customStyle="1" w:styleId="TableParagraph">
    <w:name w:val="Table Paragraph"/>
    <w:basedOn w:val="Normal"/>
    <w:uiPriority w:val="1"/>
    <w:qFormat/>
    <w:rsid w:val="00383770"/>
    <w:pPr>
      <w:widowControl w:val="0"/>
    </w:pPr>
    <w:rPr>
      <w:lang w:val="en-US"/>
    </w:rPr>
  </w:style>
  <w:style w:type="table" w:styleId="MediumGrid1">
    <w:name w:val="Medium Grid 1"/>
    <w:basedOn w:val="TableNormal"/>
    <w:uiPriority w:val="67"/>
    <w:rsid w:val="003A24E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9989">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902300590">
      <w:bodyDiv w:val="1"/>
      <w:marLeft w:val="0"/>
      <w:marRight w:val="0"/>
      <w:marTop w:val="0"/>
      <w:marBottom w:val="0"/>
      <w:divBdr>
        <w:top w:val="none" w:sz="0" w:space="0" w:color="auto"/>
        <w:left w:val="none" w:sz="0" w:space="0" w:color="auto"/>
        <w:bottom w:val="none" w:sz="0" w:space="0" w:color="auto"/>
        <w:right w:val="none" w:sz="0" w:space="0" w:color="auto"/>
      </w:divBdr>
    </w:div>
    <w:div w:id="1222062819">
      <w:bodyDiv w:val="1"/>
      <w:marLeft w:val="0"/>
      <w:marRight w:val="0"/>
      <w:marTop w:val="0"/>
      <w:marBottom w:val="0"/>
      <w:divBdr>
        <w:top w:val="none" w:sz="0" w:space="0" w:color="auto"/>
        <w:left w:val="none" w:sz="0" w:space="0" w:color="auto"/>
        <w:bottom w:val="none" w:sz="0" w:space="0" w:color="auto"/>
        <w:right w:val="none" w:sz="0" w:space="0" w:color="auto"/>
      </w:divBdr>
    </w:div>
    <w:div w:id="142044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DC9F2-7BEF-41E6-A926-09A981F19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3033</Words>
  <Characters>17292</Characters>
  <Application>Microsoft Office Word</Application>
  <DocSecurity>0</DocSecurity>
  <Lines>144</Lines>
  <Paragraphs>40</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
      <vt:lpstr/>
      <vt:lpstr/>
    </vt:vector>
  </TitlesOfParts>
  <Company>Region Midtjylland</Company>
  <LinksUpToDate>false</LinksUpToDate>
  <CharactersWithSpaces>20285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Polona Frumen</dc:creator>
  <cp:lastModifiedBy>Michal Pavlík</cp:lastModifiedBy>
  <cp:revision>2</cp:revision>
  <cp:lastPrinted>2020-05-04T06:07:00Z</cp:lastPrinted>
  <dcterms:created xsi:type="dcterms:W3CDTF">2022-07-13T09:22:00Z</dcterms:created>
  <dcterms:modified xsi:type="dcterms:W3CDTF">2022-07-13T09:22:00Z</dcterms:modified>
</cp:coreProperties>
</file>